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3CFFC" w14:textId="146AEA2F" w:rsidR="006B69AD" w:rsidRPr="00B26A65" w:rsidRDefault="00E5173D" w:rsidP="00C35928">
      <w:pPr>
        <w:pStyle w:val="DocumentTitle"/>
        <w:framePr w:w="9301" w:wrap="notBeside" w:x="1831" w:y="3856"/>
        <w:rPr>
          <w:rFonts w:ascii="Poppins" w:hAnsi="Poppins" w:cs="Poppins"/>
          <w:color w:val="FFFFFF" w:themeColor="background1"/>
          <w:sz w:val="72"/>
          <w:szCs w:val="72"/>
        </w:rPr>
      </w:pPr>
      <w:r w:rsidRPr="00B26A65">
        <w:rPr>
          <w:rFonts w:ascii="Poppins" w:hAnsi="Poppins" w:cs="Poppins"/>
          <w:color w:val="FFFFFF" w:themeColor="background1"/>
          <w:sz w:val="72"/>
          <w:szCs w:val="72"/>
        </w:rPr>
        <w:t>EDL Message Interface Specification</w:t>
      </w:r>
    </w:p>
    <w:p w14:paraId="4F2EC632" w14:textId="2F6C9579" w:rsidR="00FA65F7" w:rsidRDefault="00B26A65" w:rsidP="00C35928">
      <w:pPr>
        <w:pStyle w:val="DocumentSubtitle"/>
        <w:framePr w:w="8026" w:h="2956" w:hRule="exact" w:wrap="notBeside" w:x="1861" w:y="6946"/>
        <w:rPr>
          <w:rFonts w:ascii="Poppins" w:hAnsi="Poppins" w:cs="Poppins"/>
          <w:color w:val="FFFFFF" w:themeColor="background1"/>
          <w:sz w:val="44"/>
          <w:szCs w:val="44"/>
        </w:rPr>
      </w:pPr>
      <w:r>
        <w:rPr>
          <w:rFonts w:ascii="Poppins" w:hAnsi="Poppins" w:cs="Poppins"/>
          <w:color w:val="FFFFFF" w:themeColor="background1"/>
          <w:sz w:val="44"/>
          <w:szCs w:val="44"/>
        </w:rPr>
        <w:t xml:space="preserve">Issue </w:t>
      </w:r>
      <w:ins w:id="0" w:author="Ben Carter [Contractor]" w:date="2025-11-26T14:01:00Z" w16du:dateUtc="2025-11-26T14:01:00Z">
        <w:r w:rsidR="00156026">
          <w:rPr>
            <w:rFonts w:ascii="Poppins" w:hAnsi="Poppins" w:cs="Poppins"/>
            <w:color w:val="FFFFFF" w:themeColor="background1"/>
            <w:sz w:val="44"/>
            <w:szCs w:val="44"/>
          </w:rPr>
          <w:t>8</w:t>
        </w:r>
      </w:ins>
      <w:del w:id="1" w:author="Ben Carter [Contractor]" w:date="2025-11-26T14:01:00Z" w16du:dateUtc="2025-11-26T14:01:00Z">
        <w:r w:rsidDel="00156026">
          <w:rPr>
            <w:rFonts w:ascii="Poppins" w:hAnsi="Poppins" w:cs="Poppins"/>
            <w:color w:val="FFFFFF" w:themeColor="background1"/>
            <w:sz w:val="44"/>
            <w:szCs w:val="44"/>
          </w:rPr>
          <w:delText>7</w:delText>
        </w:r>
      </w:del>
      <w:r>
        <w:rPr>
          <w:rFonts w:ascii="Poppins" w:hAnsi="Poppins" w:cs="Poppins"/>
          <w:color w:val="FFFFFF" w:themeColor="background1"/>
          <w:sz w:val="44"/>
          <w:szCs w:val="44"/>
        </w:rPr>
        <w:t xml:space="preserve"> (CT24.13.0013)</w:t>
      </w:r>
      <w:r w:rsidR="00A15EF4">
        <w:rPr>
          <w:rFonts w:ascii="Poppins" w:hAnsi="Poppins" w:cs="Poppins"/>
          <w:color w:val="FFFFFF" w:themeColor="background1"/>
          <w:sz w:val="44"/>
          <w:szCs w:val="44"/>
        </w:rPr>
        <w:br/>
      </w:r>
      <w:del w:id="2" w:author="Ben Carter [Contractor]" w:date="2025-11-26T14:02:00Z" w16du:dateUtc="2025-11-26T14:02:00Z">
        <w:r w:rsidR="00610445" w:rsidDel="00156026">
          <w:rPr>
            <w:rFonts w:ascii="Poppins" w:hAnsi="Poppins" w:cs="Poppins"/>
            <w:color w:val="FFFFFF" w:themeColor="background1"/>
            <w:szCs w:val="36"/>
          </w:rPr>
          <w:delText>08 April</w:delText>
        </w:r>
        <w:r w:rsidR="003550BF" w:rsidDel="00156026">
          <w:rPr>
            <w:rFonts w:ascii="Poppins" w:hAnsi="Poppins" w:cs="Poppins"/>
            <w:color w:val="FFFFFF" w:themeColor="background1"/>
            <w:szCs w:val="36"/>
          </w:rPr>
          <w:delText xml:space="preserve"> </w:delText>
        </w:r>
      </w:del>
      <w:ins w:id="3" w:author="Lizzie Timmins" w:date="2026-01-21T10:26:00Z" w16du:dateUtc="2026-01-21T10:26:00Z">
        <w:r w:rsidR="00196B81">
          <w:rPr>
            <w:rFonts w:ascii="Poppins" w:hAnsi="Poppins" w:cs="Poppins"/>
            <w:color w:val="FFFFFF" w:themeColor="background1"/>
            <w:szCs w:val="36"/>
          </w:rPr>
          <w:t xml:space="preserve">12 March </w:t>
        </w:r>
      </w:ins>
      <w:r w:rsidR="003550BF">
        <w:rPr>
          <w:rFonts w:ascii="Poppins" w:hAnsi="Poppins" w:cs="Poppins"/>
          <w:color w:val="FFFFFF" w:themeColor="background1"/>
          <w:szCs w:val="36"/>
        </w:rPr>
        <w:t>202</w:t>
      </w:r>
      <w:ins w:id="4" w:author="Lizzie Timmins" w:date="2026-01-21T10:26:00Z" w16du:dateUtc="2026-01-21T10:26:00Z">
        <w:r w:rsidR="00196B81">
          <w:rPr>
            <w:rFonts w:ascii="Poppins" w:hAnsi="Poppins" w:cs="Poppins"/>
            <w:color w:val="FFFFFF" w:themeColor="background1"/>
            <w:szCs w:val="36"/>
          </w:rPr>
          <w:t>6</w:t>
        </w:r>
      </w:ins>
      <w:del w:id="5" w:author="Lizzie Timmins" w:date="2026-01-21T10:26:00Z" w16du:dateUtc="2026-01-21T10:26:00Z">
        <w:r w:rsidR="003550BF" w:rsidDel="00196B81">
          <w:rPr>
            <w:rFonts w:ascii="Poppins" w:hAnsi="Poppins" w:cs="Poppins"/>
            <w:color w:val="FFFFFF" w:themeColor="background1"/>
            <w:szCs w:val="36"/>
          </w:rPr>
          <w:delText>5</w:delText>
        </w:r>
      </w:del>
    </w:p>
    <w:p w14:paraId="53C240CC" w14:textId="77777777" w:rsidR="00A15EF4" w:rsidRPr="00A15EF4" w:rsidRDefault="00A15EF4" w:rsidP="00A15EF4"/>
    <w:p w14:paraId="50764939" w14:textId="77777777" w:rsidR="00C35928" w:rsidRPr="00840EA0" w:rsidRDefault="006A2BB3" w:rsidP="006D4AA3">
      <w:pPr>
        <w:pStyle w:val="BodyText"/>
      </w:pPr>
      <w:r w:rsidRPr="00840EA0">
        <w:softHyphen/>
      </w:r>
    </w:p>
    <w:p w14:paraId="64E40079" w14:textId="77777777" w:rsidR="00C35928" w:rsidRPr="00840EA0" w:rsidRDefault="00C35928" w:rsidP="006D4AA3">
      <w:pPr>
        <w:pStyle w:val="BodyText"/>
      </w:pPr>
    </w:p>
    <w:p w14:paraId="19F309F6" w14:textId="77777777" w:rsidR="001B102F" w:rsidRPr="00840EA0" w:rsidRDefault="001B102F" w:rsidP="006D4AA3">
      <w:pPr>
        <w:pStyle w:val="Bullet3"/>
        <w:rPr>
          <w:rFonts w:eastAsiaTheme="majorEastAsia"/>
          <w:color w:val="D43900"/>
          <w:sz w:val="28"/>
          <w:szCs w:val="28"/>
        </w:rPr>
      </w:pPr>
      <w:r w:rsidRPr="00840EA0">
        <w:br w:type="page"/>
      </w:r>
    </w:p>
    <w:p w14:paraId="1BD1DA57" w14:textId="77777777" w:rsidR="001B102F" w:rsidRPr="00840EA0" w:rsidRDefault="001B102F" w:rsidP="00414F5F">
      <w:pPr>
        <w:pStyle w:val="Heading1"/>
        <w:rPr>
          <w:rFonts w:cs="Poppins"/>
        </w:rPr>
      </w:pPr>
    </w:p>
    <w:sdt>
      <w:sdtPr>
        <w:rPr>
          <w:rFonts w:eastAsiaTheme="minorEastAsia" w:cstheme="minorBidi"/>
          <w:color w:val="auto"/>
          <w:sz w:val="22"/>
          <w:szCs w:val="22"/>
          <w:lang w:eastAsia="en-US"/>
        </w:rPr>
        <w:id w:val="-67809795"/>
        <w:docPartObj>
          <w:docPartGallery w:val="Table of Contents"/>
          <w:docPartUnique/>
        </w:docPartObj>
      </w:sdtPr>
      <w:sdtEndPr>
        <w:rPr>
          <w:b/>
          <w:bCs/>
          <w:sz w:val="24"/>
          <w:szCs w:val="24"/>
        </w:rPr>
      </w:sdtEndPr>
      <w:sdtContent>
        <w:p w14:paraId="5CB20961" w14:textId="77777777" w:rsidR="00327945" w:rsidRPr="00327945" w:rsidRDefault="00327945">
          <w:pPr>
            <w:pStyle w:val="TOCHeading"/>
            <w:rPr>
              <w:b/>
              <w:bCs/>
            </w:rPr>
          </w:pPr>
          <w:r w:rsidRPr="00327945">
            <w:rPr>
              <w:b/>
              <w:bCs/>
            </w:rPr>
            <w:t>Contents</w:t>
          </w:r>
        </w:p>
        <w:p w14:paraId="178FCFE2" w14:textId="47AE07B4" w:rsidR="00DF3A30" w:rsidRDefault="00327945">
          <w:pPr>
            <w:pStyle w:val="TOC1"/>
            <w:tabs>
              <w:tab w:val="left" w:pos="442"/>
            </w:tabs>
            <w:rPr>
              <w:rFonts w:eastAsiaTheme="minorEastAsia" w:cstheme="minorBidi"/>
              <w:color w:val="auto"/>
              <w:lang w:eastAsia="en-GB"/>
            </w:rPr>
          </w:pPr>
          <w:r>
            <w:fldChar w:fldCharType="begin"/>
          </w:r>
          <w:r>
            <w:instrText xml:space="preserve"> TOC \o "1-3" \h \z \u </w:instrText>
          </w:r>
          <w:r>
            <w:fldChar w:fldCharType="separate"/>
          </w:r>
          <w:hyperlink w:anchor="_Toc193981027" w:history="1">
            <w:r w:rsidR="00DF3A30" w:rsidRPr="00050BB8">
              <w:rPr>
                <w:rStyle w:val="Hyperlink"/>
              </w:rPr>
              <w:t>1.</w:t>
            </w:r>
            <w:r w:rsidR="00DF3A30">
              <w:rPr>
                <w:rFonts w:eastAsiaTheme="minorEastAsia" w:cstheme="minorBidi"/>
                <w:color w:val="auto"/>
                <w:lang w:eastAsia="en-GB"/>
              </w:rPr>
              <w:tab/>
            </w:r>
            <w:r w:rsidR="00DF3A30" w:rsidRPr="00050BB8">
              <w:rPr>
                <w:rStyle w:val="Hyperlink"/>
              </w:rPr>
              <w:t>Introduction</w:t>
            </w:r>
            <w:r w:rsidR="00DF3A30">
              <w:rPr>
                <w:webHidden/>
              </w:rPr>
              <w:tab/>
            </w:r>
            <w:r w:rsidR="00DF3A30">
              <w:rPr>
                <w:webHidden/>
              </w:rPr>
              <w:fldChar w:fldCharType="begin"/>
            </w:r>
            <w:r w:rsidR="00DF3A30">
              <w:rPr>
                <w:webHidden/>
              </w:rPr>
              <w:instrText xml:space="preserve"> PAGEREF _Toc193981027 \h </w:instrText>
            </w:r>
            <w:r w:rsidR="00DF3A30">
              <w:rPr>
                <w:webHidden/>
              </w:rPr>
            </w:r>
            <w:r w:rsidR="00DF3A30">
              <w:rPr>
                <w:webHidden/>
              </w:rPr>
              <w:fldChar w:fldCharType="separate"/>
            </w:r>
            <w:r w:rsidR="001D3DFB">
              <w:rPr>
                <w:webHidden/>
              </w:rPr>
              <w:t>3</w:t>
            </w:r>
            <w:r w:rsidR="00DF3A30">
              <w:rPr>
                <w:webHidden/>
              </w:rPr>
              <w:fldChar w:fldCharType="end"/>
            </w:r>
          </w:hyperlink>
        </w:p>
        <w:p w14:paraId="0326D4EA" w14:textId="44F35B16" w:rsidR="00DF3A30" w:rsidRDefault="00DF3A30">
          <w:pPr>
            <w:pStyle w:val="TOC2"/>
            <w:tabs>
              <w:tab w:val="left" w:pos="720"/>
            </w:tabs>
            <w:rPr>
              <w:rFonts w:eastAsiaTheme="minorEastAsia"/>
              <w:lang w:eastAsia="en-GB"/>
            </w:rPr>
          </w:pPr>
          <w:hyperlink w:anchor="_Toc193981028" w:history="1">
            <w:r w:rsidRPr="00050BB8">
              <w:rPr>
                <w:rStyle w:val="Hyperlink"/>
              </w:rPr>
              <w:t>1.1.</w:t>
            </w:r>
            <w:r>
              <w:rPr>
                <w:rFonts w:eastAsiaTheme="minorEastAsia"/>
                <w:lang w:eastAsia="en-GB"/>
              </w:rPr>
              <w:tab/>
            </w:r>
            <w:r w:rsidRPr="00050BB8">
              <w:rPr>
                <w:rStyle w:val="Hyperlink"/>
              </w:rPr>
              <w:t>Purpose and Scope</w:t>
            </w:r>
            <w:r>
              <w:rPr>
                <w:webHidden/>
              </w:rPr>
              <w:tab/>
            </w:r>
            <w:r>
              <w:rPr>
                <w:webHidden/>
              </w:rPr>
              <w:fldChar w:fldCharType="begin"/>
            </w:r>
            <w:r>
              <w:rPr>
                <w:webHidden/>
              </w:rPr>
              <w:instrText xml:space="preserve"> PAGEREF _Toc193981028 \h </w:instrText>
            </w:r>
            <w:r>
              <w:rPr>
                <w:webHidden/>
              </w:rPr>
            </w:r>
            <w:r>
              <w:rPr>
                <w:webHidden/>
              </w:rPr>
              <w:fldChar w:fldCharType="separate"/>
            </w:r>
            <w:r w:rsidR="001D3DFB">
              <w:rPr>
                <w:webHidden/>
              </w:rPr>
              <w:t>3</w:t>
            </w:r>
            <w:r>
              <w:rPr>
                <w:webHidden/>
              </w:rPr>
              <w:fldChar w:fldCharType="end"/>
            </w:r>
          </w:hyperlink>
        </w:p>
        <w:p w14:paraId="03C2D740" w14:textId="051A9FF7" w:rsidR="00DF3A30" w:rsidRDefault="00DF3A30">
          <w:pPr>
            <w:pStyle w:val="TOC2"/>
            <w:tabs>
              <w:tab w:val="left" w:pos="720"/>
            </w:tabs>
            <w:rPr>
              <w:rFonts w:eastAsiaTheme="minorEastAsia"/>
              <w:lang w:eastAsia="en-GB"/>
            </w:rPr>
          </w:pPr>
          <w:hyperlink w:anchor="_Toc193981029" w:history="1">
            <w:r w:rsidRPr="00050BB8">
              <w:rPr>
                <w:rStyle w:val="Hyperlink"/>
              </w:rPr>
              <w:t>1.2.</w:t>
            </w:r>
            <w:r>
              <w:rPr>
                <w:rFonts w:eastAsiaTheme="minorEastAsia"/>
                <w:lang w:eastAsia="en-GB"/>
              </w:rPr>
              <w:tab/>
            </w:r>
            <w:r w:rsidRPr="00050BB8">
              <w:rPr>
                <w:rStyle w:val="Hyperlink"/>
              </w:rPr>
              <w:t>Definitions</w:t>
            </w:r>
            <w:r>
              <w:rPr>
                <w:webHidden/>
              </w:rPr>
              <w:tab/>
            </w:r>
            <w:r>
              <w:rPr>
                <w:webHidden/>
              </w:rPr>
              <w:fldChar w:fldCharType="begin"/>
            </w:r>
            <w:r>
              <w:rPr>
                <w:webHidden/>
              </w:rPr>
              <w:instrText xml:space="preserve"> PAGEREF _Toc193981029 \h </w:instrText>
            </w:r>
            <w:r>
              <w:rPr>
                <w:webHidden/>
              </w:rPr>
            </w:r>
            <w:r>
              <w:rPr>
                <w:webHidden/>
              </w:rPr>
              <w:fldChar w:fldCharType="separate"/>
            </w:r>
            <w:r w:rsidR="001D3DFB">
              <w:rPr>
                <w:webHidden/>
              </w:rPr>
              <w:t>4</w:t>
            </w:r>
            <w:r>
              <w:rPr>
                <w:webHidden/>
              </w:rPr>
              <w:fldChar w:fldCharType="end"/>
            </w:r>
          </w:hyperlink>
        </w:p>
        <w:p w14:paraId="64C8553E" w14:textId="25A6CB4D" w:rsidR="00DF3A30" w:rsidRDefault="00DF3A30">
          <w:pPr>
            <w:pStyle w:val="TOC2"/>
            <w:tabs>
              <w:tab w:val="left" w:pos="720"/>
            </w:tabs>
            <w:rPr>
              <w:rFonts w:eastAsiaTheme="minorEastAsia"/>
              <w:lang w:eastAsia="en-GB"/>
            </w:rPr>
          </w:pPr>
          <w:hyperlink w:anchor="_Toc193981030" w:history="1">
            <w:r w:rsidRPr="00050BB8">
              <w:rPr>
                <w:rStyle w:val="Hyperlink"/>
              </w:rPr>
              <w:t>1.3.</w:t>
            </w:r>
            <w:r>
              <w:rPr>
                <w:rFonts w:eastAsiaTheme="minorEastAsia"/>
                <w:lang w:eastAsia="en-GB"/>
              </w:rPr>
              <w:tab/>
            </w:r>
            <w:r w:rsidRPr="00050BB8">
              <w:rPr>
                <w:rStyle w:val="Hyperlink"/>
              </w:rPr>
              <w:t>Related Documents</w:t>
            </w:r>
            <w:r>
              <w:rPr>
                <w:webHidden/>
              </w:rPr>
              <w:tab/>
            </w:r>
            <w:r>
              <w:rPr>
                <w:webHidden/>
              </w:rPr>
              <w:fldChar w:fldCharType="begin"/>
            </w:r>
            <w:r>
              <w:rPr>
                <w:webHidden/>
              </w:rPr>
              <w:instrText xml:space="preserve"> PAGEREF _Toc193981030 \h </w:instrText>
            </w:r>
            <w:r>
              <w:rPr>
                <w:webHidden/>
              </w:rPr>
            </w:r>
            <w:r>
              <w:rPr>
                <w:webHidden/>
              </w:rPr>
              <w:fldChar w:fldCharType="separate"/>
            </w:r>
            <w:r w:rsidR="001D3DFB">
              <w:rPr>
                <w:webHidden/>
              </w:rPr>
              <w:t>5</w:t>
            </w:r>
            <w:r>
              <w:rPr>
                <w:webHidden/>
              </w:rPr>
              <w:fldChar w:fldCharType="end"/>
            </w:r>
          </w:hyperlink>
        </w:p>
        <w:p w14:paraId="747B15AF" w14:textId="3818D38F" w:rsidR="00DF3A30" w:rsidRDefault="00DF3A30">
          <w:pPr>
            <w:pStyle w:val="TOC1"/>
            <w:tabs>
              <w:tab w:val="left" w:pos="442"/>
            </w:tabs>
            <w:rPr>
              <w:rFonts w:eastAsiaTheme="minorEastAsia" w:cstheme="minorBidi"/>
              <w:color w:val="auto"/>
              <w:lang w:eastAsia="en-GB"/>
            </w:rPr>
          </w:pPr>
          <w:hyperlink w:anchor="_Toc193981031" w:history="1">
            <w:r w:rsidRPr="00050BB8">
              <w:rPr>
                <w:rStyle w:val="Hyperlink"/>
              </w:rPr>
              <w:t>2.</w:t>
            </w:r>
            <w:r>
              <w:rPr>
                <w:rFonts w:eastAsiaTheme="minorEastAsia" w:cstheme="minorBidi"/>
                <w:color w:val="auto"/>
                <w:lang w:eastAsia="en-GB"/>
              </w:rPr>
              <w:tab/>
            </w:r>
            <w:r w:rsidRPr="00050BB8">
              <w:rPr>
                <w:rStyle w:val="Hyperlink"/>
              </w:rPr>
              <w:t>Message Structure Details</w:t>
            </w:r>
            <w:r>
              <w:rPr>
                <w:webHidden/>
              </w:rPr>
              <w:tab/>
            </w:r>
            <w:r>
              <w:rPr>
                <w:webHidden/>
              </w:rPr>
              <w:fldChar w:fldCharType="begin"/>
            </w:r>
            <w:r>
              <w:rPr>
                <w:webHidden/>
              </w:rPr>
              <w:instrText xml:space="preserve"> PAGEREF _Toc193981031 \h </w:instrText>
            </w:r>
            <w:r>
              <w:rPr>
                <w:webHidden/>
              </w:rPr>
            </w:r>
            <w:r>
              <w:rPr>
                <w:webHidden/>
              </w:rPr>
              <w:fldChar w:fldCharType="separate"/>
            </w:r>
            <w:r w:rsidR="001D3DFB">
              <w:rPr>
                <w:webHidden/>
              </w:rPr>
              <w:t>5</w:t>
            </w:r>
            <w:r>
              <w:rPr>
                <w:webHidden/>
              </w:rPr>
              <w:fldChar w:fldCharType="end"/>
            </w:r>
          </w:hyperlink>
        </w:p>
        <w:p w14:paraId="30FBDA41" w14:textId="56A1CD41" w:rsidR="00DF3A30" w:rsidRDefault="00DF3A30">
          <w:pPr>
            <w:pStyle w:val="TOC2"/>
            <w:tabs>
              <w:tab w:val="left" w:pos="720"/>
            </w:tabs>
            <w:rPr>
              <w:rFonts w:eastAsiaTheme="minorEastAsia"/>
              <w:lang w:eastAsia="en-GB"/>
            </w:rPr>
          </w:pPr>
          <w:hyperlink w:anchor="_Toc193981032" w:history="1">
            <w:r w:rsidRPr="00050BB8">
              <w:rPr>
                <w:rStyle w:val="Hyperlink"/>
              </w:rPr>
              <w:t>2.1.</w:t>
            </w:r>
            <w:r>
              <w:rPr>
                <w:rFonts w:eastAsiaTheme="minorEastAsia"/>
                <w:lang w:eastAsia="en-GB"/>
              </w:rPr>
              <w:tab/>
            </w:r>
            <w:r w:rsidRPr="00050BB8">
              <w:rPr>
                <w:rStyle w:val="Hyperlink"/>
              </w:rPr>
              <w:t>Message Guidelines - General Description</w:t>
            </w:r>
            <w:r>
              <w:rPr>
                <w:webHidden/>
              </w:rPr>
              <w:tab/>
            </w:r>
            <w:r>
              <w:rPr>
                <w:webHidden/>
              </w:rPr>
              <w:fldChar w:fldCharType="begin"/>
            </w:r>
            <w:r>
              <w:rPr>
                <w:webHidden/>
              </w:rPr>
              <w:instrText xml:space="preserve"> PAGEREF _Toc193981032 \h </w:instrText>
            </w:r>
            <w:r>
              <w:rPr>
                <w:webHidden/>
              </w:rPr>
            </w:r>
            <w:r>
              <w:rPr>
                <w:webHidden/>
              </w:rPr>
              <w:fldChar w:fldCharType="separate"/>
            </w:r>
            <w:r w:rsidR="001D3DFB">
              <w:rPr>
                <w:webHidden/>
              </w:rPr>
              <w:t>5</w:t>
            </w:r>
            <w:r>
              <w:rPr>
                <w:webHidden/>
              </w:rPr>
              <w:fldChar w:fldCharType="end"/>
            </w:r>
          </w:hyperlink>
        </w:p>
        <w:p w14:paraId="48F0B6DF" w14:textId="3D5BB30F" w:rsidR="00DF3A30" w:rsidRDefault="00DF3A30">
          <w:pPr>
            <w:pStyle w:val="TOC2"/>
            <w:tabs>
              <w:tab w:val="left" w:pos="720"/>
            </w:tabs>
            <w:rPr>
              <w:rFonts w:eastAsiaTheme="minorEastAsia"/>
              <w:lang w:eastAsia="en-GB"/>
            </w:rPr>
          </w:pPr>
          <w:hyperlink w:anchor="_Toc193981033" w:history="1">
            <w:r w:rsidRPr="00050BB8">
              <w:rPr>
                <w:rStyle w:val="Hyperlink"/>
              </w:rPr>
              <w:t>2.2.</w:t>
            </w:r>
            <w:r>
              <w:rPr>
                <w:rFonts w:eastAsiaTheme="minorEastAsia"/>
                <w:lang w:eastAsia="en-GB"/>
              </w:rPr>
              <w:tab/>
            </w:r>
            <w:r w:rsidRPr="00050BB8">
              <w:rPr>
                <w:rStyle w:val="Hyperlink"/>
              </w:rPr>
              <w:t>Message Prefix Part</w:t>
            </w:r>
            <w:r>
              <w:rPr>
                <w:webHidden/>
              </w:rPr>
              <w:tab/>
            </w:r>
            <w:r>
              <w:rPr>
                <w:webHidden/>
              </w:rPr>
              <w:fldChar w:fldCharType="begin"/>
            </w:r>
            <w:r>
              <w:rPr>
                <w:webHidden/>
              </w:rPr>
              <w:instrText xml:space="preserve"> PAGEREF _Toc193981033 \h </w:instrText>
            </w:r>
            <w:r>
              <w:rPr>
                <w:webHidden/>
              </w:rPr>
            </w:r>
            <w:r>
              <w:rPr>
                <w:webHidden/>
              </w:rPr>
              <w:fldChar w:fldCharType="separate"/>
            </w:r>
            <w:r w:rsidR="001D3DFB">
              <w:rPr>
                <w:webHidden/>
              </w:rPr>
              <w:t>6</w:t>
            </w:r>
            <w:r>
              <w:rPr>
                <w:webHidden/>
              </w:rPr>
              <w:fldChar w:fldCharType="end"/>
            </w:r>
          </w:hyperlink>
        </w:p>
        <w:p w14:paraId="55A458E2" w14:textId="17824A50" w:rsidR="00DF3A30" w:rsidRDefault="00DF3A30">
          <w:pPr>
            <w:pStyle w:val="TOC2"/>
            <w:tabs>
              <w:tab w:val="left" w:pos="720"/>
            </w:tabs>
            <w:rPr>
              <w:rFonts w:eastAsiaTheme="minorEastAsia"/>
              <w:lang w:eastAsia="en-GB"/>
            </w:rPr>
          </w:pPr>
          <w:hyperlink w:anchor="_Toc193981034" w:history="1">
            <w:r w:rsidRPr="00050BB8">
              <w:rPr>
                <w:rStyle w:val="Hyperlink"/>
              </w:rPr>
              <w:t>2.3.</w:t>
            </w:r>
            <w:r>
              <w:rPr>
                <w:rFonts w:eastAsiaTheme="minorEastAsia"/>
                <w:lang w:eastAsia="en-GB"/>
              </w:rPr>
              <w:tab/>
            </w:r>
            <w:r w:rsidRPr="00050BB8">
              <w:rPr>
                <w:rStyle w:val="Hyperlink"/>
                <w:lang w:val="en-US"/>
              </w:rPr>
              <w:t>Message Header Part</w:t>
            </w:r>
            <w:r>
              <w:rPr>
                <w:webHidden/>
              </w:rPr>
              <w:tab/>
            </w:r>
            <w:r>
              <w:rPr>
                <w:webHidden/>
              </w:rPr>
              <w:fldChar w:fldCharType="begin"/>
            </w:r>
            <w:r>
              <w:rPr>
                <w:webHidden/>
              </w:rPr>
              <w:instrText xml:space="preserve"> PAGEREF _Toc193981034 \h </w:instrText>
            </w:r>
            <w:r>
              <w:rPr>
                <w:webHidden/>
              </w:rPr>
            </w:r>
            <w:r>
              <w:rPr>
                <w:webHidden/>
              </w:rPr>
              <w:fldChar w:fldCharType="separate"/>
            </w:r>
            <w:r w:rsidR="001D3DFB">
              <w:rPr>
                <w:webHidden/>
              </w:rPr>
              <w:t>7</w:t>
            </w:r>
            <w:r>
              <w:rPr>
                <w:webHidden/>
              </w:rPr>
              <w:fldChar w:fldCharType="end"/>
            </w:r>
          </w:hyperlink>
        </w:p>
        <w:p w14:paraId="1CF2C812" w14:textId="794CFF20" w:rsidR="00DF3A30" w:rsidRDefault="00DF3A30">
          <w:pPr>
            <w:pStyle w:val="TOC2"/>
            <w:tabs>
              <w:tab w:val="left" w:pos="720"/>
            </w:tabs>
            <w:rPr>
              <w:rFonts w:eastAsiaTheme="minorEastAsia"/>
              <w:lang w:eastAsia="en-GB"/>
            </w:rPr>
          </w:pPr>
          <w:hyperlink w:anchor="_Toc193981035" w:history="1">
            <w:r w:rsidRPr="00050BB8">
              <w:rPr>
                <w:rStyle w:val="Hyperlink"/>
                <w:lang w:val="en-US"/>
              </w:rPr>
              <w:t>2.4.</w:t>
            </w:r>
            <w:r>
              <w:rPr>
                <w:rFonts w:eastAsiaTheme="minorEastAsia"/>
                <w:lang w:eastAsia="en-GB"/>
              </w:rPr>
              <w:tab/>
            </w:r>
            <w:r w:rsidRPr="00050BB8">
              <w:rPr>
                <w:rStyle w:val="Hyperlink"/>
                <w:lang w:val="en-US"/>
              </w:rPr>
              <w:t>Message Data Part</w:t>
            </w:r>
            <w:r>
              <w:rPr>
                <w:webHidden/>
              </w:rPr>
              <w:tab/>
            </w:r>
            <w:r>
              <w:rPr>
                <w:webHidden/>
              </w:rPr>
              <w:fldChar w:fldCharType="begin"/>
            </w:r>
            <w:r>
              <w:rPr>
                <w:webHidden/>
              </w:rPr>
              <w:instrText xml:space="preserve"> PAGEREF _Toc193981035 \h </w:instrText>
            </w:r>
            <w:r>
              <w:rPr>
                <w:webHidden/>
              </w:rPr>
            </w:r>
            <w:r>
              <w:rPr>
                <w:webHidden/>
              </w:rPr>
              <w:fldChar w:fldCharType="separate"/>
            </w:r>
            <w:r w:rsidR="001D3DFB">
              <w:rPr>
                <w:webHidden/>
              </w:rPr>
              <w:t>10</w:t>
            </w:r>
            <w:r>
              <w:rPr>
                <w:webHidden/>
              </w:rPr>
              <w:fldChar w:fldCharType="end"/>
            </w:r>
          </w:hyperlink>
        </w:p>
        <w:p w14:paraId="28F21895" w14:textId="67CDB72E" w:rsidR="00DF3A30" w:rsidRDefault="00DF3A30">
          <w:pPr>
            <w:pStyle w:val="TOC2"/>
            <w:tabs>
              <w:tab w:val="left" w:pos="720"/>
            </w:tabs>
            <w:rPr>
              <w:rFonts w:eastAsiaTheme="minorEastAsia"/>
              <w:lang w:eastAsia="en-GB"/>
            </w:rPr>
          </w:pPr>
          <w:hyperlink w:anchor="_Toc193981036" w:history="1">
            <w:r w:rsidRPr="00050BB8">
              <w:rPr>
                <w:rStyle w:val="Hyperlink"/>
                <w:lang w:val="en-US"/>
              </w:rPr>
              <w:t>2.5.</w:t>
            </w:r>
            <w:r>
              <w:rPr>
                <w:rFonts w:eastAsiaTheme="minorEastAsia"/>
                <w:lang w:eastAsia="en-GB"/>
              </w:rPr>
              <w:tab/>
            </w:r>
            <w:r w:rsidRPr="00050BB8">
              <w:rPr>
                <w:rStyle w:val="Hyperlink"/>
                <w:lang w:val="en-US"/>
              </w:rPr>
              <w:t>Control Messages</w:t>
            </w:r>
            <w:r>
              <w:rPr>
                <w:webHidden/>
              </w:rPr>
              <w:tab/>
            </w:r>
            <w:r>
              <w:rPr>
                <w:webHidden/>
              </w:rPr>
              <w:fldChar w:fldCharType="begin"/>
            </w:r>
            <w:r>
              <w:rPr>
                <w:webHidden/>
              </w:rPr>
              <w:instrText xml:space="preserve"> PAGEREF _Toc193981036 \h </w:instrText>
            </w:r>
            <w:r>
              <w:rPr>
                <w:webHidden/>
              </w:rPr>
            </w:r>
            <w:r>
              <w:rPr>
                <w:webHidden/>
              </w:rPr>
              <w:fldChar w:fldCharType="separate"/>
            </w:r>
            <w:r w:rsidR="001D3DFB">
              <w:rPr>
                <w:webHidden/>
              </w:rPr>
              <w:t>10</w:t>
            </w:r>
            <w:r>
              <w:rPr>
                <w:webHidden/>
              </w:rPr>
              <w:fldChar w:fldCharType="end"/>
            </w:r>
          </w:hyperlink>
        </w:p>
        <w:p w14:paraId="6AA5CEE3" w14:textId="4B74AD20" w:rsidR="00DF3A30" w:rsidRDefault="00DF3A30">
          <w:pPr>
            <w:pStyle w:val="TOC2"/>
            <w:tabs>
              <w:tab w:val="left" w:pos="720"/>
            </w:tabs>
            <w:rPr>
              <w:rFonts w:eastAsiaTheme="minorEastAsia"/>
              <w:lang w:eastAsia="en-GB"/>
            </w:rPr>
          </w:pPr>
          <w:hyperlink w:anchor="_Toc193981037" w:history="1">
            <w:r w:rsidRPr="00050BB8">
              <w:rPr>
                <w:rStyle w:val="Hyperlink"/>
                <w:lang w:val="en-US"/>
              </w:rPr>
              <w:t>2.6.</w:t>
            </w:r>
            <w:r>
              <w:rPr>
                <w:rFonts w:eastAsiaTheme="minorEastAsia"/>
                <w:lang w:eastAsia="en-GB"/>
              </w:rPr>
              <w:tab/>
            </w:r>
            <w:r w:rsidRPr="00050BB8">
              <w:rPr>
                <w:rStyle w:val="Hyperlink"/>
              </w:rPr>
              <w:t>Instruction Messages</w:t>
            </w:r>
            <w:r>
              <w:rPr>
                <w:webHidden/>
              </w:rPr>
              <w:tab/>
            </w:r>
            <w:r>
              <w:rPr>
                <w:webHidden/>
              </w:rPr>
              <w:fldChar w:fldCharType="begin"/>
            </w:r>
            <w:r>
              <w:rPr>
                <w:webHidden/>
              </w:rPr>
              <w:instrText xml:space="preserve"> PAGEREF _Toc193981037 \h </w:instrText>
            </w:r>
            <w:r>
              <w:rPr>
                <w:webHidden/>
              </w:rPr>
            </w:r>
            <w:r>
              <w:rPr>
                <w:webHidden/>
              </w:rPr>
              <w:fldChar w:fldCharType="separate"/>
            </w:r>
            <w:r w:rsidR="001D3DFB">
              <w:rPr>
                <w:webHidden/>
              </w:rPr>
              <w:t>13</w:t>
            </w:r>
            <w:r>
              <w:rPr>
                <w:webHidden/>
              </w:rPr>
              <w:fldChar w:fldCharType="end"/>
            </w:r>
          </w:hyperlink>
        </w:p>
        <w:p w14:paraId="75FED498" w14:textId="02ED5D55" w:rsidR="00DF3A30" w:rsidRDefault="00DF3A30">
          <w:pPr>
            <w:pStyle w:val="TOC3"/>
            <w:rPr>
              <w:rFonts w:eastAsiaTheme="minorEastAsia"/>
              <w:lang w:eastAsia="en-GB"/>
            </w:rPr>
          </w:pPr>
          <w:hyperlink w:anchor="_Toc193981038" w:history="1">
            <w:r w:rsidRPr="00050BB8">
              <w:rPr>
                <w:rStyle w:val="Hyperlink"/>
              </w:rPr>
              <w:t xml:space="preserve">2.6.2. </w:t>
            </w:r>
            <w:r>
              <w:rPr>
                <w:rFonts w:eastAsiaTheme="minorEastAsia"/>
                <w:lang w:eastAsia="en-GB"/>
              </w:rPr>
              <w:tab/>
            </w:r>
            <w:r w:rsidRPr="00050BB8">
              <w:rPr>
                <w:rStyle w:val="Hyperlink"/>
              </w:rPr>
              <w:t>Bid / Offer Acceptance and Deemed Instruction Message</w:t>
            </w:r>
            <w:r>
              <w:rPr>
                <w:webHidden/>
              </w:rPr>
              <w:tab/>
            </w:r>
            <w:r>
              <w:rPr>
                <w:webHidden/>
              </w:rPr>
              <w:fldChar w:fldCharType="begin"/>
            </w:r>
            <w:r>
              <w:rPr>
                <w:webHidden/>
              </w:rPr>
              <w:instrText xml:space="preserve"> PAGEREF _Toc193981038 \h </w:instrText>
            </w:r>
            <w:r>
              <w:rPr>
                <w:webHidden/>
              </w:rPr>
            </w:r>
            <w:r>
              <w:rPr>
                <w:webHidden/>
              </w:rPr>
              <w:fldChar w:fldCharType="separate"/>
            </w:r>
            <w:r w:rsidR="001D3DFB">
              <w:rPr>
                <w:webHidden/>
              </w:rPr>
              <w:t>14</w:t>
            </w:r>
            <w:r>
              <w:rPr>
                <w:webHidden/>
              </w:rPr>
              <w:fldChar w:fldCharType="end"/>
            </w:r>
          </w:hyperlink>
        </w:p>
        <w:p w14:paraId="4C2ECE45" w14:textId="24DFE22D" w:rsidR="00DF3A30" w:rsidRDefault="00DF3A30">
          <w:pPr>
            <w:pStyle w:val="TOC3"/>
            <w:rPr>
              <w:rFonts w:eastAsiaTheme="minorEastAsia"/>
              <w:lang w:eastAsia="en-GB"/>
            </w:rPr>
          </w:pPr>
          <w:hyperlink w:anchor="_Toc193981039" w:history="1">
            <w:r w:rsidRPr="00050BB8">
              <w:rPr>
                <w:rStyle w:val="Hyperlink"/>
              </w:rPr>
              <w:t>2.6.3</w:t>
            </w:r>
            <w:r>
              <w:rPr>
                <w:rFonts w:eastAsiaTheme="minorEastAsia"/>
                <w:lang w:eastAsia="en-GB"/>
              </w:rPr>
              <w:tab/>
            </w:r>
            <w:r w:rsidRPr="00050BB8">
              <w:rPr>
                <w:rStyle w:val="Hyperlink"/>
              </w:rPr>
              <w:t>Reason Code Instruction Messages</w:t>
            </w:r>
            <w:r>
              <w:rPr>
                <w:webHidden/>
              </w:rPr>
              <w:tab/>
            </w:r>
            <w:r>
              <w:rPr>
                <w:webHidden/>
              </w:rPr>
              <w:fldChar w:fldCharType="begin"/>
            </w:r>
            <w:r>
              <w:rPr>
                <w:webHidden/>
              </w:rPr>
              <w:instrText xml:space="preserve"> PAGEREF _Toc193981039 \h </w:instrText>
            </w:r>
            <w:r>
              <w:rPr>
                <w:webHidden/>
              </w:rPr>
            </w:r>
            <w:r>
              <w:rPr>
                <w:webHidden/>
              </w:rPr>
              <w:fldChar w:fldCharType="separate"/>
            </w:r>
            <w:r w:rsidR="001D3DFB">
              <w:rPr>
                <w:webHidden/>
              </w:rPr>
              <w:t>16</w:t>
            </w:r>
            <w:r>
              <w:rPr>
                <w:webHidden/>
              </w:rPr>
              <w:fldChar w:fldCharType="end"/>
            </w:r>
          </w:hyperlink>
        </w:p>
        <w:p w14:paraId="3AABFB11" w14:textId="34C3B45A" w:rsidR="00DF3A30" w:rsidRDefault="00DF3A30">
          <w:pPr>
            <w:pStyle w:val="TOC3"/>
            <w:rPr>
              <w:rFonts w:eastAsiaTheme="minorEastAsia"/>
              <w:lang w:eastAsia="en-GB"/>
            </w:rPr>
          </w:pPr>
          <w:hyperlink w:anchor="_Toc193981040" w:history="1">
            <w:r w:rsidRPr="00050BB8">
              <w:rPr>
                <w:rStyle w:val="Hyperlink"/>
              </w:rPr>
              <w:t>2.6.4</w:t>
            </w:r>
            <w:r>
              <w:rPr>
                <w:rFonts w:eastAsiaTheme="minorEastAsia"/>
                <w:lang w:eastAsia="en-GB"/>
              </w:rPr>
              <w:tab/>
            </w:r>
            <w:r w:rsidRPr="00050BB8">
              <w:rPr>
                <w:rStyle w:val="Hyperlink"/>
              </w:rPr>
              <w:t>Voltage / MVAR Instruction Messages</w:t>
            </w:r>
            <w:r>
              <w:rPr>
                <w:webHidden/>
              </w:rPr>
              <w:tab/>
            </w:r>
            <w:r>
              <w:rPr>
                <w:webHidden/>
              </w:rPr>
              <w:fldChar w:fldCharType="begin"/>
            </w:r>
            <w:r>
              <w:rPr>
                <w:webHidden/>
              </w:rPr>
              <w:instrText xml:space="preserve"> PAGEREF _Toc193981040 \h </w:instrText>
            </w:r>
            <w:r>
              <w:rPr>
                <w:webHidden/>
              </w:rPr>
            </w:r>
            <w:r>
              <w:rPr>
                <w:webHidden/>
              </w:rPr>
              <w:fldChar w:fldCharType="separate"/>
            </w:r>
            <w:r w:rsidR="001D3DFB">
              <w:rPr>
                <w:webHidden/>
              </w:rPr>
              <w:t>17</w:t>
            </w:r>
            <w:r>
              <w:rPr>
                <w:webHidden/>
              </w:rPr>
              <w:fldChar w:fldCharType="end"/>
            </w:r>
          </w:hyperlink>
        </w:p>
        <w:p w14:paraId="72CB9862" w14:textId="1208AB30" w:rsidR="00DF3A30" w:rsidRDefault="00DF3A30">
          <w:pPr>
            <w:pStyle w:val="TOC3"/>
            <w:rPr>
              <w:rFonts w:eastAsiaTheme="minorEastAsia"/>
              <w:lang w:eastAsia="en-GB"/>
            </w:rPr>
          </w:pPr>
          <w:hyperlink w:anchor="_Toc193981041" w:history="1">
            <w:r w:rsidRPr="00050BB8">
              <w:rPr>
                <w:rStyle w:val="Hyperlink"/>
              </w:rPr>
              <w:t>2.6.5.</w:t>
            </w:r>
            <w:r>
              <w:rPr>
                <w:rFonts w:eastAsiaTheme="minorEastAsia"/>
                <w:lang w:eastAsia="en-GB"/>
              </w:rPr>
              <w:tab/>
            </w:r>
            <w:r w:rsidRPr="00050BB8">
              <w:rPr>
                <w:rStyle w:val="Hyperlink"/>
              </w:rPr>
              <w:t>Pumped Storage Instruction Messages</w:t>
            </w:r>
            <w:r>
              <w:rPr>
                <w:webHidden/>
              </w:rPr>
              <w:tab/>
            </w:r>
            <w:r>
              <w:rPr>
                <w:webHidden/>
              </w:rPr>
              <w:fldChar w:fldCharType="begin"/>
            </w:r>
            <w:r>
              <w:rPr>
                <w:webHidden/>
              </w:rPr>
              <w:instrText xml:space="preserve"> PAGEREF _Toc193981041 \h </w:instrText>
            </w:r>
            <w:r>
              <w:rPr>
                <w:webHidden/>
              </w:rPr>
            </w:r>
            <w:r>
              <w:rPr>
                <w:webHidden/>
              </w:rPr>
              <w:fldChar w:fldCharType="separate"/>
            </w:r>
            <w:r w:rsidR="001D3DFB">
              <w:rPr>
                <w:webHidden/>
              </w:rPr>
              <w:t>18</w:t>
            </w:r>
            <w:r>
              <w:rPr>
                <w:webHidden/>
              </w:rPr>
              <w:fldChar w:fldCharType="end"/>
            </w:r>
          </w:hyperlink>
        </w:p>
        <w:p w14:paraId="07A1E64F" w14:textId="080188AF" w:rsidR="00DF3A30" w:rsidRDefault="00DF3A30">
          <w:pPr>
            <w:pStyle w:val="TOC3"/>
            <w:rPr>
              <w:rFonts w:eastAsiaTheme="minorEastAsia"/>
              <w:lang w:eastAsia="en-GB"/>
            </w:rPr>
          </w:pPr>
          <w:hyperlink w:anchor="_Toc193981042" w:history="1">
            <w:r w:rsidRPr="00050BB8">
              <w:rPr>
                <w:rStyle w:val="Hyperlink"/>
              </w:rPr>
              <w:t>2.6.6.</w:t>
            </w:r>
            <w:r>
              <w:rPr>
                <w:rFonts w:eastAsiaTheme="minorEastAsia"/>
                <w:lang w:eastAsia="en-GB"/>
              </w:rPr>
              <w:tab/>
            </w:r>
            <w:r w:rsidRPr="00050BB8">
              <w:rPr>
                <w:rStyle w:val="Hyperlink"/>
              </w:rPr>
              <w:t>Instruction Message Error Codes</w:t>
            </w:r>
            <w:r>
              <w:rPr>
                <w:webHidden/>
              </w:rPr>
              <w:tab/>
            </w:r>
            <w:r>
              <w:rPr>
                <w:webHidden/>
              </w:rPr>
              <w:fldChar w:fldCharType="begin"/>
            </w:r>
            <w:r>
              <w:rPr>
                <w:webHidden/>
              </w:rPr>
              <w:instrText xml:space="preserve"> PAGEREF _Toc193981042 \h </w:instrText>
            </w:r>
            <w:r>
              <w:rPr>
                <w:webHidden/>
              </w:rPr>
            </w:r>
            <w:r>
              <w:rPr>
                <w:webHidden/>
              </w:rPr>
              <w:fldChar w:fldCharType="separate"/>
            </w:r>
            <w:r w:rsidR="001D3DFB">
              <w:rPr>
                <w:webHidden/>
              </w:rPr>
              <w:t>21</w:t>
            </w:r>
            <w:r>
              <w:rPr>
                <w:webHidden/>
              </w:rPr>
              <w:fldChar w:fldCharType="end"/>
            </w:r>
          </w:hyperlink>
        </w:p>
        <w:p w14:paraId="690D1E2B" w14:textId="24978765" w:rsidR="00DF3A30" w:rsidRDefault="00DF3A30">
          <w:pPr>
            <w:pStyle w:val="TOC2"/>
            <w:tabs>
              <w:tab w:val="left" w:pos="720"/>
            </w:tabs>
            <w:rPr>
              <w:rFonts w:eastAsiaTheme="minorEastAsia"/>
              <w:lang w:eastAsia="en-GB"/>
            </w:rPr>
          </w:pPr>
          <w:hyperlink w:anchor="_Toc193981043" w:history="1">
            <w:r w:rsidRPr="00050BB8">
              <w:rPr>
                <w:rStyle w:val="Hyperlink"/>
              </w:rPr>
              <w:t>2.7.</w:t>
            </w:r>
            <w:r>
              <w:rPr>
                <w:rFonts w:eastAsiaTheme="minorEastAsia"/>
                <w:lang w:eastAsia="en-GB"/>
              </w:rPr>
              <w:tab/>
            </w:r>
            <w:r w:rsidRPr="00050BB8">
              <w:rPr>
                <w:rStyle w:val="Hyperlink"/>
              </w:rPr>
              <w:t>Submission Messages</w:t>
            </w:r>
            <w:r>
              <w:rPr>
                <w:webHidden/>
              </w:rPr>
              <w:tab/>
            </w:r>
            <w:r>
              <w:rPr>
                <w:webHidden/>
              </w:rPr>
              <w:fldChar w:fldCharType="begin"/>
            </w:r>
            <w:r>
              <w:rPr>
                <w:webHidden/>
              </w:rPr>
              <w:instrText xml:space="preserve"> PAGEREF _Toc193981043 \h </w:instrText>
            </w:r>
            <w:r>
              <w:rPr>
                <w:webHidden/>
              </w:rPr>
            </w:r>
            <w:r>
              <w:rPr>
                <w:webHidden/>
              </w:rPr>
              <w:fldChar w:fldCharType="separate"/>
            </w:r>
            <w:r w:rsidR="001D3DFB">
              <w:rPr>
                <w:webHidden/>
              </w:rPr>
              <w:t>21</w:t>
            </w:r>
            <w:r>
              <w:rPr>
                <w:webHidden/>
              </w:rPr>
              <w:fldChar w:fldCharType="end"/>
            </w:r>
          </w:hyperlink>
        </w:p>
        <w:p w14:paraId="374B3DAD" w14:textId="68F9BBE5" w:rsidR="00DF3A30" w:rsidRDefault="00DF3A30">
          <w:pPr>
            <w:pStyle w:val="TOC3"/>
            <w:rPr>
              <w:rFonts w:eastAsiaTheme="minorEastAsia"/>
              <w:lang w:eastAsia="en-GB"/>
            </w:rPr>
          </w:pPr>
          <w:hyperlink w:anchor="_Toc193981044" w:history="1">
            <w:r w:rsidRPr="00050BB8">
              <w:rPr>
                <w:rStyle w:val="Hyperlink"/>
              </w:rPr>
              <w:t>2.7.1.</w:t>
            </w:r>
            <w:r>
              <w:rPr>
                <w:rFonts w:eastAsiaTheme="minorEastAsia"/>
                <w:lang w:eastAsia="en-GB"/>
              </w:rPr>
              <w:tab/>
            </w:r>
            <w:r w:rsidRPr="00050BB8">
              <w:rPr>
                <w:rStyle w:val="Hyperlink"/>
              </w:rPr>
              <w:t>Submission Error codes</w:t>
            </w:r>
            <w:r>
              <w:rPr>
                <w:webHidden/>
              </w:rPr>
              <w:tab/>
            </w:r>
            <w:r>
              <w:rPr>
                <w:webHidden/>
              </w:rPr>
              <w:fldChar w:fldCharType="begin"/>
            </w:r>
            <w:r>
              <w:rPr>
                <w:webHidden/>
              </w:rPr>
              <w:instrText xml:space="preserve"> PAGEREF _Toc193981044 \h </w:instrText>
            </w:r>
            <w:r>
              <w:rPr>
                <w:webHidden/>
              </w:rPr>
            </w:r>
            <w:r>
              <w:rPr>
                <w:webHidden/>
              </w:rPr>
              <w:fldChar w:fldCharType="separate"/>
            </w:r>
            <w:r w:rsidR="001D3DFB">
              <w:rPr>
                <w:webHidden/>
              </w:rPr>
              <w:t>25</w:t>
            </w:r>
            <w:r>
              <w:rPr>
                <w:webHidden/>
              </w:rPr>
              <w:fldChar w:fldCharType="end"/>
            </w:r>
          </w:hyperlink>
        </w:p>
        <w:p w14:paraId="5C89D875" w14:textId="4DA3E055" w:rsidR="00DF3A30" w:rsidRDefault="00DF3A30">
          <w:pPr>
            <w:pStyle w:val="TOC2"/>
            <w:tabs>
              <w:tab w:val="left" w:pos="720"/>
            </w:tabs>
            <w:rPr>
              <w:rFonts w:eastAsiaTheme="minorEastAsia"/>
              <w:lang w:eastAsia="en-GB"/>
            </w:rPr>
          </w:pPr>
          <w:hyperlink w:anchor="_Toc193981045" w:history="1">
            <w:r w:rsidRPr="00050BB8">
              <w:rPr>
                <w:rStyle w:val="Hyperlink"/>
              </w:rPr>
              <w:t>2.8.</w:t>
            </w:r>
            <w:r>
              <w:rPr>
                <w:rFonts w:eastAsiaTheme="minorEastAsia"/>
                <w:lang w:eastAsia="en-GB"/>
              </w:rPr>
              <w:tab/>
            </w:r>
            <w:r w:rsidRPr="00050BB8">
              <w:rPr>
                <w:rStyle w:val="Hyperlink"/>
              </w:rPr>
              <w:t>Undelivered Messages</w:t>
            </w:r>
            <w:r>
              <w:rPr>
                <w:webHidden/>
              </w:rPr>
              <w:tab/>
            </w:r>
            <w:r>
              <w:rPr>
                <w:webHidden/>
              </w:rPr>
              <w:fldChar w:fldCharType="begin"/>
            </w:r>
            <w:r>
              <w:rPr>
                <w:webHidden/>
              </w:rPr>
              <w:instrText xml:space="preserve"> PAGEREF _Toc193981045 \h </w:instrText>
            </w:r>
            <w:r>
              <w:rPr>
                <w:webHidden/>
              </w:rPr>
            </w:r>
            <w:r>
              <w:rPr>
                <w:webHidden/>
              </w:rPr>
              <w:fldChar w:fldCharType="separate"/>
            </w:r>
            <w:r w:rsidR="001D3DFB">
              <w:rPr>
                <w:webHidden/>
              </w:rPr>
              <w:t>26</w:t>
            </w:r>
            <w:r>
              <w:rPr>
                <w:webHidden/>
              </w:rPr>
              <w:fldChar w:fldCharType="end"/>
            </w:r>
          </w:hyperlink>
        </w:p>
        <w:p w14:paraId="2F41ECB4" w14:textId="54B3E0A2" w:rsidR="00DF3A30" w:rsidRDefault="00DF3A30">
          <w:pPr>
            <w:pStyle w:val="TOC2"/>
            <w:tabs>
              <w:tab w:val="left" w:pos="720"/>
            </w:tabs>
            <w:rPr>
              <w:rFonts w:eastAsiaTheme="minorEastAsia"/>
              <w:lang w:eastAsia="en-GB"/>
            </w:rPr>
          </w:pPr>
          <w:hyperlink w:anchor="_Toc193981046" w:history="1">
            <w:r w:rsidRPr="00050BB8">
              <w:rPr>
                <w:rStyle w:val="Hyperlink"/>
              </w:rPr>
              <w:t>2.9.</w:t>
            </w:r>
            <w:r>
              <w:rPr>
                <w:rFonts w:eastAsiaTheme="minorEastAsia"/>
                <w:lang w:eastAsia="en-GB"/>
              </w:rPr>
              <w:tab/>
            </w:r>
            <w:r w:rsidRPr="00050BB8">
              <w:rPr>
                <w:rStyle w:val="Hyperlink"/>
              </w:rPr>
              <w:t>Alarm Messages</w:t>
            </w:r>
            <w:r>
              <w:rPr>
                <w:webHidden/>
              </w:rPr>
              <w:tab/>
            </w:r>
            <w:r>
              <w:rPr>
                <w:webHidden/>
              </w:rPr>
              <w:fldChar w:fldCharType="begin"/>
            </w:r>
            <w:r>
              <w:rPr>
                <w:webHidden/>
              </w:rPr>
              <w:instrText xml:space="preserve"> PAGEREF _Toc193981046 \h </w:instrText>
            </w:r>
            <w:r>
              <w:rPr>
                <w:webHidden/>
              </w:rPr>
            </w:r>
            <w:r>
              <w:rPr>
                <w:webHidden/>
              </w:rPr>
              <w:fldChar w:fldCharType="separate"/>
            </w:r>
            <w:r w:rsidR="001D3DFB">
              <w:rPr>
                <w:webHidden/>
              </w:rPr>
              <w:t>26</w:t>
            </w:r>
            <w:r>
              <w:rPr>
                <w:webHidden/>
              </w:rPr>
              <w:fldChar w:fldCharType="end"/>
            </w:r>
          </w:hyperlink>
        </w:p>
        <w:p w14:paraId="0F2273F6" w14:textId="6718E251" w:rsidR="00DF3A30" w:rsidRDefault="00DF3A30">
          <w:pPr>
            <w:pStyle w:val="TOC1"/>
            <w:tabs>
              <w:tab w:val="left" w:pos="442"/>
            </w:tabs>
            <w:rPr>
              <w:rFonts w:eastAsiaTheme="minorEastAsia" w:cstheme="minorBidi"/>
              <w:color w:val="auto"/>
              <w:lang w:eastAsia="en-GB"/>
            </w:rPr>
          </w:pPr>
          <w:hyperlink w:anchor="_Toc193981047" w:history="1">
            <w:r w:rsidRPr="00050BB8">
              <w:rPr>
                <w:rStyle w:val="Hyperlink"/>
              </w:rPr>
              <w:t>3.</w:t>
            </w:r>
            <w:r>
              <w:rPr>
                <w:rFonts w:eastAsiaTheme="minorEastAsia" w:cstheme="minorBidi"/>
                <w:color w:val="auto"/>
                <w:lang w:eastAsia="en-GB"/>
              </w:rPr>
              <w:tab/>
            </w:r>
            <w:r w:rsidRPr="00050BB8">
              <w:rPr>
                <w:rStyle w:val="Hyperlink"/>
              </w:rPr>
              <w:t>Document Status</w:t>
            </w:r>
            <w:r>
              <w:rPr>
                <w:webHidden/>
              </w:rPr>
              <w:tab/>
            </w:r>
            <w:r>
              <w:rPr>
                <w:webHidden/>
              </w:rPr>
              <w:fldChar w:fldCharType="begin"/>
            </w:r>
            <w:r>
              <w:rPr>
                <w:webHidden/>
              </w:rPr>
              <w:instrText xml:space="preserve"> PAGEREF _Toc193981047 \h </w:instrText>
            </w:r>
            <w:r>
              <w:rPr>
                <w:webHidden/>
              </w:rPr>
            </w:r>
            <w:r>
              <w:rPr>
                <w:webHidden/>
              </w:rPr>
              <w:fldChar w:fldCharType="separate"/>
            </w:r>
            <w:r w:rsidR="001D3DFB">
              <w:rPr>
                <w:webHidden/>
              </w:rPr>
              <w:t>29</w:t>
            </w:r>
            <w:r>
              <w:rPr>
                <w:webHidden/>
              </w:rPr>
              <w:fldChar w:fldCharType="end"/>
            </w:r>
          </w:hyperlink>
        </w:p>
        <w:p w14:paraId="329AAD6B" w14:textId="37C74B2E" w:rsidR="00287E31" w:rsidRPr="00327945" w:rsidRDefault="00327945" w:rsidP="00327945">
          <w:r>
            <w:rPr>
              <w:b/>
              <w:bCs/>
            </w:rPr>
            <w:fldChar w:fldCharType="end"/>
          </w:r>
        </w:p>
      </w:sdtContent>
    </w:sdt>
    <w:p w14:paraId="36A8A421" w14:textId="40DA5412" w:rsidR="00F14B84" w:rsidRDefault="00F14B84">
      <w:pPr>
        <w:spacing w:after="120" w:line="240" w:lineRule="auto"/>
        <w:rPr>
          <w:rFonts w:asciiTheme="majorHAnsi" w:hAnsiTheme="majorHAnsi" w:cs="Poppins"/>
          <w:b/>
          <w:noProof/>
          <w:color w:val="3F0731" w:themeColor="text2"/>
          <w:sz w:val="32"/>
          <w:szCs w:val="48"/>
        </w:rPr>
      </w:pPr>
      <w:bookmarkStart w:id="6" w:name="_Toc524337393"/>
      <w:r>
        <w:rPr>
          <w:rFonts w:asciiTheme="majorHAnsi" w:hAnsiTheme="majorHAnsi" w:cs="Poppins"/>
          <w:b/>
          <w:noProof/>
          <w:color w:val="3F0731" w:themeColor="text2"/>
          <w:sz w:val="32"/>
          <w:szCs w:val="48"/>
        </w:rPr>
        <w:br w:type="page"/>
      </w:r>
    </w:p>
    <w:p w14:paraId="736F2C19" w14:textId="3679A738" w:rsidR="00945943" w:rsidRDefault="003C7320" w:rsidP="00BD38CB">
      <w:pPr>
        <w:pStyle w:val="Heading1"/>
        <w:numPr>
          <w:ilvl w:val="0"/>
          <w:numId w:val="24"/>
        </w:numPr>
        <w:ind w:right="1957"/>
      </w:pPr>
      <w:bookmarkStart w:id="7" w:name="_Toc193981027"/>
      <w:bookmarkEnd w:id="6"/>
      <w:r>
        <w:lastRenderedPageBreak/>
        <w:t>I</w:t>
      </w:r>
      <w:r w:rsidR="00716B7A">
        <w:t>ntroduction</w:t>
      </w:r>
      <w:bookmarkEnd w:id="7"/>
    </w:p>
    <w:p w14:paraId="523D05F3" w14:textId="44CEBACC" w:rsidR="00BA642E" w:rsidRDefault="00BA642E" w:rsidP="006D4AA3">
      <w:pPr>
        <w:pStyle w:val="BodyText"/>
      </w:pPr>
      <w:r>
        <w:t xml:space="preserve">Any Balancing Service Provider (BSP) who </w:t>
      </w:r>
      <w:proofErr w:type="gramStart"/>
      <w:r>
        <w:t>participates</w:t>
      </w:r>
      <w:proofErr w:type="gramEnd"/>
      <w:r>
        <w:t xml:space="preserve"> Balancing Mechanism (BM), Replacement Reserve (RR) and Ancillary Services markets (for BMUs only) must have an EDL link to </w:t>
      </w:r>
      <w:r w:rsidR="00C34344">
        <w:t>NESO</w:t>
      </w:r>
      <w:r>
        <w:t>.</w:t>
      </w:r>
    </w:p>
    <w:p w14:paraId="75A91FB9" w14:textId="07C1A8D2" w:rsidR="00716B7A" w:rsidRPr="003550BF" w:rsidRDefault="00BA642E" w:rsidP="006D4AA3">
      <w:pPr>
        <w:pStyle w:val="BodyText"/>
      </w:pPr>
      <w:r w:rsidRPr="003550BF">
        <w:t xml:space="preserve">Electronic Dispatch Logging (EDL) is the mechanism by which Control Points, the operational </w:t>
      </w:r>
      <w:proofErr w:type="gramStart"/>
      <w:r w:rsidRPr="003550BF">
        <w:t>end-points</w:t>
      </w:r>
      <w:proofErr w:type="gramEnd"/>
      <w:r w:rsidRPr="003550BF">
        <w:t xml:space="preserve"> for BSPs, receive instructions </w:t>
      </w:r>
      <w:proofErr w:type="gramStart"/>
      <w:r w:rsidRPr="00423B2D">
        <w:t xml:space="preserve">from </w:t>
      </w:r>
      <w:r w:rsidR="001B69C0" w:rsidRPr="00501D97">
        <w:rPr>
          <w:color w:val="000000" w:themeColor="text1"/>
        </w:rPr>
        <w:t xml:space="preserve"> NESO</w:t>
      </w:r>
      <w:proofErr w:type="gramEnd"/>
      <w:r w:rsidR="001B69C0" w:rsidRPr="00423B2D">
        <w:t xml:space="preserve"> and</w:t>
      </w:r>
      <w:r w:rsidRPr="00423B2D">
        <w:t xml:space="preserve"> re</w:t>
      </w:r>
      <w:r w:rsidRPr="003550BF">
        <w:t>declare availability and dynamic parameters to</w:t>
      </w:r>
      <w:r w:rsidR="001B69C0" w:rsidRPr="003550BF">
        <w:t xml:space="preserve"> </w:t>
      </w:r>
      <w:proofErr w:type="gramStart"/>
      <w:r w:rsidR="001B69C0" w:rsidRPr="003550BF">
        <w:t xml:space="preserve">NESO </w:t>
      </w:r>
      <w:r w:rsidRPr="003550BF">
        <w:t>.</w:t>
      </w:r>
      <w:proofErr w:type="gramEnd"/>
    </w:p>
    <w:p w14:paraId="29236ACD" w14:textId="6EC79DC5" w:rsidR="00BA642E" w:rsidRDefault="00010668" w:rsidP="00CF4DD7">
      <w:pPr>
        <w:pStyle w:val="Heading2"/>
      </w:pPr>
      <w:bookmarkStart w:id="8" w:name="_Toc193981028"/>
      <w:r>
        <w:t>1.1.</w:t>
      </w:r>
      <w:r>
        <w:tab/>
        <w:t>Purpose and Scope</w:t>
      </w:r>
      <w:bookmarkEnd w:id="8"/>
    </w:p>
    <w:p w14:paraId="6DCE715E" w14:textId="44A2C492" w:rsidR="0055491C" w:rsidRDefault="0055491C" w:rsidP="00A11245">
      <w:pPr>
        <w:ind w:right="1957"/>
      </w:pPr>
      <w:r>
        <w:t xml:space="preserve">Issue </w:t>
      </w:r>
      <w:r w:rsidR="00356AA5">
        <w:t>7</w:t>
      </w:r>
      <w:r>
        <w:t xml:space="preserve"> of</w:t>
      </w:r>
      <w:r w:rsidR="00356AA5">
        <w:t xml:space="preserve"> this</w:t>
      </w:r>
      <w:r>
        <w:t xml:space="preserve"> document defines the structure and content of EDL instruction and submission messages that are supported in the current version of EDL, version 2.1. </w:t>
      </w:r>
    </w:p>
    <w:p w14:paraId="66E19AA6" w14:textId="335BDDF2" w:rsidR="0055491C" w:rsidRDefault="0055491C" w:rsidP="00A11245">
      <w:pPr>
        <w:ind w:right="1957"/>
      </w:pPr>
      <w:r>
        <w:t>Changes are required to EDL to support the introduction of P344.</w:t>
      </w:r>
    </w:p>
    <w:p w14:paraId="77F6CA56" w14:textId="77777777" w:rsidR="0055491C" w:rsidRDefault="0055491C" w:rsidP="00A11245">
      <w:pPr>
        <w:ind w:right="1957"/>
      </w:pPr>
      <w:r>
        <w:t>Version 2.1 supports the following additional changes:</w:t>
      </w:r>
    </w:p>
    <w:p w14:paraId="062EECBB" w14:textId="665E5CA3" w:rsidR="00EA0F0C" w:rsidRDefault="0055491C" w:rsidP="00D73DE4">
      <w:pPr>
        <w:pStyle w:val="ListParagraph"/>
        <w:numPr>
          <w:ilvl w:val="0"/>
          <w:numId w:val="22"/>
        </w:numPr>
        <w:spacing w:after="0" w:line="192" w:lineRule="auto"/>
        <w:ind w:left="1276" w:right="1957"/>
      </w:pPr>
      <w:r>
        <w:t>Introduce new type of instruction, BOAR, for bid-offer acceptances resulting from the Replacement Reserve (RR) Market.</w:t>
      </w:r>
    </w:p>
    <w:p w14:paraId="268BFBFB" w14:textId="12AFA5E8" w:rsidR="005C52B0" w:rsidRPr="00EA0F0C" w:rsidRDefault="00EA0F0C" w:rsidP="00D73DE4">
      <w:pPr>
        <w:pStyle w:val="ListParagraph"/>
        <w:numPr>
          <w:ilvl w:val="0"/>
          <w:numId w:val="22"/>
        </w:numPr>
        <w:spacing w:after="120" w:line="240" w:lineRule="auto"/>
      </w:pPr>
      <w:r>
        <w:br w:type="page"/>
      </w:r>
    </w:p>
    <w:p w14:paraId="63D632DC" w14:textId="3A49DA67" w:rsidR="007B0905" w:rsidRDefault="00CF4DD7" w:rsidP="00CF4DD7">
      <w:pPr>
        <w:pStyle w:val="Heading2"/>
      </w:pPr>
      <w:bookmarkStart w:id="9" w:name="_Toc193981029"/>
      <w:r>
        <w:lastRenderedPageBreak/>
        <w:t>1.2.</w:t>
      </w:r>
      <w:r>
        <w:tab/>
      </w:r>
      <w:r w:rsidR="00B960FA">
        <w:t>Definitions</w:t>
      </w:r>
      <w:bookmarkEnd w:id="9"/>
    </w:p>
    <w:p w14:paraId="11E47790" w14:textId="1ECF795D" w:rsidR="00B960FA" w:rsidRDefault="00B960FA" w:rsidP="00CF4DD7">
      <w:pPr>
        <w:pStyle w:val="Caption"/>
        <w:keepNext/>
      </w:pPr>
      <w:r>
        <w:t xml:space="preserve">Table </w:t>
      </w:r>
      <w:r>
        <w:fldChar w:fldCharType="begin"/>
      </w:r>
      <w:r>
        <w:instrText xml:space="preserve"> SEQ Table \* ARABIC </w:instrText>
      </w:r>
      <w:r>
        <w:fldChar w:fldCharType="separate"/>
      </w:r>
      <w:r w:rsidR="001D3DFB">
        <w:rPr>
          <w:noProof/>
        </w:rPr>
        <w:t>1</w:t>
      </w:r>
      <w:r>
        <w:fldChar w:fldCharType="end"/>
      </w:r>
      <w:r>
        <w:t>: Definitions</w:t>
      </w:r>
    </w:p>
    <w:tbl>
      <w:tblPr>
        <w:tblStyle w:val="ListTable2-Accent1"/>
        <w:tblW w:w="8222" w:type="dxa"/>
        <w:tblLook w:val="04A0" w:firstRow="1" w:lastRow="0" w:firstColumn="1" w:lastColumn="0" w:noHBand="0" w:noVBand="1"/>
      </w:tblPr>
      <w:tblGrid>
        <w:gridCol w:w="926"/>
        <w:gridCol w:w="7296"/>
      </w:tblGrid>
      <w:tr w:rsidR="00B960FA" w14:paraId="6C5D9BED" w14:textId="77777777" w:rsidTr="00D73DE4">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26" w:type="dxa"/>
          </w:tcPr>
          <w:p w14:paraId="63491DDF" w14:textId="77777777" w:rsidR="00B960FA" w:rsidRDefault="00B960FA">
            <w:r>
              <w:t>BM</w:t>
            </w:r>
          </w:p>
        </w:tc>
        <w:tc>
          <w:tcPr>
            <w:tcW w:w="7296" w:type="dxa"/>
          </w:tcPr>
          <w:p w14:paraId="070BD7AC" w14:textId="77777777" w:rsidR="00B960FA" w:rsidRPr="009A092B" w:rsidRDefault="00B960FA">
            <w:pPr>
              <w:cnfStyle w:val="100000000000" w:firstRow="1" w:lastRow="0" w:firstColumn="0" w:lastColumn="0" w:oddVBand="0" w:evenVBand="0" w:oddHBand="0" w:evenHBand="0" w:firstRowFirstColumn="0" w:firstRowLastColumn="0" w:lastRowFirstColumn="0" w:lastRowLastColumn="0"/>
              <w:rPr>
                <w:b w:val="0"/>
                <w:bCs w:val="0"/>
              </w:rPr>
            </w:pPr>
            <w:r w:rsidRPr="009A092B">
              <w:rPr>
                <w:b w:val="0"/>
                <w:bCs w:val="0"/>
              </w:rPr>
              <w:t>Balancing Mechanism</w:t>
            </w:r>
          </w:p>
        </w:tc>
      </w:tr>
      <w:tr w:rsidR="00B960FA" w14:paraId="11DF5723" w14:textId="77777777" w:rsidTr="00D73DE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26" w:type="dxa"/>
          </w:tcPr>
          <w:p w14:paraId="5E33C703" w14:textId="77777777" w:rsidR="00B960FA" w:rsidRDefault="00B960FA">
            <w:r>
              <w:t>BMU</w:t>
            </w:r>
          </w:p>
        </w:tc>
        <w:tc>
          <w:tcPr>
            <w:tcW w:w="7296" w:type="dxa"/>
          </w:tcPr>
          <w:p w14:paraId="036697EF" w14:textId="77777777" w:rsidR="00B960FA" w:rsidRDefault="00B960FA">
            <w:pPr>
              <w:cnfStyle w:val="000000100000" w:firstRow="0" w:lastRow="0" w:firstColumn="0" w:lastColumn="0" w:oddVBand="0" w:evenVBand="0" w:oddHBand="1" w:evenHBand="0" w:firstRowFirstColumn="0" w:firstRowLastColumn="0" w:lastRowFirstColumn="0" w:lastRowLastColumn="0"/>
            </w:pPr>
            <w:r>
              <w:t>Balancing Mechanism Unit</w:t>
            </w:r>
          </w:p>
        </w:tc>
      </w:tr>
      <w:tr w:rsidR="00B960FA" w14:paraId="72F71A00" w14:textId="77777777" w:rsidTr="00D73DE4">
        <w:trPr>
          <w:trHeight w:val="20"/>
        </w:trPr>
        <w:tc>
          <w:tcPr>
            <w:cnfStyle w:val="001000000000" w:firstRow="0" w:lastRow="0" w:firstColumn="1" w:lastColumn="0" w:oddVBand="0" w:evenVBand="0" w:oddHBand="0" w:evenHBand="0" w:firstRowFirstColumn="0" w:firstRowLastColumn="0" w:lastRowFirstColumn="0" w:lastRowLastColumn="0"/>
            <w:tcW w:w="926" w:type="dxa"/>
          </w:tcPr>
          <w:p w14:paraId="401E8CBE" w14:textId="77777777" w:rsidR="00B960FA" w:rsidRDefault="00B960FA">
            <w:r>
              <w:t>BOA</w:t>
            </w:r>
          </w:p>
        </w:tc>
        <w:tc>
          <w:tcPr>
            <w:tcW w:w="7296" w:type="dxa"/>
          </w:tcPr>
          <w:p w14:paraId="6F0A233F" w14:textId="77777777" w:rsidR="00B960FA" w:rsidRDefault="00B960FA">
            <w:pPr>
              <w:cnfStyle w:val="000000000000" w:firstRow="0" w:lastRow="0" w:firstColumn="0" w:lastColumn="0" w:oddVBand="0" w:evenVBand="0" w:oddHBand="0" w:evenHBand="0" w:firstRowFirstColumn="0" w:firstRowLastColumn="0" w:lastRowFirstColumn="0" w:lastRowLastColumn="0"/>
            </w:pPr>
            <w:r>
              <w:t>Bid Offer Acceptance</w:t>
            </w:r>
          </w:p>
        </w:tc>
      </w:tr>
      <w:tr w:rsidR="00B960FA" w14:paraId="4D865FB1" w14:textId="77777777" w:rsidTr="00D73DE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26" w:type="dxa"/>
          </w:tcPr>
          <w:p w14:paraId="0CAD646B" w14:textId="77777777" w:rsidR="00B960FA" w:rsidRDefault="00B960FA">
            <w:r>
              <w:t>BSP</w:t>
            </w:r>
          </w:p>
        </w:tc>
        <w:tc>
          <w:tcPr>
            <w:tcW w:w="7296" w:type="dxa"/>
          </w:tcPr>
          <w:p w14:paraId="72F21E6E" w14:textId="77777777" w:rsidR="00B960FA" w:rsidRDefault="00B960FA">
            <w:pPr>
              <w:cnfStyle w:val="000000100000" w:firstRow="0" w:lastRow="0" w:firstColumn="0" w:lastColumn="0" w:oddVBand="0" w:evenVBand="0" w:oddHBand="1" w:evenHBand="0" w:firstRowFirstColumn="0" w:firstRowLastColumn="0" w:lastRowFirstColumn="0" w:lastRowLastColumn="0"/>
            </w:pPr>
            <w:r>
              <w:t>Balancing Service Provider</w:t>
            </w:r>
          </w:p>
        </w:tc>
      </w:tr>
      <w:tr w:rsidR="00B960FA" w14:paraId="26D27383" w14:textId="77777777" w:rsidTr="00D73DE4">
        <w:trPr>
          <w:trHeight w:val="20"/>
        </w:trPr>
        <w:tc>
          <w:tcPr>
            <w:cnfStyle w:val="001000000000" w:firstRow="0" w:lastRow="0" w:firstColumn="1" w:lastColumn="0" w:oddVBand="0" w:evenVBand="0" w:oddHBand="0" w:evenHBand="0" w:firstRowFirstColumn="0" w:firstRowLastColumn="0" w:lastRowFirstColumn="0" w:lastRowLastColumn="0"/>
            <w:tcW w:w="926" w:type="dxa"/>
          </w:tcPr>
          <w:p w14:paraId="3711DB59" w14:textId="77777777" w:rsidR="00B960FA" w:rsidRDefault="00B960FA">
            <w:r>
              <w:t>EDL</w:t>
            </w:r>
          </w:p>
        </w:tc>
        <w:tc>
          <w:tcPr>
            <w:tcW w:w="7296" w:type="dxa"/>
          </w:tcPr>
          <w:p w14:paraId="4318BB33" w14:textId="77777777" w:rsidR="00B960FA" w:rsidRDefault="00B960FA">
            <w:pPr>
              <w:cnfStyle w:val="000000000000" w:firstRow="0" w:lastRow="0" w:firstColumn="0" w:lastColumn="0" w:oddVBand="0" w:evenVBand="0" w:oddHBand="0" w:evenHBand="0" w:firstRowFirstColumn="0" w:firstRowLastColumn="0" w:lastRowFirstColumn="0" w:lastRowLastColumn="0"/>
            </w:pPr>
            <w:r>
              <w:t>Electronic Dispatch Logging – A message transfer mechanism</w:t>
            </w:r>
          </w:p>
        </w:tc>
      </w:tr>
      <w:tr w:rsidR="00156026" w14:paraId="707C7D50" w14:textId="77777777" w:rsidTr="00D73DE4">
        <w:trPr>
          <w:cnfStyle w:val="000000100000" w:firstRow="0" w:lastRow="0" w:firstColumn="0" w:lastColumn="0" w:oddVBand="0" w:evenVBand="0" w:oddHBand="1" w:evenHBand="0" w:firstRowFirstColumn="0" w:firstRowLastColumn="0" w:lastRowFirstColumn="0" w:lastRowLastColumn="0"/>
          <w:trHeight w:val="20"/>
          <w:ins w:id="10" w:author="Ben Carter [Contractor]" w:date="2025-11-26T14:02:00Z"/>
        </w:trPr>
        <w:tc>
          <w:tcPr>
            <w:cnfStyle w:val="001000000000" w:firstRow="0" w:lastRow="0" w:firstColumn="1" w:lastColumn="0" w:oddVBand="0" w:evenVBand="0" w:oddHBand="0" w:evenHBand="0" w:firstRowFirstColumn="0" w:firstRowLastColumn="0" w:lastRowFirstColumn="0" w:lastRowLastColumn="0"/>
            <w:tcW w:w="926" w:type="dxa"/>
          </w:tcPr>
          <w:p w14:paraId="25CA89BB" w14:textId="6AE08BF2" w:rsidR="00156026" w:rsidRDefault="00156026">
            <w:pPr>
              <w:rPr>
                <w:ins w:id="11" w:author="Ben Carter [Contractor]" w:date="2025-11-26T14:02:00Z" w16du:dateUtc="2025-11-26T14:02:00Z"/>
              </w:rPr>
            </w:pPr>
            <w:ins w:id="12" w:author="Ben Carter [Contractor]" w:date="2025-11-26T14:02:00Z" w16du:dateUtc="2025-11-26T14:02:00Z">
              <w:r>
                <w:t>MDO</w:t>
              </w:r>
            </w:ins>
          </w:p>
        </w:tc>
        <w:tc>
          <w:tcPr>
            <w:tcW w:w="7296" w:type="dxa"/>
          </w:tcPr>
          <w:p w14:paraId="66128B72" w14:textId="1781570C" w:rsidR="00156026" w:rsidRDefault="00156026">
            <w:pPr>
              <w:cnfStyle w:val="000000100000" w:firstRow="0" w:lastRow="0" w:firstColumn="0" w:lastColumn="0" w:oddVBand="0" w:evenVBand="0" w:oddHBand="1" w:evenHBand="0" w:firstRowFirstColumn="0" w:firstRowLastColumn="0" w:lastRowFirstColumn="0" w:lastRowLastColumn="0"/>
              <w:rPr>
                <w:ins w:id="13" w:author="Ben Carter [Contractor]" w:date="2025-11-26T14:02:00Z" w16du:dateUtc="2025-11-26T14:02:00Z"/>
              </w:rPr>
            </w:pPr>
            <w:ins w:id="14" w:author="Ben Carter [Contractor]" w:date="2025-11-26T14:02:00Z" w16du:dateUtc="2025-11-26T14:02:00Z">
              <w:r>
                <w:t>Maximum Delivery Offer</w:t>
              </w:r>
            </w:ins>
          </w:p>
        </w:tc>
      </w:tr>
      <w:tr w:rsidR="00156026" w14:paraId="3A6C1C0D" w14:textId="77777777" w:rsidTr="00D73DE4">
        <w:trPr>
          <w:trHeight w:val="20"/>
          <w:ins w:id="15" w:author="Ben Carter [Contractor]" w:date="2025-11-26T14:02:00Z"/>
        </w:trPr>
        <w:tc>
          <w:tcPr>
            <w:cnfStyle w:val="001000000000" w:firstRow="0" w:lastRow="0" w:firstColumn="1" w:lastColumn="0" w:oddVBand="0" w:evenVBand="0" w:oddHBand="0" w:evenHBand="0" w:firstRowFirstColumn="0" w:firstRowLastColumn="0" w:lastRowFirstColumn="0" w:lastRowLastColumn="0"/>
            <w:tcW w:w="926" w:type="dxa"/>
          </w:tcPr>
          <w:p w14:paraId="3F14EF47" w14:textId="1E9BB574" w:rsidR="00156026" w:rsidRDefault="00156026">
            <w:pPr>
              <w:rPr>
                <w:ins w:id="16" w:author="Ben Carter [Contractor]" w:date="2025-11-26T14:02:00Z" w16du:dateUtc="2025-11-26T14:02:00Z"/>
              </w:rPr>
            </w:pPr>
            <w:ins w:id="17" w:author="Ben Carter [Contractor]" w:date="2025-11-26T14:02:00Z" w16du:dateUtc="2025-11-26T14:02:00Z">
              <w:r>
                <w:t>MDB</w:t>
              </w:r>
            </w:ins>
          </w:p>
        </w:tc>
        <w:tc>
          <w:tcPr>
            <w:tcW w:w="7296" w:type="dxa"/>
          </w:tcPr>
          <w:p w14:paraId="212C4552" w14:textId="13302A26" w:rsidR="00156026" w:rsidRDefault="00156026">
            <w:pPr>
              <w:cnfStyle w:val="000000000000" w:firstRow="0" w:lastRow="0" w:firstColumn="0" w:lastColumn="0" w:oddVBand="0" w:evenVBand="0" w:oddHBand="0" w:evenHBand="0" w:firstRowFirstColumn="0" w:firstRowLastColumn="0" w:lastRowFirstColumn="0" w:lastRowLastColumn="0"/>
              <w:rPr>
                <w:ins w:id="18" w:author="Ben Carter [Contractor]" w:date="2025-11-26T14:02:00Z" w16du:dateUtc="2025-11-26T14:02:00Z"/>
              </w:rPr>
            </w:pPr>
            <w:ins w:id="19" w:author="Ben Carter [Contractor]" w:date="2025-11-26T14:02:00Z" w16du:dateUtc="2025-11-26T14:02:00Z">
              <w:r>
                <w:t>Maximum Delivery B</w:t>
              </w:r>
            </w:ins>
            <w:ins w:id="20" w:author="Ben Carter [Contractor]" w:date="2025-11-26T14:05:00Z" w16du:dateUtc="2025-11-26T14:05:00Z">
              <w:r w:rsidR="00185E77">
                <w:t>id</w:t>
              </w:r>
            </w:ins>
          </w:p>
        </w:tc>
      </w:tr>
      <w:tr w:rsidR="00B960FA" w14:paraId="18A67F24" w14:textId="77777777" w:rsidTr="00D73DE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26" w:type="dxa"/>
          </w:tcPr>
          <w:p w14:paraId="72A63636" w14:textId="77777777" w:rsidR="00B960FA" w:rsidRDefault="00B960FA">
            <w:r>
              <w:t>MEL</w:t>
            </w:r>
          </w:p>
        </w:tc>
        <w:tc>
          <w:tcPr>
            <w:tcW w:w="7296" w:type="dxa"/>
          </w:tcPr>
          <w:p w14:paraId="6D7ABCB6" w14:textId="77777777" w:rsidR="00B960FA" w:rsidRDefault="00B960FA">
            <w:pPr>
              <w:cnfStyle w:val="000000100000" w:firstRow="0" w:lastRow="0" w:firstColumn="0" w:lastColumn="0" w:oddVBand="0" w:evenVBand="0" w:oddHBand="1" w:evenHBand="0" w:firstRowFirstColumn="0" w:firstRowLastColumn="0" w:lastRowFirstColumn="0" w:lastRowLastColumn="0"/>
            </w:pPr>
            <w:r>
              <w:t>Maximum Export Limit</w:t>
            </w:r>
          </w:p>
        </w:tc>
      </w:tr>
      <w:tr w:rsidR="00B960FA" w14:paraId="074A5D30" w14:textId="77777777" w:rsidTr="00D73DE4">
        <w:trPr>
          <w:trHeight w:val="20"/>
        </w:trPr>
        <w:tc>
          <w:tcPr>
            <w:cnfStyle w:val="001000000000" w:firstRow="0" w:lastRow="0" w:firstColumn="1" w:lastColumn="0" w:oddVBand="0" w:evenVBand="0" w:oddHBand="0" w:evenHBand="0" w:firstRowFirstColumn="0" w:firstRowLastColumn="0" w:lastRowFirstColumn="0" w:lastRowLastColumn="0"/>
            <w:tcW w:w="926" w:type="dxa"/>
          </w:tcPr>
          <w:p w14:paraId="466846A5" w14:textId="77777777" w:rsidR="00B960FA" w:rsidRDefault="00B960FA">
            <w:r>
              <w:t>MIL</w:t>
            </w:r>
          </w:p>
        </w:tc>
        <w:tc>
          <w:tcPr>
            <w:tcW w:w="7296" w:type="dxa"/>
          </w:tcPr>
          <w:p w14:paraId="296AF51F" w14:textId="77777777" w:rsidR="00B960FA" w:rsidRDefault="00B960FA">
            <w:pPr>
              <w:cnfStyle w:val="000000000000" w:firstRow="0" w:lastRow="0" w:firstColumn="0" w:lastColumn="0" w:oddVBand="0" w:evenVBand="0" w:oddHBand="0" w:evenHBand="0" w:firstRowFirstColumn="0" w:firstRowLastColumn="0" w:lastRowFirstColumn="0" w:lastRowLastColumn="0"/>
            </w:pPr>
            <w:r>
              <w:t>Maximum Import Limit</w:t>
            </w:r>
          </w:p>
        </w:tc>
      </w:tr>
      <w:tr w:rsidR="00B960FA" w14:paraId="7B3A0D9E" w14:textId="77777777" w:rsidTr="00D73DE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26" w:type="dxa"/>
          </w:tcPr>
          <w:p w14:paraId="4AE5B362" w14:textId="77777777" w:rsidR="00B960FA" w:rsidRDefault="00B960FA">
            <w:r>
              <w:t>MNZT</w:t>
            </w:r>
          </w:p>
        </w:tc>
        <w:tc>
          <w:tcPr>
            <w:tcW w:w="7296" w:type="dxa"/>
          </w:tcPr>
          <w:p w14:paraId="691F923D" w14:textId="77777777" w:rsidR="00B960FA" w:rsidRDefault="00B960FA">
            <w:pPr>
              <w:cnfStyle w:val="000000100000" w:firstRow="0" w:lastRow="0" w:firstColumn="0" w:lastColumn="0" w:oddVBand="0" w:evenVBand="0" w:oddHBand="1" w:evenHBand="0" w:firstRowFirstColumn="0" w:firstRowLastColumn="0" w:lastRowFirstColumn="0" w:lastRowLastColumn="0"/>
            </w:pPr>
            <w:r>
              <w:t>Minimum Non-Zero Time</w:t>
            </w:r>
          </w:p>
        </w:tc>
      </w:tr>
      <w:tr w:rsidR="00B960FA" w14:paraId="23EDC2C1" w14:textId="77777777" w:rsidTr="00D73DE4">
        <w:trPr>
          <w:trHeight w:val="20"/>
        </w:trPr>
        <w:tc>
          <w:tcPr>
            <w:cnfStyle w:val="001000000000" w:firstRow="0" w:lastRow="0" w:firstColumn="1" w:lastColumn="0" w:oddVBand="0" w:evenVBand="0" w:oddHBand="0" w:evenHBand="0" w:firstRowFirstColumn="0" w:firstRowLastColumn="0" w:lastRowFirstColumn="0" w:lastRowLastColumn="0"/>
            <w:tcW w:w="926" w:type="dxa"/>
          </w:tcPr>
          <w:p w14:paraId="7D294FF8" w14:textId="77777777" w:rsidR="00B960FA" w:rsidRDefault="00B960FA">
            <w:r>
              <w:t>MZT</w:t>
            </w:r>
          </w:p>
        </w:tc>
        <w:tc>
          <w:tcPr>
            <w:tcW w:w="7296" w:type="dxa"/>
          </w:tcPr>
          <w:p w14:paraId="34EDDAC0" w14:textId="77777777" w:rsidR="00B960FA" w:rsidRDefault="00B960FA">
            <w:pPr>
              <w:cnfStyle w:val="000000000000" w:firstRow="0" w:lastRow="0" w:firstColumn="0" w:lastColumn="0" w:oddVBand="0" w:evenVBand="0" w:oddHBand="0" w:evenHBand="0" w:firstRowFirstColumn="0" w:firstRowLastColumn="0" w:lastRowFirstColumn="0" w:lastRowLastColumn="0"/>
            </w:pPr>
            <w:r>
              <w:t>Minimum Zero Time</w:t>
            </w:r>
          </w:p>
        </w:tc>
      </w:tr>
      <w:tr w:rsidR="00B960FA" w14:paraId="1BFF437B" w14:textId="77777777" w:rsidTr="00D73DE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26" w:type="dxa"/>
          </w:tcPr>
          <w:p w14:paraId="73553922" w14:textId="77777777" w:rsidR="00B960FA" w:rsidRDefault="00B960FA">
            <w:r>
              <w:t>NDZ</w:t>
            </w:r>
          </w:p>
        </w:tc>
        <w:tc>
          <w:tcPr>
            <w:tcW w:w="7296" w:type="dxa"/>
          </w:tcPr>
          <w:p w14:paraId="277DB115" w14:textId="77777777" w:rsidR="00B960FA" w:rsidRDefault="00B960FA">
            <w:pPr>
              <w:cnfStyle w:val="000000100000" w:firstRow="0" w:lastRow="0" w:firstColumn="0" w:lastColumn="0" w:oddVBand="0" w:evenVBand="0" w:oddHBand="1" w:evenHBand="0" w:firstRowFirstColumn="0" w:firstRowLastColumn="0" w:lastRowFirstColumn="0" w:lastRowLastColumn="0"/>
            </w:pPr>
            <w:r>
              <w:t>Notice to Deviate from Zero</w:t>
            </w:r>
          </w:p>
        </w:tc>
      </w:tr>
      <w:tr w:rsidR="00B960FA" w14:paraId="7109E19C" w14:textId="77777777" w:rsidTr="00D73DE4">
        <w:trPr>
          <w:trHeight w:val="20"/>
        </w:trPr>
        <w:tc>
          <w:tcPr>
            <w:cnfStyle w:val="001000000000" w:firstRow="0" w:lastRow="0" w:firstColumn="1" w:lastColumn="0" w:oddVBand="0" w:evenVBand="0" w:oddHBand="0" w:evenHBand="0" w:firstRowFirstColumn="0" w:firstRowLastColumn="0" w:lastRowFirstColumn="0" w:lastRowLastColumn="0"/>
            <w:tcW w:w="926" w:type="dxa"/>
          </w:tcPr>
          <w:p w14:paraId="2ACC78C9" w14:textId="77777777" w:rsidR="00B960FA" w:rsidRDefault="00B960FA">
            <w:r>
              <w:t>NETA</w:t>
            </w:r>
          </w:p>
        </w:tc>
        <w:tc>
          <w:tcPr>
            <w:tcW w:w="7296" w:type="dxa"/>
          </w:tcPr>
          <w:p w14:paraId="01428C38" w14:textId="77777777" w:rsidR="00B960FA" w:rsidRDefault="00B960FA">
            <w:pPr>
              <w:cnfStyle w:val="000000000000" w:firstRow="0" w:lastRow="0" w:firstColumn="0" w:lastColumn="0" w:oddVBand="0" w:evenVBand="0" w:oddHBand="0" w:evenHBand="0" w:firstRowFirstColumn="0" w:firstRowLastColumn="0" w:lastRowFirstColumn="0" w:lastRowLastColumn="0"/>
            </w:pPr>
            <w:r>
              <w:t>New Electricity Trading Arrangements</w:t>
            </w:r>
          </w:p>
        </w:tc>
      </w:tr>
      <w:tr w:rsidR="00B960FA" w14:paraId="003E7963" w14:textId="77777777" w:rsidTr="00D73DE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26" w:type="dxa"/>
          </w:tcPr>
          <w:p w14:paraId="23211064" w14:textId="77777777" w:rsidR="00B960FA" w:rsidRDefault="00B960FA">
            <w:r>
              <w:t>NTB</w:t>
            </w:r>
          </w:p>
        </w:tc>
        <w:tc>
          <w:tcPr>
            <w:tcW w:w="7296" w:type="dxa"/>
          </w:tcPr>
          <w:p w14:paraId="467E8EF0" w14:textId="77777777" w:rsidR="00B960FA" w:rsidRDefault="00B960FA">
            <w:pPr>
              <w:cnfStyle w:val="000000100000" w:firstRow="0" w:lastRow="0" w:firstColumn="0" w:lastColumn="0" w:oddVBand="0" w:evenVBand="0" w:oddHBand="1" w:evenHBand="0" w:firstRowFirstColumn="0" w:firstRowLastColumn="0" w:lastRowFirstColumn="0" w:lastRowLastColumn="0"/>
            </w:pPr>
            <w:r>
              <w:t>Notice to Deliver Bids</w:t>
            </w:r>
          </w:p>
        </w:tc>
      </w:tr>
      <w:tr w:rsidR="00B960FA" w14:paraId="7EB086CC" w14:textId="77777777" w:rsidTr="00D73DE4">
        <w:trPr>
          <w:trHeight w:val="20"/>
        </w:trPr>
        <w:tc>
          <w:tcPr>
            <w:cnfStyle w:val="001000000000" w:firstRow="0" w:lastRow="0" w:firstColumn="1" w:lastColumn="0" w:oddVBand="0" w:evenVBand="0" w:oddHBand="0" w:evenHBand="0" w:firstRowFirstColumn="0" w:firstRowLastColumn="0" w:lastRowFirstColumn="0" w:lastRowLastColumn="0"/>
            <w:tcW w:w="926" w:type="dxa"/>
          </w:tcPr>
          <w:p w14:paraId="77C38987" w14:textId="77777777" w:rsidR="00B960FA" w:rsidRDefault="00B960FA">
            <w:r>
              <w:t>NTO</w:t>
            </w:r>
          </w:p>
        </w:tc>
        <w:tc>
          <w:tcPr>
            <w:tcW w:w="7296" w:type="dxa"/>
          </w:tcPr>
          <w:p w14:paraId="237FF396" w14:textId="77777777" w:rsidR="00B960FA" w:rsidRDefault="00B960FA">
            <w:pPr>
              <w:cnfStyle w:val="000000000000" w:firstRow="0" w:lastRow="0" w:firstColumn="0" w:lastColumn="0" w:oddVBand="0" w:evenVBand="0" w:oddHBand="0" w:evenHBand="0" w:firstRowFirstColumn="0" w:firstRowLastColumn="0" w:lastRowFirstColumn="0" w:lastRowLastColumn="0"/>
            </w:pPr>
            <w:r>
              <w:t>Notice to Deliver Offers</w:t>
            </w:r>
          </w:p>
        </w:tc>
      </w:tr>
      <w:tr w:rsidR="00B960FA" w14:paraId="445BD4B4" w14:textId="77777777" w:rsidTr="00D73DE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26" w:type="dxa"/>
          </w:tcPr>
          <w:p w14:paraId="553040FC" w14:textId="77777777" w:rsidR="00B960FA" w:rsidRDefault="00B960FA">
            <w:r>
              <w:t>RDR</w:t>
            </w:r>
          </w:p>
        </w:tc>
        <w:tc>
          <w:tcPr>
            <w:tcW w:w="7296" w:type="dxa"/>
          </w:tcPr>
          <w:p w14:paraId="3739ED92" w14:textId="77777777" w:rsidR="00B960FA" w:rsidRDefault="00B960FA">
            <w:pPr>
              <w:cnfStyle w:val="000000100000" w:firstRow="0" w:lastRow="0" w:firstColumn="0" w:lastColumn="0" w:oddVBand="0" w:evenVBand="0" w:oddHBand="1" w:evenHBand="0" w:firstRowFirstColumn="0" w:firstRowLastColumn="0" w:lastRowFirstColumn="0" w:lastRowLastColumn="0"/>
            </w:pPr>
            <w:r>
              <w:t>Run-down Rates</w:t>
            </w:r>
          </w:p>
        </w:tc>
      </w:tr>
      <w:tr w:rsidR="00B960FA" w14:paraId="3C3A993A" w14:textId="77777777" w:rsidTr="00D73DE4">
        <w:trPr>
          <w:trHeight w:val="20"/>
        </w:trPr>
        <w:tc>
          <w:tcPr>
            <w:cnfStyle w:val="001000000000" w:firstRow="0" w:lastRow="0" w:firstColumn="1" w:lastColumn="0" w:oddVBand="0" w:evenVBand="0" w:oddHBand="0" w:evenHBand="0" w:firstRowFirstColumn="0" w:firstRowLastColumn="0" w:lastRowFirstColumn="0" w:lastRowLastColumn="0"/>
            <w:tcW w:w="926" w:type="dxa"/>
          </w:tcPr>
          <w:p w14:paraId="11FBCEFE" w14:textId="77777777" w:rsidR="00B960FA" w:rsidRDefault="00B960FA">
            <w:r>
              <w:t>RR</w:t>
            </w:r>
          </w:p>
        </w:tc>
        <w:tc>
          <w:tcPr>
            <w:tcW w:w="7296" w:type="dxa"/>
          </w:tcPr>
          <w:p w14:paraId="04409256" w14:textId="77777777" w:rsidR="00B960FA" w:rsidRDefault="00B960FA">
            <w:pPr>
              <w:cnfStyle w:val="000000000000" w:firstRow="0" w:lastRow="0" w:firstColumn="0" w:lastColumn="0" w:oddVBand="0" w:evenVBand="0" w:oddHBand="0" w:evenHBand="0" w:firstRowFirstColumn="0" w:firstRowLastColumn="0" w:lastRowFirstColumn="0" w:lastRowLastColumn="0"/>
            </w:pPr>
            <w:r>
              <w:t>Replacement Reserve</w:t>
            </w:r>
          </w:p>
        </w:tc>
      </w:tr>
      <w:tr w:rsidR="00B960FA" w14:paraId="1EBACAEB" w14:textId="77777777" w:rsidTr="00D73DE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26" w:type="dxa"/>
          </w:tcPr>
          <w:p w14:paraId="2F151173" w14:textId="77777777" w:rsidR="00B960FA" w:rsidRDefault="00B960FA">
            <w:r>
              <w:t>RUR</w:t>
            </w:r>
          </w:p>
        </w:tc>
        <w:tc>
          <w:tcPr>
            <w:tcW w:w="7296" w:type="dxa"/>
          </w:tcPr>
          <w:p w14:paraId="564B3846" w14:textId="77777777" w:rsidR="00B960FA" w:rsidRDefault="00B960FA">
            <w:pPr>
              <w:cnfStyle w:val="000000100000" w:firstRow="0" w:lastRow="0" w:firstColumn="0" w:lastColumn="0" w:oddVBand="0" w:evenVBand="0" w:oddHBand="1" w:evenHBand="0" w:firstRowFirstColumn="0" w:firstRowLastColumn="0" w:lastRowFirstColumn="0" w:lastRowLastColumn="0"/>
            </w:pPr>
            <w:r>
              <w:t>Run-up Rates</w:t>
            </w:r>
          </w:p>
        </w:tc>
      </w:tr>
      <w:tr w:rsidR="00B960FA" w14:paraId="3B9F2AEB" w14:textId="77777777" w:rsidTr="00D73DE4">
        <w:trPr>
          <w:trHeight w:val="20"/>
        </w:trPr>
        <w:tc>
          <w:tcPr>
            <w:cnfStyle w:val="001000000000" w:firstRow="0" w:lastRow="0" w:firstColumn="1" w:lastColumn="0" w:oddVBand="0" w:evenVBand="0" w:oddHBand="0" w:evenHBand="0" w:firstRowFirstColumn="0" w:firstRowLastColumn="0" w:lastRowFirstColumn="0" w:lastRowLastColumn="0"/>
            <w:tcW w:w="926" w:type="dxa"/>
          </w:tcPr>
          <w:p w14:paraId="7F076C03" w14:textId="77777777" w:rsidR="00B960FA" w:rsidRDefault="00B960FA">
            <w:r>
              <w:t>SEL</w:t>
            </w:r>
          </w:p>
        </w:tc>
        <w:tc>
          <w:tcPr>
            <w:tcW w:w="7296" w:type="dxa"/>
          </w:tcPr>
          <w:p w14:paraId="5AC7BCB4" w14:textId="77777777" w:rsidR="00B960FA" w:rsidRDefault="00B960FA">
            <w:pPr>
              <w:cnfStyle w:val="000000000000" w:firstRow="0" w:lastRow="0" w:firstColumn="0" w:lastColumn="0" w:oddVBand="0" w:evenVBand="0" w:oddHBand="0" w:evenHBand="0" w:firstRowFirstColumn="0" w:firstRowLastColumn="0" w:lastRowFirstColumn="0" w:lastRowLastColumn="0"/>
            </w:pPr>
            <w:r>
              <w:t>Stable Export Limit</w:t>
            </w:r>
          </w:p>
        </w:tc>
      </w:tr>
      <w:tr w:rsidR="00B960FA" w14:paraId="54D0CF62" w14:textId="77777777" w:rsidTr="00D73DE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26" w:type="dxa"/>
          </w:tcPr>
          <w:p w14:paraId="643E57EE" w14:textId="77777777" w:rsidR="00B960FA" w:rsidRDefault="00B960FA">
            <w:r>
              <w:lastRenderedPageBreak/>
              <w:t>SIL</w:t>
            </w:r>
          </w:p>
        </w:tc>
        <w:tc>
          <w:tcPr>
            <w:tcW w:w="7296" w:type="dxa"/>
          </w:tcPr>
          <w:p w14:paraId="46C02824" w14:textId="77777777" w:rsidR="00B960FA" w:rsidRDefault="00B960FA">
            <w:pPr>
              <w:cnfStyle w:val="000000100000" w:firstRow="0" w:lastRow="0" w:firstColumn="0" w:lastColumn="0" w:oddVBand="0" w:evenVBand="0" w:oddHBand="1" w:evenHBand="0" w:firstRowFirstColumn="0" w:firstRowLastColumn="0" w:lastRowFirstColumn="0" w:lastRowLastColumn="0"/>
            </w:pPr>
            <w:r>
              <w:t>Stable Import Limit</w:t>
            </w:r>
          </w:p>
        </w:tc>
      </w:tr>
    </w:tbl>
    <w:p w14:paraId="41D09D6C" w14:textId="513C860B" w:rsidR="00010668" w:rsidRDefault="00010668" w:rsidP="006D4AA3">
      <w:pPr>
        <w:pStyle w:val="BodyText"/>
      </w:pPr>
    </w:p>
    <w:p w14:paraId="5B571529" w14:textId="01F40AAE" w:rsidR="00EA0F0C" w:rsidRDefault="00EA0F0C" w:rsidP="00CF4DD7">
      <w:pPr>
        <w:pStyle w:val="Heading2"/>
      </w:pPr>
      <w:bookmarkStart w:id="21" w:name="_Toc193981030"/>
      <w:r>
        <w:t>1.3.</w:t>
      </w:r>
      <w:r w:rsidR="00600EDD">
        <w:tab/>
      </w:r>
      <w:r w:rsidRPr="008B3342">
        <w:t>Related Documents</w:t>
      </w:r>
      <w:bookmarkEnd w:id="21"/>
    </w:p>
    <w:p w14:paraId="36D3B3D1" w14:textId="45E4F90C" w:rsidR="00EA0F0C" w:rsidRDefault="00EA0F0C" w:rsidP="00D73DE4">
      <w:pPr>
        <w:pStyle w:val="ListParagraph"/>
        <w:numPr>
          <w:ilvl w:val="0"/>
          <w:numId w:val="20"/>
        </w:numPr>
        <w:spacing w:after="0" w:line="192" w:lineRule="auto"/>
        <w:ind w:left="1276" w:hanging="357"/>
      </w:pPr>
      <w:r>
        <w:t xml:space="preserve">NETA – A Draft Specification for the Balancing Mechanism and Imbalance Settlement, Version 1.2, July 1999, The Office of Gas and Electricity Markets. </w:t>
      </w:r>
    </w:p>
    <w:p w14:paraId="72A61E4E" w14:textId="77777777" w:rsidR="00EA0F0C" w:rsidRDefault="00EA0F0C" w:rsidP="00D73DE4">
      <w:pPr>
        <w:pStyle w:val="ListParagraph"/>
        <w:numPr>
          <w:ilvl w:val="0"/>
          <w:numId w:val="20"/>
        </w:numPr>
        <w:spacing w:after="0" w:line="192" w:lineRule="auto"/>
        <w:ind w:left="1276" w:hanging="357"/>
      </w:pPr>
      <w:r>
        <w:t>NETA – Data Validation, Consistency and Defaulting Rules, CT/24.12.0003.</w:t>
      </w:r>
    </w:p>
    <w:p w14:paraId="7AEC6E79" w14:textId="78C90CC0" w:rsidR="00EA0F0C" w:rsidRDefault="00EA0F0C" w:rsidP="00EA0F0C"/>
    <w:p w14:paraId="301A5738" w14:textId="1D272FF8" w:rsidR="00BB3690" w:rsidRDefault="00BB3690" w:rsidP="00C82B57">
      <w:pPr>
        <w:pStyle w:val="Heading1"/>
      </w:pPr>
      <w:bookmarkStart w:id="22" w:name="_Toc193981031"/>
      <w:r>
        <w:t>2.</w:t>
      </w:r>
      <w:r>
        <w:tab/>
      </w:r>
      <w:r w:rsidRPr="00DE259B">
        <w:t>Message Structure Details</w:t>
      </w:r>
      <w:bookmarkEnd w:id="22"/>
    </w:p>
    <w:p w14:paraId="7D90BD3B" w14:textId="77777777" w:rsidR="00BB3690" w:rsidRDefault="00BB3690" w:rsidP="00CF4DD7">
      <w:pPr>
        <w:pStyle w:val="Heading2"/>
      </w:pPr>
      <w:bookmarkStart w:id="23" w:name="_Toc193981032"/>
      <w:r>
        <w:t>2.1.</w:t>
      </w:r>
      <w:r>
        <w:tab/>
        <w:t>Message Guidelines - General Description</w:t>
      </w:r>
      <w:bookmarkEnd w:id="23"/>
    </w:p>
    <w:p w14:paraId="34B881FC" w14:textId="5B69690F" w:rsidR="00BB3690" w:rsidRDefault="00BB3690" w:rsidP="00AC5111">
      <w:pPr>
        <w:spacing w:line="240" w:lineRule="auto"/>
        <w:jc w:val="both"/>
      </w:pPr>
      <w:r>
        <w:t xml:space="preserve">All messages are simple ASCII text strings to aid development of Application and Communication layers by all parties. </w:t>
      </w:r>
      <w:proofErr w:type="gramStart"/>
      <w:r>
        <w:t>With the exception of</w:t>
      </w:r>
      <w:proofErr w:type="gramEnd"/>
      <w:r>
        <w:t xml:space="preserve"> Server </w:t>
      </w:r>
      <w:proofErr w:type="gramStart"/>
      <w:r>
        <w:t>Messages</w:t>
      </w:r>
      <w:proofErr w:type="gramEnd"/>
      <w:r>
        <w:t xml:space="preserve"> the messages comprise three parts: </w:t>
      </w:r>
    </w:p>
    <w:p w14:paraId="255F7CA3" w14:textId="77777777" w:rsidR="00BB3690" w:rsidRDefault="00BB3690" w:rsidP="00D73DE4">
      <w:pPr>
        <w:pStyle w:val="ListParagraph"/>
        <w:numPr>
          <w:ilvl w:val="0"/>
          <w:numId w:val="21"/>
        </w:numPr>
        <w:spacing w:after="0" w:line="240" w:lineRule="auto"/>
        <w:ind w:left="1701"/>
        <w:jc w:val="both"/>
      </w:pPr>
      <w:r>
        <w:t xml:space="preserve">A message Prefix Part </w:t>
      </w:r>
    </w:p>
    <w:p w14:paraId="5B3D35C1" w14:textId="77777777" w:rsidR="00BB3690" w:rsidRDefault="00BB3690" w:rsidP="00D73DE4">
      <w:pPr>
        <w:pStyle w:val="ListParagraph"/>
        <w:numPr>
          <w:ilvl w:val="0"/>
          <w:numId w:val="21"/>
        </w:numPr>
        <w:spacing w:after="0" w:line="240" w:lineRule="auto"/>
        <w:ind w:left="1701"/>
        <w:jc w:val="both"/>
      </w:pPr>
      <w:r>
        <w:t xml:space="preserve">A message Header Part </w:t>
      </w:r>
    </w:p>
    <w:p w14:paraId="1F052D91" w14:textId="5B27D364" w:rsidR="003E5D5A" w:rsidRDefault="00BB3690" w:rsidP="00D73DE4">
      <w:pPr>
        <w:pStyle w:val="ListParagraph"/>
        <w:numPr>
          <w:ilvl w:val="0"/>
          <w:numId w:val="21"/>
        </w:numPr>
        <w:spacing w:after="0" w:line="240" w:lineRule="auto"/>
        <w:ind w:left="1701"/>
        <w:jc w:val="both"/>
      </w:pPr>
      <w:r>
        <w:t>A message Data Part</w:t>
      </w:r>
    </w:p>
    <w:p w14:paraId="7CC043A0" w14:textId="77777777" w:rsidR="003E5D5A" w:rsidRDefault="003E5D5A" w:rsidP="00722B20">
      <w:pPr>
        <w:spacing w:after="0" w:line="240" w:lineRule="auto"/>
        <w:ind w:left="1276"/>
        <w:jc w:val="both"/>
      </w:pPr>
    </w:p>
    <w:p w14:paraId="0F325D9F" w14:textId="77777777" w:rsidR="00BB3690" w:rsidRDefault="00BB3690" w:rsidP="00AC5111">
      <w:pPr>
        <w:spacing w:line="240" w:lineRule="auto"/>
        <w:jc w:val="both"/>
      </w:pPr>
      <w:r>
        <w:t xml:space="preserve">The message Prefix Part is not transmitted between computer systems. It is used for communication between the Communications Layers and the Server Layers of the system on each node. </w:t>
      </w:r>
    </w:p>
    <w:p w14:paraId="1A3E4B98" w14:textId="77777777" w:rsidR="00BB3690" w:rsidRDefault="00BB3690" w:rsidP="00AC5111">
      <w:pPr>
        <w:spacing w:line="240" w:lineRule="auto"/>
        <w:jc w:val="both"/>
      </w:pPr>
      <w:r>
        <w:t>Message Prefix Parts are removed by the Server Layer from messages received from the Communication Layer before sending the messages to the Wide-area Network Layer for transmission.</w:t>
      </w:r>
    </w:p>
    <w:p w14:paraId="62E6CDD9" w14:textId="77777777" w:rsidR="00BB3690" w:rsidRDefault="00BB3690" w:rsidP="00AC5111">
      <w:pPr>
        <w:spacing w:line="240" w:lineRule="auto"/>
        <w:jc w:val="both"/>
      </w:pPr>
      <w:r>
        <w:t xml:space="preserve">Messages Prefix Parts are added by the Server Layer to messages received from the Wide-area Network Layer before sending the messages to the Communication Layer. The message Header Part is constructed by the Communication Layers. </w:t>
      </w:r>
    </w:p>
    <w:p w14:paraId="4B73F08C" w14:textId="77777777" w:rsidR="00BB3690" w:rsidRDefault="00BB3690" w:rsidP="00AC5111">
      <w:pPr>
        <w:spacing w:line="240" w:lineRule="auto"/>
        <w:jc w:val="both"/>
      </w:pPr>
      <w:r>
        <w:t xml:space="preserve">The message Data Part is constructed by the Communication Layer, usually based on information from the Application Layer, although some messages are originated by the Communications Layer. </w:t>
      </w:r>
    </w:p>
    <w:p w14:paraId="39E00839" w14:textId="77777777" w:rsidR="00BB3690" w:rsidRDefault="00BB3690" w:rsidP="00AC5111">
      <w:pPr>
        <w:spacing w:line="240" w:lineRule="auto"/>
        <w:jc w:val="both"/>
      </w:pPr>
      <w:r>
        <w:t>This separation between Header &amp; Data Parts is notional. In practice, some elements of the Data Part will be processed by the Communications Layers. Furthermore, the boundary between Header and Data Parts has been deliberately constructed such that the common components of all messages are arranged at the beginning of the Data Part and so may be viewed as either Header or Data Parts.</w:t>
      </w:r>
    </w:p>
    <w:p w14:paraId="62A8329E" w14:textId="6E6A14BD" w:rsidR="00BB3690" w:rsidRDefault="00BB3690" w:rsidP="00AC5111">
      <w:pPr>
        <w:spacing w:line="240" w:lineRule="auto"/>
        <w:jc w:val="both"/>
      </w:pPr>
      <w:r>
        <w:t>All dates and times</w:t>
      </w:r>
      <w:r>
        <w:rPr>
          <w:rStyle w:val="FootnoteReference"/>
        </w:rPr>
        <w:footnoteReference w:id="2"/>
      </w:r>
      <w:r>
        <w:t xml:space="preserve"> are referenced to Greenwich Mean Time.</w:t>
      </w:r>
    </w:p>
    <w:p w14:paraId="69AAD547" w14:textId="77777777" w:rsidR="00BB3690" w:rsidRDefault="00BB3690" w:rsidP="00AC5111">
      <w:pPr>
        <w:spacing w:line="240" w:lineRule="auto"/>
        <w:jc w:val="both"/>
      </w:pPr>
      <w:r>
        <w:lastRenderedPageBreak/>
        <w:t>Times stamps within message Data Parts are to a resolution of one minute. The format is used is dd-mmm-</w:t>
      </w:r>
      <w:proofErr w:type="spellStart"/>
      <w:r>
        <w:t>yyyy</w:t>
      </w:r>
      <w:proofErr w:type="spellEnd"/>
      <w:r>
        <w:t xml:space="preserve"> </w:t>
      </w:r>
      <w:proofErr w:type="spellStart"/>
      <w:proofErr w:type="gramStart"/>
      <w:r>
        <w:t>hh:mm</w:t>
      </w:r>
      <w:proofErr w:type="spellEnd"/>
      <w:r>
        <w:t>.</w:t>
      </w:r>
      <w:proofErr w:type="gramEnd"/>
      <w:r>
        <w:t xml:space="preserve"> (17 characters). Note that the valid range of the time component is 00:00 to 23:59.</w:t>
      </w:r>
    </w:p>
    <w:p w14:paraId="59C4E4A0" w14:textId="77777777" w:rsidR="00BB3690" w:rsidRDefault="00BB3690" w:rsidP="00AC5111">
      <w:pPr>
        <w:spacing w:line="240" w:lineRule="auto"/>
        <w:jc w:val="both"/>
      </w:pPr>
      <w:r>
        <w:t>Time stamps within message prefix parts are to a resolution of 10ms. The standard format used is dd-mmm-</w:t>
      </w:r>
      <w:proofErr w:type="spellStart"/>
      <w:r>
        <w:t>yyyy</w:t>
      </w:r>
      <w:proofErr w:type="spellEnd"/>
      <w:r>
        <w:t xml:space="preserve"> </w:t>
      </w:r>
      <w:proofErr w:type="spellStart"/>
      <w:r>
        <w:t>hh:</w:t>
      </w:r>
      <w:proofErr w:type="gramStart"/>
      <w:r>
        <w:t>mm:ss</w:t>
      </w:r>
      <w:proofErr w:type="gramEnd"/>
      <w:r>
        <w:t>.nn</w:t>
      </w:r>
      <w:proofErr w:type="spellEnd"/>
      <w:r>
        <w:t>. (23 characters). Note that the valid range of the time component is 00:00:00.00 to 23:59:59.99.</w:t>
      </w:r>
    </w:p>
    <w:p w14:paraId="7183B42D" w14:textId="77777777" w:rsidR="00BB3690" w:rsidRDefault="00BB3690" w:rsidP="00AC5111">
      <w:pPr>
        <w:spacing w:line="240" w:lineRule="auto"/>
        <w:jc w:val="both"/>
      </w:pPr>
      <w:r>
        <w:t xml:space="preserve">Fields within the Prefix Parts and the Data Parts are delimited by a space character. All message parts are terminated with a ^ character. </w:t>
      </w:r>
    </w:p>
    <w:p w14:paraId="64A40B52" w14:textId="77777777" w:rsidR="00BB3690" w:rsidRDefault="00BB3690" w:rsidP="00AC5111">
      <w:pPr>
        <w:spacing w:line="240" w:lineRule="auto"/>
        <w:jc w:val="both"/>
      </w:pPr>
      <w:r>
        <w:t xml:space="preserve">Fields containing variable length text items are left justified and space filled. </w:t>
      </w:r>
    </w:p>
    <w:p w14:paraId="04533510" w14:textId="77777777" w:rsidR="00BB3690" w:rsidRDefault="00BB3690" w:rsidP="00AC5111">
      <w:pPr>
        <w:spacing w:line="240" w:lineRule="auto"/>
        <w:jc w:val="both"/>
      </w:pPr>
      <w:r>
        <w:t xml:space="preserve">Fields containing variable length numeric items are right justified and zero filled. </w:t>
      </w:r>
    </w:p>
    <w:p w14:paraId="07276C5A" w14:textId="77777777" w:rsidR="00BB3690" w:rsidRDefault="00BB3690" w:rsidP="00AC5111">
      <w:pPr>
        <w:spacing w:line="240" w:lineRule="auto"/>
        <w:jc w:val="both"/>
      </w:pPr>
      <w:r>
        <w:t xml:space="preserve">The leading character of the day part of a date/time field may be a space. </w:t>
      </w:r>
    </w:p>
    <w:p w14:paraId="0E745B64" w14:textId="4E9F9575" w:rsidR="00BB3690" w:rsidRDefault="00BB3690" w:rsidP="00AC5111">
      <w:pPr>
        <w:spacing w:line="240" w:lineRule="auto"/>
        <w:jc w:val="both"/>
      </w:pPr>
      <w:r>
        <w:t xml:space="preserve">Messages consist of three </w:t>
      </w:r>
      <w:proofErr w:type="gramStart"/>
      <w:r>
        <w:t>types;</w:t>
      </w:r>
      <w:proofErr w:type="gramEnd"/>
      <w:r>
        <w:t xml:space="preserve"> control, instruction and submission. Select/deselect control messages are sent from </w:t>
      </w:r>
      <w:r w:rsidR="00C34344">
        <w:t>NESO</w:t>
      </w:r>
      <w:r>
        <w:t xml:space="preserve"> to a Control Point while path/</w:t>
      </w:r>
      <w:proofErr w:type="spellStart"/>
      <w:r>
        <w:t>nopath</w:t>
      </w:r>
      <w:proofErr w:type="spellEnd"/>
      <w:r>
        <w:t xml:space="preserve"> control messages are sent from a Control Point to </w:t>
      </w:r>
      <w:r w:rsidR="00C34344">
        <w:t>NESO</w:t>
      </w:r>
      <w:r>
        <w:t xml:space="preserve">. These messages control the availability of a BM Unit both to be instructed by </w:t>
      </w:r>
      <w:r w:rsidR="00C34344">
        <w:t>NESO</w:t>
      </w:r>
      <w:r>
        <w:t xml:space="preserve"> and to submit dynamic parameters. For instruction and submission messages to be exchanged, </w:t>
      </w:r>
      <w:r w:rsidR="00C34344">
        <w:t>NESO</w:t>
      </w:r>
      <w:r>
        <w:t xml:space="preserve"> must first have sent a select message while the Control Point must have sent a path message. Various message formats are defined for Ancillary Service instructions and Balancing Market Bid/Offer Acceptance instructions that are used by </w:t>
      </w:r>
      <w:r w:rsidR="00C34344">
        <w:t>NESO</w:t>
      </w:r>
      <w:r>
        <w:t xml:space="preserve"> to instruct a Control Point. Likewise, submission message formats are defined which allow a Control Point to submit various BM Unit dynamic parameters to </w:t>
      </w:r>
      <w:r w:rsidR="00C34344">
        <w:t>NESO</w:t>
      </w:r>
      <w:r>
        <w:t xml:space="preserve">. If an error is detected by the Control Point in an instruction message, or by </w:t>
      </w:r>
      <w:r w:rsidR="00C34344">
        <w:t>NESO</w:t>
      </w:r>
      <w:r>
        <w:t xml:space="preserve"> in a submission message, the text of the message, or the truncated part thereof containing a reference number and log time will be sent back to the originator together with a pre-defined error code.</w:t>
      </w:r>
    </w:p>
    <w:p w14:paraId="32DFE605" w14:textId="77777777" w:rsidR="00010FAE" w:rsidRDefault="00010FAE" w:rsidP="00CF4DD7">
      <w:pPr>
        <w:pStyle w:val="Heading2"/>
      </w:pPr>
      <w:bookmarkStart w:id="24" w:name="_Toc193981033"/>
      <w:r>
        <w:t>2.2.</w:t>
      </w:r>
      <w:r>
        <w:tab/>
        <w:t>Message Prefix Part</w:t>
      </w:r>
      <w:bookmarkEnd w:id="24"/>
    </w:p>
    <w:p w14:paraId="52881E4A" w14:textId="2B590D0F" w:rsidR="00DC5DDA" w:rsidRDefault="00010FAE" w:rsidP="00DC5DDA">
      <w:pPr>
        <w:jc w:val="both"/>
      </w:pPr>
      <w:r>
        <w:t>The message Prefix Part is different for each mailbox between the Communication Layer and the Server Layer. There is no Prefix Part on messages from the Communication Layer to the Server Layer on the station node, i.e. on messages in the CMS input mailbox.</w:t>
      </w:r>
    </w:p>
    <w:p w14:paraId="4AFED9DE" w14:textId="6EEF4473" w:rsidR="00010FAE" w:rsidRDefault="00010FAE" w:rsidP="003A3CDF">
      <w:pPr>
        <w:pStyle w:val="Caption"/>
      </w:pPr>
      <w:r>
        <w:t xml:space="preserve">Table </w:t>
      </w:r>
      <w:r>
        <w:fldChar w:fldCharType="begin"/>
      </w:r>
      <w:r>
        <w:instrText xml:space="preserve"> SEQ Table \* ARABIC </w:instrText>
      </w:r>
      <w:r>
        <w:fldChar w:fldCharType="separate"/>
      </w:r>
      <w:r w:rsidR="001D3DFB">
        <w:rPr>
          <w:noProof/>
        </w:rPr>
        <w:t>2</w:t>
      </w:r>
      <w:r>
        <w:rPr>
          <w:noProof/>
        </w:rPr>
        <w:fldChar w:fldCharType="end"/>
      </w:r>
      <w:r>
        <w:t>: Message Prefix Part for MMS Input Mailbox</w:t>
      </w:r>
    </w:p>
    <w:tbl>
      <w:tblPr>
        <w:tblStyle w:val="ListTable6Colorful-Accent1"/>
        <w:tblW w:w="9781" w:type="dxa"/>
        <w:tblLayout w:type="fixed"/>
        <w:tblLook w:val="0420" w:firstRow="1" w:lastRow="0" w:firstColumn="0" w:lastColumn="0" w:noHBand="0" w:noVBand="1"/>
      </w:tblPr>
      <w:tblGrid>
        <w:gridCol w:w="1984"/>
        <w:gridCol w:w="2154"/>
        <w:gridCol w:w="1701"/>
        <w:gridCol w:w="3942"/>
      </w:tblGrid>
      <w:tr w:rsidR="00010FAE" w:rsidRPr="0018404C" w14:paraId="3C7D9458" w14:textId="77777777" w:rsidTr="00214661">
        <w:trPr>
          <w:cnfStyle w:val="100000000000" w:firstRow="1" w:lastRow="0" w:firstColumn="0" w:lastColumn="0" w:oddVBand="0" w:evenVBand="0" w:oddHBand="0" w:evenHBand="0" w:firstRowFirstColumn="0" w:firstRowLastColumn="0" w:lastRowFirstColumn="0" w:lastRowLastColumn="0"/>
          <w:trHeight w:val="454"/>
        </w:trPr>
        <w:tc>
          <w:tcPr>
            <w:tcW w:w="1984" w:type="dxa"/>
          </w:tcPr>
          <w:p w14:paraId="2DF90373" w14:textId="77777777" w:rsidR="00010FAE" w:rsidRPr="0018404C" w:rsidRDefault="00010FAE">
            <w:pPr>
              <w:rPr>
                <w:i/>
                <w:iCs/>
                <w:lang w:val="en-US"/>
              </w:rPr>
            </w:pPr>
            <w:r w:rsidRPr="0018404C">
              <w:rPr>
                <w:i/>
                <w:iCs/>
                <w:lang w:val="en-US"/>
              </w:rPr>
              <w:t>Field Name</w:t>
            </w:r>
          </w:p>
        </w:tc>
        <w:tc>
          <w:tcPr>
            <w:tcW w:w="2154" w:type="dxa"/>
          </w:tcPr>
          <w:p w14:paraId="45061889" w14:textId="77777777" w:rsidR="00010FAE" w:rsidRPr="0018404C" w:rsidRDefault="00010FAE">
            <w:pPr>
              <w:rPr>
                <w:i/>
                <w:iCs/>
                <w:lang w:val="en-US"/>
              </w:rPr>
            </w:pPr>
            <w:r w:rsidRPr="0018404C">
              <w:rPr>
                <w:i/>
                <w:iCs/>
                <w:lang w:val="en-US"/>
              </w:rPr>
              <w:t>Start Position</w:t>
            </w:r>
          </w:p>
        </w:tc>
        <w:tc>
          <w:tcPr>
            <w:tcW w:w="1701" w:type="dxa"/>
          </w:tcPr>
          <w:p w14:paraId="15E81DBC" w14:textId="77777777" w:rsidR="00010FAE" w:rsidRPr="0018404C" w:rsidRDefault="00010FAE">
            <w:pPr>
              <w:rPr>
                <w:i/>
                <w:iCs/>
                <w:lang w:val="en-US"/>
              </w:rPr>
            </w:pPr>
            <w:r w:rsidRPr="0018404C">
              <w:rPr>
                <w:i/>
                <w:iCs/>
                <w:lang w:val="en-US"/>
              </w:rPr>
              <w:t>Field Size</w:t>
            </w:r>
          </w:p>
        </w:tc>
        <w:tc>
          <w:tcPr>
            <w:tcW w:w="3942" w:type="dxa"/>
          </w:tcPr>
          <w:p w14:paraId="04C9603C" w14:textId="77777777" w:rsidR="00010FAE" w:rsidRPr="0018404C" w:rsidRDefault="00010FAE">
            <w:pPr>
              <w:rPr>
                <w:i/>
                <w:iCs/>
                <w:lang w:val="en-US"/>
              </w:rPr>
            </w:pPr>
            <w:r w:rsidRPr="0018404C">
              <w:rPr>
                <w:i/>
                <w:iCs/>
                <w:lang w:val="en-US"/>
              </w:rPr>
              <w:t>Description</w:t>
            </w:r>
          </w:p>
        </w:tc>
      </w:tr>
      <w:tr w:rsidR="00010FAE" w:rsidRPr="0018404C" w14:paraId="304271D8" w14:textId="77777777" w:rsidTr="00214661">
        <w:trPr>
          <w:cnfStyle w:val="000000100000" w:firstRow="0" w:lastRow="0" w:firstColumn="0" w:lastColumn="0" w:oddVBand="0" w:evenVBand="0" w:oddHBand="1" w:evenHBand="0" w:firstRowFirstColumn="0" w:firstRowLastColumn="0" w:lastRowFirstColumn="0" w:lastRowLastColumn="0"/>
          <w:trHeight w:val="454"/>
        </w:trPr>
        <w:tc>
          <w:tcPr>
            <w:tcW w:w="1984" w:type="dxa"/>
          </w:tcPr>
          <w:p w14:paraId="38B0D6CD" w14:textId="77777777" w:rsidR="00010FAE" w:rsidRPr="0018404C" w:rsidRDefault="00010FAE">
            <w:pPr>
              <w:rPr>
                <w:bCs/>
                <w:iCs/>
                <w:lang w:val="en-US"/>
              </w:rPr>
            </w:pPr>
            <w:r w:rsidRPr="0018404C">
              <w:rPr>
                <w:bCs/>
                <w:iCs/>
                <w:lang w:val="en-US"/>
              </w:rPr>
              <w:t>Destination</w:t>
            </w:r>
          </w:p>
        </w:tc>
        <w:tc>
          <w:tcPr>
            <w:tcW w:w="2154" w:type="dxa"/>
          </w:tcPr>
          <w:p w14:paraId="732D4059" w14:textId="77777777" w:rsidR="00010FAE" w:rsidRPr="0018404C" w:rsidRDefault="00010FAE">
            <w:pPr>
              <w:rPr>
                <w:bCs/>
                <w:iCs/>
                <w:lang w:val="en-US"/>
              </w:rPr>
            </w:pPr>
            <w:r w:rsidRPr="0018404C">
              <w:rPr>
                <w:bCs/>
                <w:iCs/>
                <w:lang w:val="en-US"/>
              </w:rPr>
              <w:t>1</w:t>
            </w:r>
          </w:p>
        </w:tc>
        <w:tc>
          <w:tcPr>
            <w:tcW w:w="1701" w:type="dxa"/>
          </w:tcPr>
          <w:p w14:paraId="2A0A9A48" w14:textId="77777777" w:rsidR="00010FAE" w:rsidRPr="0018404C" w:rsidRDefault="00010FAE">
            <w:pPr>
              <w:rPr>
                <w:bCs/>
                <w:iCs/>
                <w:lang w:val="en-US"/>
              </w:rPr>
            </w:pPr>
            <w:r w:rsidRPr="0018404C">
              <w:rPr>
                <w:bCs/>
                <w:iCs/>
                <w:lang w:val="en-US"/>
              </w:rPr>
              <w:t>6</w:t>
            </w:r>
          </w:p>
        </w:tc>
        <w:tc>
          <w:tcPr>
            <w:tcW w:w="3942" w:type="dxa"/>
          </w:tcPr>
          <w:p w14:paraId="73CD910C" w14:textId="77777777" w:rsidR="00010FAE" w:rsidRPr="0018404C" w:rsidRDefault="00010FAE">
            <w:pPr>
              <w:rPr>
                <w:bCs/>
                <w:iCs/>
                <w:lang w:val="en-US"/>
              </w:rPr>
            </w:pPr>
            <w:r w:rsidRPr="0018404C">
              <w:rPr>
                <w:bCs/>
                <w:iCs/>
                <w:lang w:val="en-US"/>
              </w:rPr>
              <w:t>Name of Control Point</w:t>
            </w:r>
          </w:p>
        </w:tc>
      </w:tr>
      <w:tr w:rsidR="00010FAE" w:rsidRPr="0018404C" w14:paraId="6CF55C49" w14:textId="77777777" w:rsidTr="00214661">
        <w:trPr>
          <w:trHeight w:val="454"/>
        </w:trPr>
        <w:tc>
          <w:tcPr>
            <w:tcW w:w="1984" w:type="dxa"/>
          </w:tcPr>
          <w:p w14:paraId="0016484F" w14:textId="1AB7D7EE" w:rsidR="00010FAE" w:rsidRPr="0018404C" w:rsidRDefault="00010FAE">
            <w:pPr>
              <w:rPr>
                <w:bCs/>
                <w:iCs/>
                <w:lang w:val="en-US"/>
              </w:rPr>
            </w:pPr>
            <w:r w:rsidRPr="00E52D6A">
              <w:rPr>
                <w:bCs/>
                <w:iCs/>
                <w:lang w:val="en-US"/>
              </w:rPr>
              <w:t>T</w:t>
            </w:r>
            <w:r w:rsidR="00664440" w:rsidRPr="00E52D6A">
              <w:rPr>
                <w:bCs/>
                <w:iCs/>
                <w:lang w:val="en-US"/>
              </w:rPr>
              <w:t>erminator</w:t>
            </w:r>
          </w:p>
        </w:tc>
        <w:tc>
          <w:tcPr>
            <w:tcW w:w="2154" w:type="dxa"/>
          </w:tcPr>
          <w:p w14:paraId="71E0B432" w14:textId="77777777" w:rsidR="00010FAE" w:rsidRPr="0018404C" w:rsidRDefault="00010FAE">
            <w:pPr>
              <w:rPr>
                <w:bCs/>
                <w:iCs/>
                <w:lang w:val="en-US"/>
              </w:rPr>
            </w:pPr>
            <w:r w:rsidRPr="0018404C">
              <w:rPr>
                <w:bCs/>
                <w:iCs/>
                <w:lang w:val="en-US"/>
              </w:rPr>
              <w:t>7</w:t>
            </w:r>
          </w:p>
        </w:tc>
        <w:tc>
          <w:tcPr>
            <w:tcW w:w="1701" w:type="dxa"/>
          </w:tcPr>
          <w:p w14:paraId="546DD687" w14:textId="77777777" w:rsidR="00010FAE" w:rsidRPr="0018404C" w:rsidRDefault="00010FAE">
            <w:pPr>
              <w:rPr>
                <w:bCs/>
                <w:iCs/>
                <w:lang w:val="en-US"/>
              </w:rPr>
            </w:pPr>
            <w:r w:rsidRPr="0018404C">
              <w:rPr>
                <w:bCs/>
                <w:iCs/>
                <w:lang w:val="en-US"/>
              </w:rPr>
              <w:t>1</w:t>
            </w:r>
          </w:p>
        </w:tc>
        <w:tc>
          <w:tcPr>
            <w:tcW w:w="3942" w:type="dxa"/>
          </w:tcPr>
          <w:p w14:paraId="14CBE3F8" w14:textId="77777777" w:rsidR="00010FAE" w:rsidRPr="0018404C" w:rsidRDefault="00010FAE">
            <w:pPr>
              <w:rPr>
                <w:bCs/>
                <w:iCs/>
                <w:lang w:val="en-US"/>
              </w:rPr>
            </w:pPr>
            <w:r w:rsidRPr="0018404C">
              <w:rPr>
                <w:bCs/>
                <w:iCs/>
                <w:lang w:val="en-US"/>
              </w:rPr>
              <w:t>Part terminator character "^"</w:t>
            </w:r>
          </w:p>
        </w:tc>
      </w:tr>
    </w:tbl>
    <w:p w14:paraId="08CC678B" w14:textId="77777777" w:rsidR="00214661" w:rsidRDefault="00214661" w:rsidP="00E52D6A">
      <w:pPr>
        <w:pStyle w:val="Caption"/>
        <w:keepNext/>
      </w:pPr>
    </w:p>
    <w:p w14:paraId="2A244189" w14:textId="24A27E1A" w:rsidR="0000410D" w:rsidRDefault="00E07A1A" w:rsidP="00E52D6A">
      <w:pPr>
        <w:pStyle w:val="Caption"/>
        <w:keepNext/>
      </w:pPr>
      <w:r>
        <w:t xml:space="preserve">Table </w:t>
      </w:r>
      <w:r>
        <w:fldChar w:fldCharType="begin"/>
      </w:r>
      <w:r>
        <w:instrText xml:space="preserve"> SEQ Table \* ARABIC </w:instrText>
      </w:r>
      <w:r>
        <w:fldChar w:fldCharType="separate"/>
      </w:r>
      <w:r w:rsidR="001D3DFB">
        <w:rPr>
          <w:noProof/>
        </w:rPr>
        <w:t>3</w:t>
      </w:r>
      <w:r>
        <w:rPr>
          <w:noProof/>
        </w:rPr>
        <w:fldChar w:fldCharType="end"/>
      </w:r>
      <w:r>
        <w:t xml:space="preserve">: </w:t>
      </w:r>
      <w:r w:rsidRPr="00506FA9">
        <w:t>Message Prefix Part for MMS Output Mailbox</w:t>
      </w:r>
    </w:p>
    <w:tbl>
      <w:tblPr>
        <w:tblStyle w:val="ListTable6Colorful-Accent1"/>
        <w:tblW w:w="9780" w:type="dxa"/>
        <w:tblLook w:val="04A0" w:firstRow="1" w:lastRow="0" w:firstColumn="1" w:lastColumn="0" w:noHBand="0" w:noVBand="1"/>
      </w:tblPr>
      <w:tblGrid>
        <w:gridCol w:w="1985"/>
        <w:gridCol w:w="2154"/>
        <w:gridCol w:w="1701"/>
        <w:gridCol w:w="3940"/>
      </w:tblGrid>
      <w:tr w:rsidR="00156624" w14:paraId="2CC735E2" w14:textId="77777777" w:rsidTr="00703DD5">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985" w:type="dxa"/>
          </w:tcPr>
          <w:p w14:paraId="400021BC" w14:textId="41EED64F" w:rsidR="00156624" w:rsidRPr="00E52D6A" w:rsidRDefault="00156624" w:rsidP="00156624">
            <w:pPr>
              <w:rPr>
                <w:i/>
                <w:iCs/>
              </w:rPr>
            </w:pPr>
            <w:r w:rsidRPr="00E52D6A">
              <w:rPr>
                <w:i/>
                <w:iCs/>
              </w:rPr>
              <w:t>Field Name</w:t>
            </w:r>
          </w:p>
        </w:tc>
        <w:tc>
          <w:tcPr>
            <w:tcW w:w="2154" w:type="dxa"/>
          </w:tcPr>
          <w:p w14:paraId="601AF845" w14:textId="4D7634D7" w:rsidR="00156624" w:rsidRPr="00E52D6A" w:rsidRDefault="00156624" w:rsidP="00156624">
            <w:pPr>
              <w:cnfStyle w:val="100000000000" w:firstRow="1" w:lastRow="0" w:firstColumn="0" w:lastColumn="0" w:oddVBand="0" w:evenVBand="0" w:oddHBand="0" w:evenHBand="0" w:firstRowFirstColumn="0" w:firstRowLastColumn="0" w:lastRowFirstColumn="0" w:lastRowLastColumn="0"/>
              <w:rPr>
                <w:i/>
                <w:iCs/>
              </w:rPr>
            </w:pPr>
            <w:r w:rsidRPr="00E52D6A">
              <w:rPr>
                <w:i/>
                <w:iCs/>
              </w:rPr>
              <w:t>Start Position</w:t>
            </w:r>
          </w:p>
        </w:tc>
        <w:tc>
          <w:tcPr>
            <w:tcW w:w="1701" w:type="dxa"/>
          </w:tcPr>
          <w:p w14:paraId="05B35A25" w14:textId="709CF8F2" w:rsidR="00156624" w:rsidRPr="00E52D6A" w:rsidRDefault="00156624" w:rsidP="00156624">
            <w:pPr>
              <w:cnfStyle w:val="100000000000" w:firstRow="1" w:lastRow="0" w:firstColumn="0" w:lastColumn="0" w:oddVBand="0" w:evenVBand="0" w:oddHBand="0" w:evenHBand="0" w:firstRowFirstColumn="0" w:firstRowLastColumn="0" w:lastRowFirstColumn="0" w:lastRowLastColumn="0"/>
              <w:rPr>
                <w:i/>
                <w:iCs/>
              </w:rPr>
            </w:pPr>
            <w:r w:rsidRPr="00E52D6A">
              <w:rPr>
                <w:i/>
                <w:iCs/>
              </w:rPr>
              <w:t>Field Size</w:t>
            </w:r>
          </w:p>
        </w:tc>
        <w:tc>
          <w:tcPr>
            <w:tcW w:w="3940" w:type="dxa"/>
          </w:tcPr>
          <w:p w14:paraId="4C95E035" w14:textId="5F35FDFB" w:rsidR="00156624" w:rsidRPr="00E52D6A" w:rsidRDefault="00156624" w:rsidP="00156624">
            <w:pPr>
              <w:cnfStyle w:val="100000000000" w:firstRow="1" w:lastRow="0" w:firstColumn="0" w:lastColumn="0" w:oddVBand="0" w:evenVBand="0" w:oddHBand="0" w:evenHBand="0" w:firstRowFirstColumn="0" w:firstRowLastColumn="0" w:lastRowFirstColumn="0" w:lastRowLastColumn="0"/>
              <w:rPr>
                <w:i/>
                <w:iCs/>
              </w:rPr>
            </w:pPr>
            <w:r w:rsidRPr="00E52D6A">
              <w:rPr>
                <w:i/>
                <w:iCs/>
              </w:rPr>
              <w:t>Description</w:t>
            </w:r>
          </w:p>
        </w:tc>
      </w:tr>
      <w:tr w:rsidR="00703DD5" w14:paraId="1F8086A5" w14:textId="77777777" w:rsidTr="00703D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16AF6C4" w14:textId="5F8D8F35" w:rsidR="00156624" w:rsidRDefault="00156624" w:rsidP="00156624">
            <w:r w:rsidRPr="00E44ED4">
              <w:rPr>
                <w:rFonts w:eastAsia="Arial"/>
                <w:b w:val="0"/>
                <w:iCs/>
                <w:color w:val="auto"/>
                <w:szCs w:val="20"/>
              </w:rPr>
              <w:t>Destination</w:t>
            </w:r>
          </w:p>
        </w:tc>
        <w:tc>
          <w:tcPr>
            <w:tcW w:w="2154" w:type="dxa"/>
          </w:tcPr>
          <w:p w14:paraId="2F89AAF9" w14:textId="54BBBC72" w:rsidR="00156624" w:rsidRDefault="00156624" w:rsidP="00156624">
            <w:pPr>
              <w:cnfStyle w:val="000000100000" w:firstRow="0" w:lastRow="0" w:firstColumn="0" w:lastColumn="0" w:oddVBand="0" w:evenVBand="0" w:oddHBand="1" w:evenHBand="0" w:firstRowFirstColumn="0" w:firstRowLastColumn="0" w:lastRowFirstColumn="0" w:lastRowLastColumn="0"/>
            </w:pPr>
            <w:r w:rsidRPr="00E44ED4">
              <w:rPr>
                <w:rFonts w:eastAsia="Arial"/>
                <w:bCs/>
                <w:iCs/>
                <w:color w:val="auto"/>
                <w:szCs w:val="20"/>
              </w:rPr>
              <w:t>1</w:t>
            </w:r>
          </w:p>
        </w:tc>
        <w:tc>
          <w:tcPr>
            <w:tcW w:w="1701" w:type="dxa"/>
          </w:tcPr>
          <w:p w14:paraId="4F70F057" w14:textId="41393EB3" w:rsidR="00156624" w:rsidRDefault="00156624" w:rsidP="00156624">
            <w:pPr>
              <w:cnfStyle w:val="000000100000" w:firstRow="0" w:lastRow="0" w:firstColumn="0" w:lastColumn="0" w:oddVBand="0" w:evenVBand="0" w:oddHBand="1" w:evenHBand="0" w:firstRowFirstColumn="0" w:firstRowLastColumn="0" w:lastRowFirstColumn="0" w:lastRowLastColumn="0"/>
            </w:pPr>
            <w:r w:rsidRPr="00E44ED4">
              <w:rPr>
                <w:rFonts w:eastAsia="Arial"/>
                <w:bCs/>
                <w:iCs/>
                <w:color w:val="auto"/>
                <w:szCs w:val="20"/>
              </w:rPr>
              <w:t>6</w:t>
            </w:r>
          </w:p>
        </w:tc>
        <w:tc>
          <w:tcPr>
            <w:tcW w:w="3940" w:type="dxa"/>
          </w:tcPr>
          <w:p w14:paraId="3AC12A4C" w14:textId="4C273856" w:rsidR="00156624" w:rsidRDefault="00156624" w:rsidP="00156624">
            <w:pPr>
              <w:cnfStyle w:val="000000100000" w:firstRow="0" w:lastRow="0" w:firstColumn="0" w:lastColumn="0" w:oddVBand="0" w:evenVBand="0" w:oddHBand="1" w:evenHBand="0" w:firstRowFirstColumn="0" w:firstRowLastColumn="0" w:lastRowFirstColumn="0" w:lastRowLastColumn="0"/>
            </w:pPr>
            <w:r w:rsidRPr="00E44ED4">
              <w:rPr>
                <w:rFonts w:eastAsia="Arial"/>
                <w:bCs/>
                <w:iCs/>
                <w:color w:val="auto"/>
                <w:szCs w:val="20"/>
              </w:rPr>
              <w:t>Name of Control Point</w:t>
            </w:r>
          </w:p>
        </w:tc>
      </w:tr>
      <w:tr w:rsidR="00156624" w14:paraId="5E6D7D7C" w14:textId="77777777" w:rsidTr="00703DD5">
        <w:tc>
          <w:tcPr>
            <w:cnfStyle w:val="001000000000" w:firstRow="0" w:lastRow="0" w:firstColumn="1" w:lastColumn="0" w:oddVBand="0" w:evenVBand="0" w:oddHBand="0" w:evenHBand="0" w:firstRowFirstColumn="0" w:firstRowLastColumn="0" w:lastRowFirstColumn="0" w:lastRowLastColumn="0"/>
            <w:tcW w:w="1985" w:type="dxa"/>
          </w:tcPr>
          <w:p w14:paraId="20BA2409" w14:textId="17A916E2" w:rsidR="00156624" w:rsidRDefault="00156624" w:rsidP="00156624">
            <w:proofErr w:type="gramStart"/>
            <w:r w:rsidRPr="00E44ED4">
              <w:rPr>
                <w:rFonts w:eastAsia="Arial"/>
                <w:b w:val="0"/>
                <w:iCs/>
                <w:color w:val="auto"/>
                <w:szCs w:val="20"/>
              </w:rPr>
              <w:lastRenderedPageBreak/>
              <w:t>Time-Stamp</w:t>
            </w:r>
            <w:proofErr w:type="gramEnd"/>
          </w:p>
        </w:tc>
        <w:tc>
          <w:tcPr>
            <w:tcW w:w="2154" w:type="dxa"/>
          </w:tcPr>
          <w:p w14:paraId="20053AAC" w14:textId="4CDF9532" w:rsidR="00156624" w:rsidRDefault="00156624" w:rsidP="00156624">
            <w:pPr>
              <w:cnfStyle w:val="000000000000" w:firstRow="0" w:lastRow="0" w:firstColumn="0" w:lastColumn="0" w:oddVBand="0" w:evenVBand="0" w:oddHBand="0" w:evenHBand="0" w:firstRowFirstColumn="0" w:firstRowLastColumn="0" w:lastRowFirstColumn="0" w:lastRowLastColumn="0"/>
            </w:pPr>
            <w:r w:rsidRPr="00E44ED4">
              <w:rPr>
                <w:rFonts w:eastAsia="Arial"/>
                <w:bCs/>
                <w:iCs/>
                <w:color w:val="auto"/>
                <w:szCs w:val="20"/>
              </w:rPr>
              <w:t>8</w:t>
            </w:r>
          </w:p>
        </w:tc>
        <w:tc>
          <w:tcPr>
            <w:tcW w:w="1701" w:type="dxa"/>
          </w:tcPr>
          <w:p w14:paraId="03A8A451" w14:textId="386B88BD" w:rsidR="00156624" w:rsidRDefault="00156624" w:rsidP="00156624">
            <w:pPr>
              <w:cnfStyle w:val="000000000000" w:firstRow="0" w:lastRow="0" w:firstColumn="0" w:lastColumn="0" w:oddVBand="0" w:evenVBand="0" w:oddHBand="0" w:evenHBand="0" w:firstRowFirstColumn="0" w:firstRowLastColumn="0" w:lastRowFirstColumn="0" w:lastRowLastColumn="0"/>
            </w:pPr>
            <w:r w:rsidRPr="00E44ED4">
              <w:rPr>
                <w:rFonts w:eastAsia="Arial"/>
                <w:bCs/>
                <w:iCs/>
                <w:color w:val="auto"/>
                <w:szCs w:val="20"/>
              </w:rPr>
              <w:t>23</w:t>
            </w:r>
          </w:p>
        </w:tc>
        <w:tc>
          <w:tcPr>
            <w:tcW w:w="3940" w:type="dxa"/>
          </w:tcPr>
          <w:p w14:paraId="77B46401" w14:textId="106991E1" w:rsidR="00156624" w:rsidRDefault="00156624" w:rsidP="00156624">
            <w:pPr>
              <w:cnfStyle w:val="000000000000" w:firstRow="0" w:lastRow="0" w:firstColumn="0" w:lastColumn="0" w:oddVBand="0" w:evenVBand="0" w:oddHBand="0" w:evenHBand="0" w:firstRowFirstColumn="0" w:firstRowLastColumn="0" w:lastRowFirstColumn="0" w:lastRowLastColumn="0"/>
            </w:pPr>
            <w:r w:rsidRPr="00E44ED4">
              <w:rPr>
                <w:rFonts w:eastAsia="Arial"/>
                <w:bCs/>
                <w:iCs/>
                <w:color w:val="auto"/>
                <w:szCs w:val="20"/>
              </w:rPr>
              <w:t>Time message received from Wide-area Network. Obtained from local node system clock.</w:t>
            </w:r>
          </w:p>
        </w:tc>
      </w:tr>
      <w:tr w:rsidR="00703DD5" w14:paraId="631CC955" w14:textId="77777777" w:rsidTr="00703D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2973F975" w14:textId="3D0E28B3" w:rsidR="00156624" w:rsidRDefault="00156624" w:rsidP="00156624">
            <w:r w:rsidRPr="00E44ED4">
              <w:rPr>
                <w:rFonts w:eastAsia="Arial"/>
                <w:b w:val="0"/>
                <w:iCs/>
                <w:color w:val="auto"/>
                <w:szCs w:val="20"/>
              </w:rPr>
              <w:t>Terminator</w:t>
            </w:r>
          </w:p>
        </w:tc>
        <w:tc>
          <w:tcPr>
            <w:tcW w:w="2154" w:type="dxa"/>
          </w:tcPr>
          <w:p w14:paraId="6135B732" w14:textId="633C2B33" w:rsidR="00156624" w:rsidRDefault="00156624" w:rsidP="00156624">
            <w:pPr>
              <w:cnfStyle w:val="000000100000" w:firstRow="0" w:lastRow="0" w:firstColumn="0" w:lastColumn="0" w:oddVBand="0" w:evenVBand="0" w:oddHBand="1" w:evenHBand="0" w:firstRowFirstColumn="0" w:firstRowLastColumn="0" w:lastRowFirstColumn="0" w:lastRowLastColumn="0"/>
            </w:pPr>
            <w:r w:rsidRPr="00E44ED4">
              <w:rPr>
                <w:rFonts w:eastAsia="Arial"/>
                <w:bCs/>
                <w:iCs/>
                <w:color w:val="auto"/>
                <w:szCs w:val="20"/>
              </w:rPr>
              <w:t>31</w:t>
            </w:r>
          </w:p>
        </w:tc>
        <w:tc>
          <w:tcPr>
            <w:tcW w:w="1701" w:type="dxa"/>
          </w:tcPr>
          <w:p w14:paraId="64C1F41F" w14:textId="16522B02" w:rsidR="00156624" w:rsidRDefault="00156624" w:rsidP="00156624">
            <w:pPr>
              <w:cnfStyle w:val="000000100000" w:firstRow="0" w:lastRow="0" w:firstColumn="0" w:lastColumn="0" w:oddVBand="0" w:evenVBand="0" w:oddHBand="1" w:evenHBand="0" w:firstRowFirstColumn="0" w:firstRowLastColumn="0" w:lastRowFirstColumn="0" w:lastRowLastColumn="0"/>
            </w:pPr>
            <w:r w:rsidRPr="00E44ED4">
              <w:rPr>
                <w:rFonts w:eastAsia="Arial"/>
                <w:bCs/>
                <w:iCs/>
                <w:color w:val="auto"/>
                <w:szCs w:val="20"/>
              </w:rPr>
              <w:t>1</w:t>
            </w:r>
          </w:p>
        </w:tc>
        <w:tc>
          <w:tcPr>
            <w:tcW w:w="3940" w:type="dxa"/>
          </w:tcPr>
          <w:p w14:paraId="7FBF25DF" w14:textId="69489948" w:rsidR="00156624" w:rsidRDefault="00156624" w:rsidP="00156624">
            <w:pPr>
              <w:cnfStyle w:val="000000100000" w:firstRow="0" w:lastRow="0" w:firstColumn="0" w:lastColumn="0" w:oddVBand="0" w:evenVBand="0" w:oddHBand="1" w:evenHBand="0" w:firstRowFirstColumn="0" w:firstRowLastColumn="0" w:lastRowFirstColumn="0" w:lastRowLastColumn="0"/>
            </w:pPr>
            <w:r w:rsidRPr="00E44ED4">
              <w:rPr>
                <w:rFonts w:eastAsia="Arial"/>
                <w:bCs/>
                <w:iCs/>
                <w:color w:val="auto"/>
                <w:szCs w:val="20"/>
              </w:rPr>
              <w:t>Part terminator character "^"</w:t>
            </w:r>
          </w:p>
        </w:tc>
      </w:tr>
    </w:tbl>
    <w:p w14:paraId="1814E19A" w14:textId="77777777" w:rsidR="00214661" w:rsidRDefault="00214661" w:rsidP="00703DD5">
      <w:pPr>
        <w:pStyle w:val="Caption"/>
        <w:keepNext/>
      </w:pPr>
    </w:p>
    <w:p w14:paraId="12C51041" w14:textId="24ACE689" w:rsidR="00673578" w:rsidRDefault="00673578" w:rsidP="00703DD5">
      <w:pPr>
        <w:pStyle w:val="Caption"/>
        <w:keepNext/>
      </w:pPr>
      <w:r>
        <w:t xml:space="preserve">Table </w:t>
      </w:r>
      <w:r>
        <w:fldChar w:fldCharType="begin"/>
      </w:r>
      <w:r>
        <w:instrText xml:space="preserve"> SEQ Table \* ARABIC </w:instrText>
      </w:r>
      <w:r>
        <w:fldChar w:fldCharType="separate"/>
      </w:r>
      <w:r w:rsidR="001D3DFB">
        <w:rPr>
          <w:noProof/>
        </w:rPr>
        <w:t>4</w:t>
      </w:r>
      <w:r>
        <w:rPr>
          <w:noProof/>
        </w:rPr>
        <w:fldChar w:fldCharType="end"/>
      </w:r>
      <w:r>
        <w:t xml:space="preserve">: </w:t>
      </w:r>
      <w:r w:rsidRPr="007047DD">
        <w:t>Message Prefix Part for CMS Output Mailbox</w:t>
      </w:r>
    </w:p>
    <w:tbl>
      <w:tblPr>
        <w:tblStyle w:val="ListTable6Colorful-Accent1"/>
        <w:tblW w:w="9780" w:type="dxa"/>
        <w:tblLook w:val="04A0" w:firstRow="1" w:lastRow="0" w:firstColumn="1" w:lastColumn="0" w:noHBand="0" w:noVBand="1"/>
      </w:tblPr>
      <w:tblGrid>
        <w:gridCol w:w="1985"/>
        <w:gridCol w:w="2154"/>
        <w:gridCol w:w="1701"/>
        <w:gridCol w:w="3940"/>
      </w:tblGrid>
      <w:tr w:rsidR="00703DD5" w:rsidRPr="00703DD5" w14:paraId="5BB5036E" w14:textId="77777777">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985" w:type="dxa"/>
          </w:tcPr>
          <w:p w14:paraId="651AC079" w14:textId="77777777" w:rsidR="00703DD5" w:rsidRPr="00703DD5" w:rsidRDefault="00703DD5" w:rsidP="00703DD5">
            <w:pPr>
              <w:rPr>
                <w:i/>
                <w:iCs/>
                <w:color w:val="auto"/>
              </w:rPr>
            </w:pPr>
            <w:r w:rsidRPr="00703DD5">
              <w:rPr>
                <w:i/>
                <w:iCs/>
                <w:color w:val="auto"/>
              </w:rPr>
              <w:t>Field Name</w:t>
            </w:r>
          </w:p>
        </w:tc>
        <w:tc>
          <w:tcPr>
            <w:tcW w:w="2154" w:type="dxa"/>
          </w:tcPr>
          <w:p w14:paraId="4E56D831" w14:textId="77777777" w:rsidR="00703DD5" w:rsidRPr="00703DD5" w:rsidRDefault="00703DD5" w:rsidP="00703DD5">
            <w:pPr>
              <w:cnfStyle w:val="100000000000" w:firstRow="1" w:lastRow="0" w:firstColumn="0" w:lastColumn="0" w:oddVBand="0" w:evenVBand="0" w:oddHBand="0" w:evenHBand="0" w:firstRowFirstColumn="0" w:firstRowLastColumn="0" w:lastRowFirstColumn="0" w:lastRowLastColumn="0"/>
              <w:rPr>
                <w:i/>
                <w:iCs/>
                <w:color w:val="auto"/>
              </w:rPr>
            </w:pPr>
            <w:r w:rsidRPr="00703DD5">
              <w:rPr>
                <w:i/>
                <w:iCs/>
                <w:color w:val="auto"/>
              </w:rPr>
              <w:t>Start Position</w:t>
            </w:r>
          </w:p>
        </w:tc>
        <w:tc>
          <w:tcPr>
            <w:tcW w:w="1701" w:type="dxa"/>
          </w:tcPr>
          <w:p w14:paraId="74B0C1C4" w14:textId="77777777" w:rsidR="00703DD5" w:rsidRPr="00703DD5" w:rsidRDefault="00703DD5" w:rsidP="00703DD5">
            <w:pPr>
              <w:cnfStyle w:val="100000000000" w:firstRow="1" w:lastRow="0" w:firstColumn="0" w:lastColumn="0" w:oddVBand="0" w:evenVBand="0" w:oddHBand="0" w:evenHBand="0" w:firstRowFirstColumn="0" w:firstRowLastColumn="0" w:lastRowFirstColumn="0" w:lastRowLastColumn="0"/>
              <w:rPr>
                <w:i/>
                <w:iCs/>
                <w:color w:val="auto"/>
              </w:rPr>
            </w:pPr>
            <w:r w:rsidRPr="00703DD5">
              <w:rPr>
                <w:i/>
                <w:iCs/>
                <w:color w:val="auto"/>
              </w:rPr>
              <w:t>Field Size</w:t>
            </w:r>
          </w:p>
        </w:tc>
        <w:tc>
          <w:tcPr>
            <w:tcW w:w="3940" w:type="dxa"/>
          </w:tcPr>
          <w:p w14:paraId="3C06609C" w14:textId="77777777" w:rsidR="00703DD5" w:rsidRPr="00703DD5" w:rsidRDefault="00703DD5" w:rsidP="00703DD5">
            <w:pPr>
              <w:cnfStyle w:val="100000000000" w:firstRow="1" w:lastRow="0" w:firstColumn="0" w:lastColumn="0" w:oddVBand="0" w:evenVBand="0" w:oddHBand="0" w:evenHBand="0" w:firstRowFirstColumn="0" w:firstRowLastColumn="0" w:lastRowFirstColumn="0" w:lastRowLastColumn="0"/>
              <w:rPr>
                <w:i/>
                <w:iCs/>
                <w:color w:val="auto"/>
              </w:rPr>
            </w:pPr>
            <w:r w:rsidRPr="00703DD5">
              <w:rPr>
                <w:i/>
                <w:iCs/>
                <w:color w:val="auto"/>
              </w:rPr>
              <w:t>Description</w:t>
            </w:r>
          </w:p>
        </w:tc>
      </w:tr>
      <w:tr w:rsidR="00703DD5" w:rsidRPr="00703DD5" w14:paraId="707F351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4A518D18" w14:textId="2465E815" w:rsidR="00703DD5" w:rsidRPr="00703DD5" w:rsidRDefault="00703DD5" w:rsidP="00703DD5">
            <w:pPr>
              <w:rPr>
                <w:color w:val="auto"/>
              </w:rPr>
            </w:pPr>
            <w:proofErr w:type="gramStart"/>
            <w:r w:rsidRPr="00AE1C55">
              <w:rPr>
                <w:rFonts w:eastAsia="Arial"/>
                <w:b w:val="0"/>
                <w:bCs w:val="0"/>
                <w:iCs/>
                <w:color w:val="auto"/>
                <w:szCs w:val="20"/>
              </w:rPr>
              <w:t>Time-Stamp</w:t>
            </w:r>
            <w:proofErr w:type="gramEnd"/>
          </w:p>
        </w:tc>
        <w:tc>
          <w:tcPr>
            <w:tcW w:w="2154" w:type="dxa"/>
          </w:tcPr>
          <w:p w14:paraId="359EAE68" w14:textId="33DDA8C4" w:rsidR="00703DD5" w:rsidRPr="00703DD5" w:rsidRDefault="00703DD5" w:rsidP="00703DD5">
            <w:pPr>
              <w:cnfStyle w:val="000000100000" w:firstRow="0" w:lastRow="0" w:firstColumn="0" w:lastColumn="0" w:oddVBand="0" w:evenVBand="0" w:oddHBand="1" w:evenHBand="0" w:firstRowFirstColumn="0" w:firstRowLastColumn="0" w:lastRowFirstColumn="0" w:lastRowLastColumn="0"/>
              <w:rPr>
                <w:color w:val="auto"/>
              </w:rPr>
            </w:pPr>
            <w:r w:rsidRPr="00AE1C55">
              <w:rPr>
                <w:rFonts w:eastAsia="Arial"/>
                <w:iCs/>
                <w:color w:val="auto"/>
                <w:szCs w:val="20"/>
              </w:rPr>
              <w:t>1</w:t>
            </w:r>
          </w:p>
        </w:tc>
        <w:tc>
          <w:tcPr>
            <w:tcW w:w="1701" w:type="dxa"/>
          </w:tcPr>
          <w:p w14:paraId="239599B5" w14:textId="6FBEC4C6" w:rsidR="00703DD5" w:rsidRPr="00703DD5" w:rsidRDefault="00703DD5" w:rsidP="00703DD5">
            <w:pPr>
              <w:cnfStyle w:val="000000100000" w:firstRow="0" w:lastRow="0" w:firstColumn="0" w:lastColumn="0" w:oddVBand="0" w:evenVBand="0" w:oddHBand="1" w:evenHBand="0" w:firstRowFirstColumn="0" w:firstRowLastColumn="0" w:lastRowFirstColumn="0" w:lastRowLastColumn="0"/>
              <w:rPr>
                <w:color w:val="auto"/>
              </w:rPr>
            </w:pPr>
            <w:r w:rsidRPr="00AE1C55">
              <w:rPr>
                <w:rFonts w:eastAsia="Arial"/>
                <w:iCs/>
                <w:color w:val="auto"/>
                <w:szCs w:val="20"/>
              </w:rPr>
              <w:t>23</w:t>
            </w:r>
          </w:p>
        </w:tc>
        <w:tc>
          <w:tcPr>
            <w:tcW w:w="3940" w:type="dxa"/>
          </w:tcPr>
          <w:p w14:paraId="3D368AFF" w14:textId="1E4B8D77" w:rsidR="00703DD5" w:rsidRPr="00703DD5" w:rsidRDefault="00703DD5" w:rsidP="00703DD5">
            <w:pPr>
              <w:cnfStyle w:val="000000100000" w:firstRow="0" w:lastRow="0" w:firstColumn="0" w:lastColumn="0" w:oddVBand="0" w:evenVBand="0" w:oddHBand="1" w:evenHBand="0" w:firstRowFirstColumn="0" w:firstRowLastColumn="0" w:lastRowFirstColumn="0" w:lastRowLastColumn="0"/>
              <w:rPr>
                <w:color w:val="auto"/>
              </w:rPr>
            </w:pPr>
            <w:r w:rsidRPr="00AE1C55">
              <w:rPr>
                <w:rFonts w:eastAsia="Arial"/>
                <w:iCs/>
                <w:color w:val="auto"/>
                <w:szCs w:val="20"/>
              </w:rPr>
              <w:t>Time message received from Wide-area Network. Obtained from local node system clock.</w:t>
            </w:r>
          </w:p>
        </w:tc>
      </w:tr>
      <w:tr w:rsidR="00703DD5" w:rsidRPr="00703DD5" w14:paraId="1E62BDE1" w14:textId="77777777">
        <w:tc>
          <w:tcPr>
            <w:cnfStyle w:val="001000000000" w:firstRow="0" w:lastRow="0" w:firstColumn="1" w:lastColumn="0" w:oddVBand="0" w:evenVBand="0" w:oddHBand="0" w:evenHBand="0" w:firstRowFirstColumn="0" w:firstRowLastColumn="0" w:lastRowFirstColumn="0" w:lastRowLastColumn="0"/>
            <w:tcW w:w="1985" w:type="dxa"/>
          </w:tcPr>
          <w:p w14:paraId="5B24DF77" w14:textId="40A370E2" w:rsidR="00703DD5" w:rsidRPr="00703DD5" w:rsidRDefault="00703DD5" w:rsidP="00703DD5">
            <w:pPr>
              <w:rPr>
                <w:color w:val="auto"/>
              </w:rPr>
            </w:pPr>
            <w:r w:rsidRPr="00AE1C55">
              <w:rPr>
                <w:rFonts w:eastAsia="Arial"/>
                <w:b w:val="0"/>
                <w:bCs w:val="0"/>
                <w:iCs/>
                <w:color w:val="auto"/>
                <w:szCs w:val="20"/>
              </w:rPr>
              <w:t>Terminator</w:t>
            </w:r>
          </w:p>
        </w:tc>
        <w:tc>
          <w:tcPr>
            <w:tcW w:w="2154" w:type="dxa"/>
          </w:tcPr>
          <w:p w14:paraId="309DBAEA" w14:textId="64817848" w:rsidR="00703DD5" w:rsidRPr="00703DD5" w:rsidRDefault="00703DD5" w:rsidP="00703DD5">
            <w:pPr>
              <w:cnfStyle w:val="000000000000" w:firstRow="0" w:lastRow="0" w:firstColumn="0" w:lastColumn="0" w:oddVBand="0" w:evenVBand="0" w:oddHBand="0" w:evenHBand="0" w:firstRowFirstColumn="0" w:firstRowLastColumn="0" w:lastRowFirstColumn="0" w:lastRowLastColumn="0"/>
              <w:rPr>
                <w:color w:val="auto"/>
              </w:rPr>
            </w:pPr>
            <w:r w:rsidRPr="00AE1C55">
              <w:rPr>
                <w:rFonts w:eastAsia="Arial"/>
                <w:iCs/>
                <w:color w:val="auto"/>
                <w:szCs w:val="20"/>
              </w:rPr>
              <w:t>24</w:t>
            </w:r>
          </w:p>
        </w:tc>
        <w:tc>
          <w:tcPr>
            <w:tcW w:w="1701" w:type="dxa"/>
          </w:tcPr>
          <w:p w14:paraId="2E185EF4" w14:textId="7E653E58" w:rsidR="00703DD5" w:rsidRPr="00703DD5" w:rsidRDefault="00703DD5" w:rsidP="00703DD5">
            <w:pPr>
              <w:cnfStyle w:val="000000000000" w:firstRow="0" w:lastRow="0" w:firstColumn="0" w:lastColumn="0" w:oddVBand="0" w:evenVBand="0" w:oddHBand="0" w:evenHBand="0" w:firstRowFirstColumn="0" w:firstRowLastColumn="0" w:lastRowFirstColumn="0" w:lastRowLastColumn="0"/>
              <w:rPr>
                <w:color w:val="auto"/>
              </w:rPr>
            </w:pPr>
            <w:r w:rsidRPr="00AE1C55">
              <w:rPr>
                <w:rFonts w:eastAsia="Arial"/>
                <w:iCs/>
                <w:color w:val="auto"/>
                <w:szCs w:val="20"/>
              </w:rPr>
              <w:t>1</w:t>
            </w:r>
          </w:p>
        </w:tc>
        <w:tc>
          <w:tcPr>
            <w:tcW w:w="3940" w:type="dxa"/>
          </w:tcPr>
          <w:p w14:paraId="77FF761A" w14:textId="167316DE" w:rsidR="00703DD5" w:rsidRPr="00703DD5" w:rsidRDefault="00703DD5" w:rsidP="00703DD5">
            <w:pPr>
              <w:cnfStyle w:val="000000000000" w:firstRow="0" w:lastRow="0" w:firstColumn="0" w:lastColumn="0" w:oddVBand="0" w:evenVBand="0" w:oddHBand="0" w:evenHBand="0" w:firstRowFirstColumn="0" w:firstRowLastColumn="0" w:lastRowFirstColumn="0" w:lastRowLastColumn="0"/>
              <w:rPr>
                <w:color w:val="auto"/>
              </w:rPr>
            </w:pPr>
            <w:r w:rsidRPr="00AE1C55">
              <w:rPr>
                <w:rFonts w:eastAsia="Arial"/>
                <w:iCs/>
                <w:color w:val="auto"/>
                <w:szCs w:val="20"/>
              </w:rPr>
              <w:t>Part terminator character "^"</w:t>
            </w:r>
          </w:p>
        </w:tc>
      </w:tr>
    </w:tbl>
    <w:p w14:paraId="045B70BA" w14:textId="77777777" w:rsidR="00703DD5" w:rsidRDefault="00703DD5" w:rsidP="00673578"/>
    <w:p w14:paraId="72F5C525" w14:textId="791BDE79" w:rsidR="00673578" w:rsidRDefault="00673578" w:rsidP="00CF4DD7">
      <w:pPr>
        <w:pStyle w:val="Heading2"/>
        <w:rPr>
          <w:lang w:val="en-US"/>
        </w:rPr>
      </w:pPr>
      <w:bookmarkStart w:id="25" w:name="_Toc193981034"/>
      <w:r>
        <w:t>2.3.</w:t>
      </w:r>
      <w:r w:rsidR="00F14B84">
        <w:tab/>
      </w:r>
      <w:r w:rsidRPr="006E4D3D">
        <w:rPr>
          <w:lang w:val="en-US"/>
        </w:rPr>
        <w:t>Message Header Part</w:t>
      </w:r>
      <w:bookmarkEnd w:id="25"/>
    </w:p>
    <w:p w14:paraId="59991C7E" w14:textId="0E1290AD" w:rsidR="00673578" w:rsidRDefault="00673578" w:rsidP="00214661">
      <w:pPr>
        <w:ind w:right="1107"/>
        <w:rPr>
          <w:lang w:val="en-US"/>
        </w:rPr>
      </w:pPr>
      <w:r w:rsidRPr="006A62B6">
        <w:rPr>
          <w:lang w:val="en-US"/>
        </w:rPr>
        <w:t>The message Header Part is a packed string of four characters followed by a terminator. The character positions and sizes of the various fields are described in Table 5</w:t>
      </w:r>
    </w:p>
    <w:p w14:paraId="1D90A033" w14:textId="62BC293B" w:rsidR="003725F7" w:rsidRDefault="003725F7" w:rsidP="006353BE">
      <w:pPr>
        <w:pStyle w:val="Caption"/>
        <w:keepNext/>
        <w:ind w:right="1107"/>
      </w:pPr>
      <w:r>
        <w:t xml:space="preserve">Table </w:t>
      </w:r>
      <w:r>
        <w:fldChar w:fldCharType="begin"/>
      </w:r>
      <w:r>
        <w:instrText xml:space="preserve"> SEQ Table \* ARABIC </w:instrText>
      </w:r>
      <w:r>
        <w:fldChar w:fldCharType="separate"/>
      </w:r>
      <w:r w:rsidR="001D3DFB">
        <w:rPr>
          <w:noProof/>
        </w:rPr>
        <w:t>5</w:t>
      </w:r>
      <w:r>
        <w:rPr>
          <w:noProof/>
        </w:rPr>
        <w:fldChar w:fldCharType="end"/>
      </w:r>
      <w:r>
        <w:t xml:space="preserve">: </w:t>
      </w:r>
      <w:r w:rsidRPr="00592180">
        <w:t>Message Header Part</w:t>
      </w:r>
    </w:p>
    <w:tbl>
      <w:tblPr>
        <w:tblStyle w:val="ListTable2-Accent1"/>
        <w:tblW w:w="9781" w:type="dxa"/>
        <w:tblLook w:val="04A0" w:firstRow="1" w:lastRow="0" w:firstColumn="1" w:lastColumn="0" w:noHBand="0" w:noVBand="1"/>
      </w:tblPr>
      <w:tblGrid>
        <w:gridCol w:w="1868"/>
        <w:gridCol w:w="1676"/>
        <w:gridCol w:w="1701"/>
        <w:gridCol w:w="4536"/>
      </w:tblGrid>
      <w:tr w:rsidR="003725F7" w:rsidRPr="003870FD" w14:paraId="2519212C" w14:textId="77777777" w:rsidTr="006E6643">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868" w:type="dxa"/>
            <w:vAlign w:val="center"/>
          </w:tcPr>
          <w:p w14:paraId="505E88C9" w14:textId="45C51717" w:rsidR="003725F7" w:rsidRPr="006353BE" w:rsidRDefault="003725F7" w:rsidP="006353BE">
            <w:pPr>
              <w:spacing w:beforeAutospacing="1" w:afterAutospacing="1" w:line="240" w:lineRule="auto"/>
              <w:rPr>
                <w:rFonts w:asciiTheme="minorHAnsi" w:eastAsia="PMingLiU" w:hAnsiTheme="minorHAnsi" w:cstheme="minorHAnsi"/>
                <w:i/>
                <w:iCs/>
                <w:lang w:val="en-US"/>
              </w:rPr>
            </w:pPr>
            <w:r w:rsidRPr="006353BE">
              <w:rPr>
                <w:rFonts w:asciiTheme="minorHAnsi" w:eastAsia="PMingLiU" w:hAnsiTheme="minorHAnsi" w:cstheme="minorHAnsi"/>
                <w:i/>
                <w:iCs/>
                <w:lang w:val="en-US"/>
              </w:rPr>
              <w:t>Field Name</w:t>
            </w:r>
          </w:p>
        </w:tc>
        <w:tc>
          <w:tcPr>
            <w:tcW w:w="1676" w:type="dxa"/>
            <w:vAlign w:val="center"/>
          </w:tcPr>
          <w:p w14:paraId="55B27311" w14:textId="351396F0" w:rsidR="003725F7" w:rsidRPr="006353BE" w:rsidRDefault="003725F7" w:rsidP="006353BE">
            <w:pPr>
              <w:spacing w:before="466" w:beforeAutospacing="1" w:after="174" w:afterAutospacing="1" w:line="207" w:lineRule="exact"/>
              <w:mirrorIndents/>
              <w:textAlignment w:val="baseline"/>
              <w:cnfStyle w:val="100000000000" w:firstRow="1" w:lastRow="0" w:firstColumn="0" w:lastColumn="0" w:oddVBand="0" w:evenVBand="0" w:oddHBand="0" w:evenHBand="0" w:firstRowFirstColumn="0" w:firstRowLastColumn="0" w:lastRowFirstColumn="0" w:lastRowLastColumn="0"/>
              <w:rPr>
                <w:rFonts w:asciiTheme="minorHAnsi" w:eastAsia="Arial" w:hAnsiTheme="minorHAnsi" w:cstheme="minorHAnsi"/>
                <w:i/>
                <w:iCs/>
                <w:lang w:val="en-US"/>
              </w:rPr>
            </w:pPr>
            <w:r w:rsidRPr="006353BE">
              <w:rPr>
                <w:rFonts w:asciiTheme="minorHAnsi" w:eastAsia="Arial" w:hAnsiTheme="minorHAnsi" w:cstheme="minorHAnsi"/>
                <w:i/>
                <w:iCs/>
                <w:lang w:val="en-US"/>
              </w:rPr>
              <w:t>Start Position</w:t>
            </w:r>
          </w:p>
        </w:tc>
        <w:tc>
          <w:tcPr>
            <w:tcW w:w="1701" w:type="dxa"/>
            <w:vAlign w:val="center"/>
          </w:tcPr>
          <w:p w14:paraId="39F52A2B" w14:textId="4B9236E6" w:rsidR="003725F7" w:rsidRPr="006353BE" w:rsidRDefault="003725F7" w:rsidP="006353BE">
            <w:pPr>
              <w:spacing w:before="466" w:beforeAutospacing="1" w:after="174" w:afterAutospacing="1" w:line="207" w:lineRule="exact"/>
              <w:mirrorIndents/>
              <w:textAlignment w:val="baseline"/>
              <w:cnfStyle w:val="100000000000" w:firstRow="1" w:lastRow="0" w:firstColumn="0" w:lastColumn="0" w:oddVBand="0" w:evenVBand="0" w:oddHBand="0" w:evenHBand="0" w:firstRowFirstColumn="0" w:firstRowLastColumn="0" w:lastRowFirstColumn="0" w:lastRowLastColumn="0"/>
              <w:rPr>
                <w:rFonts w:asciiTheme="minorHAnsi" w:eastAsia="Arial" w:hAnsiTheme="minorHAnsi" w:cstheme="minorHAnsi"/>
                <w:i/>
                <w:iCs/>
                <w:lang w:val="en-US"/>
              </w:rPr>
            </w:pPr>
            <w:r w:rsidRPr="006353BE">
              <w:rPr>
                <w:rFonts w:asciiTheme="minorHAnsi" w:eastAsia="Arial" w:hAnsiTheme="minorHAnsi" w:cstheme="minorHAnsi"/>
                <w:i/>
                <w:iCs/>
                <w:lang w:val="en-US"/>
              </w:rPr>
              <w:t>Field Size</w:t>
            </w:r>
          </w:p>
        </w:tc>
        <w:tc>
          <w:tcPr>
            <w:tcW w:w="4536" w:type="dxa"/>
            <w:vAlign w:val="center"/>
          </w:tcPr>
          <w:p w14:paraId="0D5F890B" w14:textId="4350FADC" w:rsidR="003725F7" w:rsidRPr="006353BE" w:rsidRDefault="003725F7" w:rsidP="006353BE">
            <w:pPr>
              <w:spacing w:before="466" w:beforeAutospacing="1" w:after="174" w:afterAutospacing="1" w:line="207" w:lineRule="exact"/>
              <w:mirrorIndents/>
              <w:textAlignment w:val="baseline"/>
              <w:cnfStyle w:val="100000000000" w:firstRow="1" w:lastRow="0" w:firstColumn="0" w:lastColumn="0" w:oddVBand="0" w:evenVBand="0" w:oddHBand="0" w:evenHBand="0" w:firstRowFirstColumn="0" w:firstRowLastColumn="0" w:lastRowFirstColumn="0" w:lastRowLastColumn="0"/>
              <w:rPr>
                <w:rFonts w:asciiTheme="minorHAnsi" w:eastAsia="Arial" w:hAnsiTheme="minorHAnsi" w:cstheme="minorHAnsi"/>
                <w:i/>
                <w:iCs/>
                <w:lang w:val="en-US"/>
              </w:rPr>
            </w:pPr>
            <w:r w:rsidRPr="006353BE">
              <w:rPr>
                <w:rFonts w:asciiTheme="minorHAnsi" w:eastAsia="Arial" w:hAnsiTheme="minorHAnsi" w:cstheme="minorHAnsi"/>
                <w:i/>
                <w:iCs/>
                <w:lang w:val="en-US"/>
              </w:rPr>
              <w:t>Description</w:t>
            </w:r>
          </w:p>
        </w:tc>
      </w:tr>
      <w:tr w:rsidR="003725F7" w:rsidRPr="003870FD" w14:paraId="459D6FBB" w14:textId="77777777" w:rsidTr="006E6643">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1868" w:type="dxa"/>
          </w:tcPr>
          <w:p w14:paraId="501A54F9" w14:textId="14B49394" w:rsidR="003725F7" w:rsidRPr="006353BE" w:rsidRDefault="003725F7">
            <w:pPr>
              <w:spacing w:before="466" w:beforeAutospacing="1" w:after="174" w:afterAutospacing="1" w:line="207" w:lineRule="exact"/>
              <w:mirrorIndents/>
              <w:textAlignment w:val="baseline"/>
              <w:rPr>
                <w:rFonts w:asciiTheme="minorHAnsi" w:eastAsia="Arial" w:hAnsiTheme="minorHAnsi" w:cstheme="minorHAnsi"/>
                <w:b w:val="0"/>
                <w:bCs w:val="0"/>
                <w:iCs/>
                <w:color w:val="auto"/>
                <w:szCs w:val="20"/>
                <w:lang w:val="en-US"/>
              </w:rPr>
            </w:pPr>
            <w:r w:rsidRPr="006353BE">
              <w:rPr>
                <w:rFonts w:asciiTheme="minorHAnsi" w:eastAsia="Arial" w:hAnsiTheme="minorHAnsi" w:cstheme="minorHAnsi"/>
                <w:b w:val="0"/>
                <w:bCs w:val="0"/>
                <w:iCs/>
                <w:color w:val="auto"/>
                <w:szCs w:val="20"/>
                <w:lang w:val="en-US"/>
              </w:rPr>
              <w:t>Category</w:t>
            </w:r>
          </w:p>
        </w:tc>
        <w:tc>
          <w:tcPr>
            <w:tcW w:w="1676" w:type="dxa"/>
          </w:tcPr>
          <w:p w14:paraId="1D3AB2F2" w14:textId="77777777" w:rsidR="003725F7" w:rsidRPr="006353BE" w:rsidRDefault="003725F7">
            <w:pPr>
              <w:spacing w:before="466" w:beforeAutospacing="1" w:after="174" w:afterAutospacing="1" w:line="207"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iCs/>
                <w:color w:val="auto"/>
                <w:szCs w:val="20"/>
                <w:lang w:val="en-US"/>
              </w:rPr>
            </w:pPr>
            <w:r w:rsidRPr="006353BE">
              <w:rPr>
                <w:rFonts w:asciiTheme="minorHAnsi" w:eastAsia="Arial" w:hAnsiTheme="minorHAnsi" w:cstheme="minorHAnsi"/>
                <w:iCs/>
                <w:color w:val="auto"/>
                <w:szCs w:val="20"/>
                <w:lang w:val="en-US"/>
              </w:rPr>
              <w:t>1</w:t>
            </w:r>
          </w:p>
        </w:tc>
        <w:tc>
          <w:tcPr>
            <w:tcW w:w="1701" w:type="dxa"/>
          </w:tcPr>
          <w:p w14:paraId="6FEFA343" w14:textId="77777777" w:rsidR="003725F7" w:rsidRPr="006353BE" w:rsidRDefault="003725F7">
            <w:pPr>
              <w:spacing w:before="466" w:beforeAutospacing="1" w:after="174" w:afterAutospacing="1" w:line="207"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iCs/>
                <w:color w:val="auto"/>
                <w:szCs w:val="20"/>
                <w:lang w:val="en-US"/>
              </w:rPr>
            </w:pPr>
            <w:r w:rsidRPr="006353BE">
              <w:rPr>
                <w:rFonts w:asciiTheme="minorHAnsi" w:eastAsia="Arial" w:hAnsiTheme="minorHAnsi" w:cstheme="minorHAnsi"/>
                <w:iCs/>
                <w:color w:val="auto"/>
                <w:szCs w:val="20"/>
                <w:lang w:val="en-US"/>
              </w:rPr>
              <w:t>1</w:t>
            </w:r>
          </w:p>
        </w:tc>
        <w:tc>
          <w:tcPr>
            <w:tcW w:w="4536" w:type="dxa"/>
          </w:tcPr>
          <w:p w14:paraId="575727C4" w14:textId="6E8E5D72" w:rsidR="003725F7" w:rsidRPr="006353BE" w:rsidRDefault="003725F7">
            <w:pPr>
              <w:spacing w:before="466" w:beforeAutospacing="1" w:after="174" w:afterAutospacing="1" w:line="207"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iCs/>
                <w:color w:val="auto"/>
                <w:szCs w:val="20"/>
                <w:lang w:val="en-US"/>
              </w:rPr>
            </w:pPr>
            <w:r w:rsidRPr="006353BE">
              <w:rPr>
                <w:rFonts w:asciiTheme="minorHAnsi" w:eastAsia="Arial" w:hAnsiTheme="minorHAnsi" w:cstheme="minorHAnsi"/>
                <w:iCs/>
                <w:color w:val="auto"/>
                <w:szCs w:val="20"/>
                <w:lang w:val="en-US"/>
              </w:rPr>
              <w:t>The category of message. Instruction, Submission etc. See Table 6.</w:t>
            </w:r>
          </w:p>
        </w:tc>
      </w:tr>
      <w:tr w:rsidR="003725F7" w:rsidRPr="003870FD" w14:paraId="4E546C98" w14:textId="77777777" w:rsidTr="006E6643">
        <w:trPr>
          <w:trHeight w:val="704"/>
        </w:trPr>
        <w:tc>
          <w:tcPr>
            <w:cnfStyle w:val="001000000000" w:firstRow="0" w:lastRow="0" w:firstColumn="1" w:lastColumn="0" w:oddVBand="0" w:evenVBand="0" w:oddHBand="0" w:evenHBand="0" w:firstRowFirstColumn="0" w:firstRowLastColumn="0" w:lastRowFirstColumn="0" w:lastRowLastColumn="0"/>
            <w:tcW w:w="1868" w:type="dxa"/>
          </w:tcPr>
          <w:p w14:paraId="43D4377E" w14:textId="77777777" w:rsidR="003725F7" w:rsidRPr="006353BE" w:rsidRDefault="003725F7">
            <w:pPr>
              <w:spacing w:before="466" w:beforeAutospacing="1" w:after="174" w:afterAutospacing="1" w:line="207" w:lineRule="exact"/>
              <w:mirrorIndents/>
              <w:textAlignment w:val="baseline"/>
              <w:rPr>
                <w:rFonts w:asciiTheme="minorHAnsi" w:eastAsia="Arial" w:hAnsiTheme="minorHAnsi" w:cstheme="minorHAnsi"/>
                <w:b w:val="0"/>
                <w:bCs w:val="0"/>
                <w:iCs/>
                <w:color w:val="auto"/>
                <w:szCs w:val="20"/>
                <w:lang w:val="en-US"/>
              </w:rPr>
            </w:pPr>
            <w:r w:rsidRPr="006353BE">
              <w:rPr>
                <w:rFonts w:asciiTheme="minorHAnsi" w:eastAsia="Arial" w:hAnsiTheme="minorHAnsi" w:cstheme="minorHAnsi"/>
                <w:b w:val="0"/>
                <w:bCs w:val="0"/>
                <w:iCs/>
                <w:color w:val="auto"/>
                <w:szCs w:val="20"/>
                <w:lang w:val="en-US"/>
              </w:rPr>
              <w:t>Type</w:t>
            </w:r>
          </w:p>
        </w:tc>
        <w:tc>
          <w:tcPr>
            <w:tcW w:w="1676" w:type="dxa"/>
          </w:tcPr>
          <w:p w14:paraId="3F61BF74" w14:textId="77777777" w:rsidR="003725F7" w:rsidRPr="006353BE" w:rsidRDefault="003725F7">
            <w:pPr>
              <w:spacing w:before="466" w:beforeAutospacing="1" w:after="174" w:afterAutospacing="1" w:line="207"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iCs/>
                <w:color w:val="auto"/>
                <w:szCs w:val="20"/>
                <w:lang w:val="en-US"/>
              </w:rPr>
            </w:pPr>
            <w:r w:rsidRPr="006353BE">
              <w:rPr>
                <w:rFonts w:asciiTheme="minorHAnsi" w:eastAsia="Arial" w:hAnsiTheme="minorHAnsi" w:cstheme="minorHAnsi"/>
                <w:iCs/>
                <w:color w:val="auto"/>
                <w:szCs w:val="20"/>
                <w:lang w:val="en-US"/>
              </w:rPr>
              <w:t>2</w:t>
            </w:r>
          </w:p>
        </w:tc>
        <w:tc>
          <w:tcPr>
            <w:tcW w:w="1701" w:type="dxa"/>
          </w:tcPr>
          <w:p w14:paraId="23FAA773" w14:textId="77777777" w:rsidR="003725F7" w:rsidRPr="006353BE" w:rsidRDefault="003725F7">
            <w:pPr>
              <w:spacing w:before="466" w:beforeAutospacing="1" w:after="174" w:afterAutospacing="1" w:line="207"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iCs/>
                <w:color w:val="auto"/>
                <w:szCs w:val="20"/>
                <w:lang w:val="en-US"/>
              </w:rPr>
            </w:pPr>
            <w:r w:rsidRPr="006353BE">
              <w:rPr>
                <w:rFonts w:asciiTheme="minorHAnsi" w:eastAsia="Arial" w:hAnsiTheme="minorHAnsi" w:cstheme="minorHAnsi"/>
                <w:iCs/>
                <w:color w:val="auto"/>
                <w:szCs w:val="20"/>
                <w:lang w:val="en-US"/>
              </w:rPr>
              <w:t>1</w:t>
            </w:r>
          </w:p>
        </w:tc>
        <w:tc>
          <w:tcPr>
            <w:tcW w:w="4536" w:type="dxa"/>
          </w:tcPr>
          <w:p w14:paraId="61F6A63D" w14:textId="3C9FABD3" w:rsidR="003725F7" w:rsidRPr="006353BE" w:rsidRDefault="003725F7">
            <w:pPr>
              <w:spacing w:before="466" w:beforeAutospacing="1" w:after="174" w:afterAutospacing="1" w:line="207"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iCs/>
                <w:color w:val="auto"/>
                <w:szCs w:val="20"/>
                <w:lang w:val="en-US"/>
              </w:rPr>
            </w:pPr>
            <w:r w:rsidRPr="006353BE">
              <w:rPr>
                <w:rFonts w:asciiTheme="minorHAnsi" w:eastAsia="Arial" w:hAnsiTheme="minorHAnsi" w:cstheme="minorHAnsi"/>
                <w:iCs/>
                <w:color w:val="auto"/>
                <w:szCs w:val="20"/>
                <w:lang w:val="en-US"/>
              </w:rPr>
              <w:t xml:space="preserve">The type of </w:t>
            </w:r>
            <w:proofErr w:type="gramStart"/>
            <w:r w:rsidRPr="006353BE">
              <w:rPr>
                <w:rFonts w:asciiTheme="minorHAnsi" w:eastAsia="Arial" w:hAnsiTheme="minorHAnsi" w:cstheme="minorHAnsi"/>
                <w:iCs/>
                <w:color w:val="auto"/>
                <w:szCs w:val="20"/>
                <w:lang w:val="en-US"/>
              </w:rPr>
              <w:t>the message</w:t>
            </w:r>
            <w:proofErr w:type="gramEnd"/>
            <w:r w:rsidRPr="006353BE">
              <w:rPr>
                <w:rFonts w:asciiTheme="minorHAnsi" w:eastAsia="Arial" w:hAnsiTheme="minorHAnsi" w:cstheme="minorHAnsi"/>
                <w:iCs/>
                <w:color w:val="auto"/>
                <w:szCs w:val="20"/>
                <w:lang w:val="en-US"/>
              </w:rPr>
              <w:t>. This field carries the dialogue between Communication Layers</w:t>
            </w:r>
            <w:r w:rsidR="00086D95" w:rsidRPr="006353BE">
              <w:rPr>
                <w:rFonts w:asciiTheme="minorHAnsi" w:eastAsia="Arial" w:hAnsiTheme="minorHAnsi" w:cstheme="minorHAnsi"/>
                <w:b/>
                <w:bCs/>
                <w:iCs/>
                <w:color w:val="auto"/>
                <w:szCs w:val="20"/>
                <w:lang w:val="en-US"/>
              </w:rPr>
              <w:t xml:space="preserve">. </w:t>
            </w:r>
            <w:r w:rsidR="00B3199F" w:rsidRPr="006353BE">
              <w:rPr>
                <w:rFonts w:asciiTheme="minorHAnsi" w:eastAsia="Arial" w:hAnsiTheme="minorHAnsi" w:cstheme="minorHAnsi"/>
                <w:iCs/>
                <w:color w:val="auto"/>
                <w:szCs w:val="20"/>
                <w:lang w:val="en-US"/>
              </w:rPr>
              <w:t xml:space="preserve">See </w:t>
            </w:r>
            <w:r w:rsidR="00B3199F" w:rsidRPr="006353BE">
              <w:rPr>
                <w:rFonts w:eastAsia="Arial" w:cstheme="minorHAnsi"/>
                <w:b/>
                <w:bCs/>
                <w:iCs/>
                <w:szCs w:val="20"/>
                <w:lang w:val="en-US"/>
              </w:rPr>
              <w:fldChar w:fldCharType="begin"/>
            </w:r>
            <w:r w:rsidR="00B3199F" w:rsidRPr="006353BE">
              <w:rPr>
                <w:rFonts w:asciiTheme="minorHAnsi" w:eastAsia="Arial" w:hAnsiTheme="minorHAnsi" w:cstheme="minorHAnsi"/>
                <w:b/>
                <w:bCs/>
                <w:iCs/>
                <w:szCs w:val="20"/>
                <w:lang w:val="en-US"/>
              </w:rPr>
              <w:instrText xml:space="preserve"> </w:instrText>
            </w:r>
            <w:r w:rsidR="00B3199F" w:rsidRPr="006353BE">
              <w:rPr>
                <w:rFonts w:asciiTheme="minorHAnsi" w:eastAsia="Arial" w:hAnsiTheme="minorHAnsi" w:cstheme="minorHAnsi"/>
                <w:b/>
                <w:bCs/>
                <w:iCs/>
                <w:color w:val="auto"/>
                <w:szCs w:val="20"/>
                <w:lang w:val="en-US"/>
              </w:rPr>
              <w:instrText xml:space="preserve">REF </w:instrText>
            </w:r>
            <w:r w:rsidR="00B3199F" w:rsidRPr="006353BE">
              <w:rPr>
                <w:rFonts w:asciiTheme="minorHAnsi" w:eastAsia="Arial" w:hAnsiTheme="minorHAnsi" w:cstheme="minorHAnsi"/>
                <w:b/>
                <w:bCs/>
                <w:iCs/>
                <w:szCs w:val="20"/>
                <w:lang w:val="en-US"/>
              </w:rPr>
              <w:instrText xml:space="preserve">_Ref182908927 \h </w:instrText>
            </w:r>
            <w:r w:rsidR="006353BE">
              <w:rPr>
                <w:rFonts w:asciiTheme="minorHAnsi" w:eastAsia="Arial" w:hAnsiTheme="minorHAnsi" w:cstheme="minorHAnsi"/>
                <w:b/>
                <w:bCs/>
                <w:iCs/>
                <w:szCs w:val="20"/>
                <w:lang w:val="en-US"/>
              </w:rPr>
              <w:instrText xml:space="preserve"> \* MERGEFORMAT </w:instrText>
            </w:r>
            <w:r w:rsidR="00B3199F" w:rsidRPr="006353BE">
              <w:rPr>
                <w:rFonts w:eastAsia="Arial" w:cstheme="minorHAnsi"/>
                <w:b/>
                <w:bCs/>
                <w:iCs/>
                <w:szCs w:val="20"/>
                <w:lang w:val="en-US"/>
              </w:rPr>
            </w:r>
            <w:r w:rsidR="00B3199F" w:rsidRPr="006353BE">
              <w:rPr>
                <w:rFonts w:eastAsia="Arial" w:cstheme="minorHAnsi"/>
                <w:b/>
                <w:bCs/>
                <w:iCs/>
                <w:szCs w:val="20"/>
                <w:lang w:val="en-US"/>
              </w:rPr>
              <w:fldChar w:fldCharType="separate"/>
            </w:r>
            <w:r w:rsidR="001D3DFB" w:rsidRPr="001D3DFB">
              <w:rPr>
                <w:rFonts w:asciiTheme="minorHAnsi" w:hAnsiTheme="minorHAnsi" w:cstheme="minorHAnsi"/>
              </w:rPr>
              <w:t xml:space="preserve">Table </w:t>
            </w:r>
            <w:r w:rsidR="001D3DFB" w:rsidRPr="001D3DFB">
              <w:rPr>
                <w:rFonts w:asciiTheme="minorHAnsi" w:hAnsiTheme="minorHAnsi" w:cstheme="minorHAnsi"/>
                <w:noProof/>
              </w:rPr>
              <w:t>7</w:t>
            </w:r>
            <w:r w:rsidR="00B3199F" w:rsidRPr="006353BE">
              <w:rPr>
                <w:rFonts w:eastAsia="Arial" w:cstheme="minorHAnsi"/>
                <w:b/>
                <w:bCs/>
                <w:iCs/>
                <w:szCs w:val="20"/>
                <w:lang w:val="en-US"/>
              </w:rPr>
              <w:fldChar w:fldCharType="end"/>
            </w:r>
            <w:r w:rsidR="00B3199F" w:rsidRPr="006353BE">
              <w:rPr>
                <w:rFonts w:asciiTheme="minorHAnsi" w:eastAsia="Arial" w:hAnsiTheme="minorHAnsi" w:cstheme="minorHAnsi"/>
                <w:b/>
                <w:bCs/>
                <w:iCs/>
                <w:color w:val="auto"/>
                <w:szCs w:val="20"/>
                <w:lang w:val="en-US"/>
              </w:rPr>
              <w:t xml:space="preserve"> </w:t>
            </w:r>
            <w:r w:rsidRPr="006353BE">
              <w:rPr>
                <w:rFonts w:asciiTheme="minorHAnsi" w:eastAsia="Arial" w:hAnsiTheme="minorHAnsi" w:cstheme="minorHAnsi"/>
                <w:iCs/>
                <w:color w:val="auto"/>
                <w:szCs w:val="20"/>
                <w:lang w:val="en-US"/>
              </w:rPr>
              <w:t>for details.</w:t>
            </w:r>
          </w:p>
        </w:tc>
      </w:tr>
      <w:tr w:rsidR="003725F7" w:rsidRPr="003870FD" w14:paraId="76FA0174" w14:textId="77777777" w:rsidTr="006E6643">
        <w:trPr>
          <w:cnfStyle w:val="000000100000" w:firstRow="0" w:lastRow="0" w:firstColumn="0" w:lastColumn="0" w:oddVBand="0" w:evenVBand="0" w:oddHBand="1" w:evenHBand="0" w:firstRowFirstColumn="0" w:firstRowLastColumn="0" w:lastRowFirstColumn="0" w:lastRowLastColumn="0"/>
          <w:trHeight w:val="828"/>
        </w:trPr>
        <w:tc>
          <w:tcPr>
            <w:cnfStyle w:val="001000000000" w:firstRow="0" w:lastRow="0" w:firstColumn="1" w:lastColumn="0" w:oddVBand="0" w:evenVBand="0" w:oddHBand="0" w:evenHBand="0" w:firstRowFirstColumn="0" w:firstRowLastColumn="0" w:lastRowFirstColumn="0" w:lastRowLastColumn="0"/>
            <w:tcW w:w="1868" w:type="dxa"/>
          </w:tcPr>
          <w:p w14:paraId="17D6D56B" w14:textId="32FA1AB0" w:rsidR="003725F7" w:rsidRPr="006353BE" w:rsidRDefault="003725F7">
            <w:pPr>
              <w:spacing w:before="466" w:beforeAutospacing="1" w:after="174" w:afterAutospacing="1" w:line="207" w:lineRule="exact"/>
              <w:mirrorIndents/>
              <w:textAlignment w:val="baseline"/>
              <w:rPr>
                <w:rFonts w:asciiTheme="minorHAnsi" w:eastAsia="Arial" w:hAnsiTheme="minorHAnsi" w:cstheme="minorHAnsi"/>
                <w:b w:val="0"/>
                <w:bCs w:val="0"/>
                <w:iCs/>
                <w:color w:val="auto"/>
                <w:szCs w:val="20"/>
                <w:lang w:val="en-US"/>
              </w:rPr>
            </w:pPr>
            <w:r w:rsidRPr="006353BE">
              <w:rPr>
                <w:rFonts w:asciiTheme="minorHAnsi" w:eastAsia="Arial" w:hAnsiTheme="minorHAnsi" w:cstheme="minorHAnsi"/>
                <w:b w:val="0"/>
                <w:bCs w:val="0"/>
                <w:iCs/>
                <w:color w:val="auto"/>
                <w:szCs w:val="20"/>
                <w:lang w:val="en-US"/>
              </w:rPr>
              <w:t>Instruction Type</w:t>
            </w:r>
          </w:p>
        </w:tc>
        <w:tc>
          <w:tcPr>
            <w:tcW w:w="1676" w:type="dxa"/>
          </w:tcPr>
          <w:p w14:paraId="27C62750" w14:textId="3FDE9E11" w:rsidR="003725F7" w:rsidRPr="006353BE" w:rsidRDefault="003725F7">
            <w:pPr>
              <w:spacing w:before="466" w:beforeAutospacing="1" w:after="174" w:afterAutospacing="1" w:line="207"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iCs/>
                <w:color w:val="auto"/>
                <w:szCs w:val="20"/>
                <w:lang w:val="en-US"/>
              </w:rPr>
            </w:pPr>
            <w:r w:rsidRPr="006353BE">
              <w:rPr>
                <w:rFonts w:asciiTheme="minorHAnsi" w:eastAsia="Arial" w:hAnsiTheme="minorHAnsi" w:cstheme="minorHAnsi"/>
                <w:iCs/>
                <w:color w:val="auto"/>
                <w:szCs w:val="20"/>
                <w:lang w:val="en-US"/>
              </w:rPr>
              <w:t>3</w:t>
            </w:r>
          </w:p>
        </w:tc>
        <w:tc>
          <w:tcPr>
            <w:tcW w:w="1701" w:type="dxa"/>
          </w:tcPr>
          <w:p w14:paraId="77DEFFCD" w14:textId="77777777" w:rsidR="003725F7" w:rsidRPr="006353BE" w:rsidRDefault="003725F7">
            <w:pPr>
              <w:spacing w:before="466" w:beforeAutospacing="1" w:after="174" w:afterAutospacing="1" w:line="207"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iCs/>
                <w:color w:val="auto"/>
                <w:szCs w:val="20"/>
                <w:lang w:val="en-US"/>
              </w:rPr>
            </w:pPr>
            <w:r w:rsidRPr="006353BE">
              <w:rPr>
                <w:rFonts w:asciiTheme="minorHAnsi" w:eastAsia="Arial" w:hAnsiTheme="minorHAnsi" w:cstheme="minorHAnsi"/>
                <w:iCs/>
                <w:color w:val="auto"/>
                <w:szCs w:val="20"/>
                <w:lang w:val="en-US"/>
              </w:rPr>
              <w:t>1</w:t>
            </w:r>
          </w:p>
        </w:tc>
        <w:tc>
          <w:tcPr>
            <w:tcW w:w="4536" w:type="dxa"/>
          </w:tcPr>
          <w:p w14:paraId="41085036" w14:textId="5A62BAA1" w:rsidR="003725F7" w:rsidRPr="006353BE" w:rsidRDefault="003725F7">
            <w:pPr>
              <w:spacing w:before="466" w:beforeAutospacing="1" w:after="174" w:afterAutospacing="1" w:line="207"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iCs/>
                <w:color w:val="auto"/>
                <w:szCs w:val="20"/>
                <w:lang w:val="en-US"/>
              </w:rPr>
            </w:pPr>
            <w:r w:rsidRPr="006353BE">
              <w:rPr>
                <w:rFonts w:asciiTheme="minorHAnsi" w:eastAsia="Arial" w:hAnsiTheme="minorHAnsi" w:cstheme="minorHAnsi"/>
                <w:iCs/>
                <w:color w:val="auto"/>
                <w:szCs w:val="20"/>
                <w:lang w:val="en-US"/>
              </w:rPr>
              <w:t>NOTE: This field is only used for Instruction Category Messages and is a space for all other Categories of message See Table 8 for details.</w:t>
            </w:r>
          </w:p>
        </w:tc>
      </w:tr>
      <w:tr w:rsidR="003725F7" w:rsidRPr="003870FD" w14:paraId="4346449E" w14:textId="77777777" w:rsidTr="006E6643">
        <w:trPr>
          <w:trHeight w:val="580"/>
        </w:trPr>
        <w:tc>
          <w:tcPr>
            <w:cnfStyle w:val="001000000000" w:firstRow="0" w:lastRow="0" w:firstColumn="1" w:lastColumn="0" w:oddVBand="0" w:evenVBand="0" w:oddHBand="0" w:evenHBand="0" w:firstRowFirstColumn="0" w:firstRowLastColumn="0" w:lastRowFirstColumn="0" w:lastRowLastColumn="0"/>
            <w:tcW w:w="1868" w:type="dxa"/>
          </w:tcPr>
          <w:p w14:paraId="7016B72C" w14:textId="77777777" w:rsidR="003725F7" w:rsidRPr="006353BE" w:rsidRDefault="003725F7">
            <w:pPr>
              <w:spacing w:before="466" w:beforeAutospacing="1" w:after="174" w:afterAutospacing="1" w:line="207" w:lineRule="exact"/>
              <w:mirrorIndents/>
              <w:textAlignment w:val="baseline"/>
              <w:rPr>
                <w:rFonts w:asciiTheme="minorHAnsi" w:eastAsia="Arial" w:hAnsiTheme="minorHAnsi" w:cstheme="minorHAnsi"/>
                <w:b w:val="0"/>
                <w:bCs w:val="0"/>
                <w:iCs/>
                <w:color w:val="auto"/>
                <w:szCs w:val="20"/>
                <w:lang w:val="en-US"/>
              </w:rPr>
            </w:pPr>
            <w:r w:rsidRPr="006353BE">
              <w:rPr>
                <w:rFonts w:asciiTheme="minorHAnsi" w:eastAsia="Arial" w:hAnsiTheme="minorHAnsi" w:cstheme="minorHAnsi"/>
                <w:b w:val="0"/>
                <w:bCs w:val="0"/>
                <w:iCs/>
                <w:color w:val="auto"/>
                <w:szCs w:val="20"/>
                <w:lang w:val="en-US"/>
              </w:rPr>
              <w:t>Error</w:t>
            </w:r>
          </w:p>
        </w:tc>
        <w:tc>
          <w:tcPr>
            <w:tcW w:w="1676" w:type="dxa"/>
          </w:tcPr>
          <w:p w14:paraId="327E12E3" w14:textId="77777777" w:rsidR="003725F7" w:rsidRPr="006353BE" w:rsidRDefault="003725F7">
            <w:pPr>
              <w:spacing w:before="466" w:beforeAutospacing="1" w:after="174" w:afterAutospacing="1" w:line="207"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iCs/>
                <w:color w:val="auto"/>
                <w:szCs w:val="20"/>
                <w:lang w:val="en-US"/>
              </w:rPr>
            </w:pPr>
            <w:r w:rsidRPr="006353BE">
              <w:rPr>
                <w:rFonts w:asciiTheme="minorHAnsi" w:eastAsia="Arial" w:hAnsiTheme="minorHAnsi" w:cstheme="minorHAnsi"/>
                <w:iCs/>
                <w:color w:val="auto"/>
                <w:szCs w:val="20"/>
                <w:lang w:val="en-US"/>
              </w:rPr>
              <w:t>4</w:t>
            </w:r>
          </w:p>
        </w:tc>
        <w:tc>
          <w:tcPr>
            <w:tcW w:w="1701" w:type="dxa"/>
          </w:tcPr>
          <w:p w14:paraId="29A76AB4" w14:textId="77777777" w:rsidR="003725F7" w:rsidRPr="006353BE" w:rsidRDefault="003725F7">
            <w:pPr>
              <w:spacing w:before="466" w:beforeAutospacing="1" w:after="174" w:afterAutospacing="1" w:line="207"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iCs/>
                <w:color w:val="auto"/>
                <w:szCs w:val="20"/>
                <w:lang w:val="en-US"/>
              </w:rPr>
            </w:pPr>
            <w:r w:rsidRPr="006353BE">
              <w:rPr>
                <w:rFonts w:asciiTheme="minorHAnsi" w:eastAsia="Arial" w:hAnsiTheme="minorHAnsi" w:cstheme="minorHAnsi"/>
                <w:iCs/>
                <w:color w:val="auto"/>
                <w:szCs w:val="20"/>
                <w:lang w:val="en-US"/>
              </w:rPr>
              <w:t>1</w:t>
            </w:r>
          </w:p>
        </w:tc>
        <w:tc>
          <w:tcPr>
            <w:tcW w:w="4536" w:type="dxa"/>
          </w:tcPr>
          <w:p w14:paraId="16B545DF" w14:textId="77777777" w:rsidR="003725F7" w:rsidRPr="006353BE" w:rsidRDefault="003725F7">
            <w:pPr>
              <w:spacing w:before="466" w:beforeAutospacing="1" w:after="174" w:afterAutospacing="1" w:line="207"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iCs/>
                <w:color w:val="auto"/>
                <w:szCs w:val="20"/>
                <w:lang w:val="en-US"/>
              </w:rPr>
            </w:pPr>
            <w:r w:rsidRPr="006353BE">
              <w:rPr>
                <w:rFonts w:asciiTheme="minorHAnsi" w:eastAsia="Arial" w:hAnsiTheme="minorHAnsi" w:cstheme="minorHAnsi"/>
                <w:iCs/>
                <w:color w:val="auto"/>
                <w:szCs w:val="20"/>
                <w:lang w:val="en-US"/>
              </w:rPr>
              <w:t>Flag set to space by originating process. The message may be returned with the flag set. See Table 9 for details.</w:t>
            </w:r>
          </w:p>
        </w:tc>
      </w:tr>
      <w:tr w:rsidR="003725F7" w:rsidRPr="003870FD" w14:paraId="6317D53C" w14:textId="77777777" w:rsidTr="006E6643">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1868" w:type="dxa"/>
          </w:tcPr>
          <w:p w14:paraId="79C33B9C" w14:textId="77777777" w:rsidR="003725F7" w:rsidRPr="006353BE" w:rsidRDefault="003725F7">
            <w:pPr>
              <w:spacing w:before="466" w:beforeAutospacing="1" w:after="174" w:afterAutospacing="1" w:line="207" w:lineRule="exact"/>
              <w:mirrorIndents/>
              <w:textAlignment w:val="baseline"/>
              <w:rPr>
                <w:rFonts w:asciiTheme="minorHAnsi" w:eastAsia="Arial" w:hAnsiTheme="minorHAnsi" w:cstheme="minorHAnsi"/>
                <w:b w:val="0"/>
                <w:bCs w:val="0"/>
                <w:iCs/>
                <w:color w:val="auto"/>
                <w:szCs w:val="20"/>
                <w:lang w:val="en-US"/>
              </w:rPr>
            </w:pPr>
            <w:r w:rsidRPr="006353BE">
              <w:rPr>
                <w:rFonts w:asciiTheme="minorHAnsi" w:eastAsia="Arial" w:hAnsiTheme="minorHAnsi" w:cstheme="minorHAnsi"/>
                <w:b w:val="0"/>
                <w:bCs w:val="0"/>
                <w:iCs/>
                <w:color w:val="auto"/>
                <w:szCs w:val="20"/>
                <w:lang w:val="en-US"/>
              </w:rPr>
              <w:t>Terminator</w:t>
            </w:r>
          </w:p>
        </w:tc>
        <w:tc>
          <w:tcPr>
            <w:tcW w:w="1676" w:type="dxa"/>
          </w:tcPr>
          <w:p w14:paraId="51D2C42F" w14:textId="77777777" w:rsidR="003725F7" w:rsidRPr="006353BE" w:rsidRDefault="003725F7">
            <w:pPr>
              <w:spacing w:before="466" w:beforeAutospacing="1" w:after="174" w:afterAutospacing="1" w:line="207"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iCs/>
                <w:color w:val="auto"/>
                <w:szCs w:val="20"/>
                <w:lang w:val="en-US"/>
              </w:rPr>
            </w:pPr>
            <w:r w:rsidRPr="006353BE">
              <w:rPr>
                <w:rFonts w:asciiTheme="minorHAnsi" w:eastAsia="Arial" w:hAnsiTheme="minorHAnsi" w:cstheme="minorHAnsi"/>
                <w:iCs/>
                <w:color w:val="auto"/>
                <w:szCs w:val="20"/>
                <w:lang w:val="en-US"/>
              </w:rPr>
              <w:t>5</w:t>
            </w:r>
          </w:p>
        </w:tc>
        <w:tc>
          <w:tcPr>
            <w:tcW w:w="1701" w:type="dxa"/>
          </w:tcPr>
          <w:p w14:paraId="1DBD2A4D" w14:textId="77777777" w:rsidR="003725F7" w:rsidRPr="006353BE" w:rsidRDefault="003725F7">
            <w:pPr>
              <w:spacing w:before="466" w:beforeAutospacing="1" w:after="174" w:afterAutospacing="1" w:line="207"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iCs/>
                <w:color w:val="auto"/>
                <w:szCs w:val="20"/>
                <w:lang w:val="en-US"/>
              </w:rPr>
            </w:pPr>
            <w:r w:rsidRPr="006353BE">
              <w:rPr>
                <w:rFonts w:asciiTheme="minorHAnsi" w:eastAsia="Arial" w:hAnsiTheme="minorHAnsi" w:cstheme="minorHAnsi"/>
                <w:iCs/>
                <w:color w:val="auto"/>
                <w:szCs w:val="20"/>
                <w:lang w:val="en-US"/>
              </w:rPr>
              <w:t>1</w:t>
            </w:r>
          </w:p>
        </w:tc>
        <w:tc>
          <w:tcPr>
            <w:tcW w:w="4536" w:type="dxa"/>
          </w:tcPr>
          <w:p w14:paraId="7D0C7CAC" w14:textId="77777777" w:rsidR="003725F7" w:rsidRPr="006353BE" w:rsidRDefault="003725F7">
            <w:pPr>
              <w:spacing w:before="466" w:beforeAutospacing="1" w:after="174" w:afterAutospacing="1" w:line="207"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iCs/>
                <w:color w:val="auto"/>
                <w:szCs w:val="20"/>
                <w:lang w:val="en-US"/>
              </w:rPr>
            </w:pPr>
            <w:r w:rsidRPr="006353BE">
              <w:rPr>
                <w:rFonts w:asciiTheme="minorHAnsi" w:eastAsia="Arial" w:hAnsiTheme="minorHAnsi" w:cstheme="minorHAnsi"/>
                <w:iCs/>
                <w:color w:val="auto"/>
                <w:szCs w:val="20"/>
                <w:lang w:val="en-US"/>
              </w:rPr>
              <w:t>Part terminator character "^"</w:t>
            </w:r>
          </w:p>
        </w:tc>
      </w:tr>
    </w:tbl>
    <w:p w14:paraId="1B925772" w14:textId="77777777" w:rsidR="007E4DAA" w:rsidRDefault="007E4DAA" w:rsidP="00B54E44"/>
    <w:p w14:paraId="7E7209E5" w14:textId="6D98BD3B" w:rsidR="00B54E44" w:rsidRDefault="00B54E44" w:rsidP="006E6643">
      <w:pPr>
        <w:jc w:val="both"/>
      </w:pPr>
      <w:r>
        <w:t>Each transaction dialogue between Communication Layers consists of a single new outgoing message followed by one or more returned messages. Return messages are referenced to the original message and have return message types as shown</w:t>
      </w:r>
      <w:r w:rsidR="008A24A6">
        <w:t xml:space="preserve"> in </w:t>
      </w:r>
      <w:r w:rsidR="008A24A6">
        <w:fldChar w:fldCharType="begin"/>
      </w:r>
      <w:r w:rsidR="008A24A6">
        <w:instrText xml:space="preserve"> REF _Ref182908982 \h </w:instrText>
      </w:r>
      <w:r w:rsidR="006E6643">
        <w:instrText xml:space="preserve"> \* MERGEFORMAT </w:instrText>
      </w:r>
      <w:r w:rsidR="008A24A6">
        <w:fldChar w:fldCharType="separate"/>
      </w:r>
      <w:r w:rsidR="001D3DFB">
        <w:t xml:space="preserve">Table </w:t>
      </w:r>
      <w:r w:rsidR="001D3DFB">
        <w:rPr>
          <w:noProof/>
        </w:rPr>
        <w:t>6</w:t>
      </w:r>
      <w:r w:rsidR="008A24A6">
        <w:fldChar w:fldCharType="end"/>
      </w:r>
      <w:r w:rsidRPr="00361CE6">
        <w:rPr>
          <w:b/>
          <w:bCs/>
        </w:rPr>
        <w:t xml:space="preserve">. </w:t>
      </w:r>
      <w:r>
        <w:t>They also retain the Message Category and Instruction Type of the original message.</w:t>
      </w:r>
    </w:p>
    <w:p w14:paraId="77F298B7" w14:textId="34D38E07" w:rsidR="00B54E44" w:rsidRDefault="00B54E44" w:rsidP="006E6643">
      <w:pPr>
        <w:pStyle w:val="Caption"/>
        <w:keepNext/>
      </w:pPr>
      <w:bookmarkStart w:id="26" w:name="_Ref182908982"/>
      <w:r>
        <w:lastRenderedPageBreak/>
        <w:t xml:space="preserve">Table </w:t>
      </w:r>
      <w:r>
        <w:fldChar w:fldCharType="begin"/>
      </w:r>
      <w:r>
        <w:instrText xml:space="preserve"> SEQ Table \* ARABIC </w:instrText>
      </w:r>
      <w:r>
        <w:fldChar w:fldCharType="separate"/>
      </w:r>
      <w:r w:rsidR="001D3DFB">
        <w:rPr>
          <w:noProof/>
        </w:rPr>
        <w:t>6</w:t>
      </w:r>
      <w:r>
        <w:rPr>
          <w:noProof/>
        </w:rPr>
        <w:fldChar w:fldCharType="end"/>
      </w:r>
      <w:bookmarkEnd w:id="26"/>
      <w:r>
        <w:t xml:space="preserve">: </w:t>
      </w:r>
      <w:r w:rsidRPr="00636DA3">
        <w:t>Message Header Categories</w:t>
      </w:r>
    </w:p>
    <w:tbl>
      <w:tblPr>
        <w:tblStyle w:val="ListTable2-Accent1"/>
        <w:tblW w:w="9781" w:type="dxa"/>
        <w:tblLook w:val="04A0" w:firstRow="1" w:lastRow="0" w:firstColumn="1" w:lastColumn="0" w:noHBand="0" w:noVBand="1"/>
      </w:tblPr>
      <w:tblGrid>
        <w:gridCol w:w="1281"/>
        <w:gridCol w:w="8500"/>
      </w:tblGrid>
      <w:tr w:rsidR="00B54E44" w14:paraId="27757D83" w14:textId="77777777" w:rsidTr="006E66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1" w:type="dxa"/>
          </w:tcPr>
          <w:p w14:paraId="30D98E81" w14:textId="6EE485E7" w:rsidR="00B54E44" w:rsidRPr="006E6643" w:rsidRDefault="00B54E44">
            <w:pPr>
              <w:rPr>
                <w:rFonts w:asciiTheme="minorHAnsi" w:hAnsiTheme="minorHAnsi" w:cstheme="minorHAnsi"/>
                <w:lang w:val="en-US"/>
              </w:rPr>
            </w:pPr>
            <w:r w:rsidRPr="006E6643">
              <w:rPr>
                <w:rFonts w:asciiTheme="minorHAnsi" w:hAnsiTheme="minorHAnsi" w:cstheme="minorHAnsi"/>
                <w:lang w:val="en-US"/>
              </w:rPr>
              <w:t xml:space="preserve">Category </w:t>
            </w:r>
          </w:p>
        </w:tc>
        <w:tc>
          <w:tcPr>
            <w:tcW w:w="8500" w:type="dxa"/>
          </w:tcPr>
          <w:p w14:paraId="253CC59A" w14:textId="77777777" w:rsidR="00B54E44" w:rsidRPr="006E6643" w:rsidRDefault="00B54E4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 xml:space="preserve">Description </w:t>
            </w:r>
          </w:p>
        </w:tc>
      </w:tr>
      <w:tr w:rsidR="00B54E44" w14:paraId="1A1F6A15" w14:textId="77777777" w:rsidTr="006E66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1" w:type="dxa"/>
          </w:tcPr>
          <w:p w14:paraId="615CD8E3" w14:textId="77777777" w:rsidR="00B54E44" w:rsidRPr="006E6643" w:rsidRDefault="00B54E44">
            <w:pPr>
              <w:jc w:val="center"/>
              <w:rPr>
                <w:rFonts w:asciiTheme="minorHAnsi" w:hAnsiTheme="minorHAnsi" w:cstheme="minorHAnsi"/>
                <w:b w:val="0"/>
                <w:bCs w:val="0"/>
                <w:lang w:val="en-US"/>
              </w:rPr>
            </w:pPr>
            <w:r w:rsidRPr="006E6643">
              <w:rPr>
                <w:rFonts w:asciiTheme="minorHAnsi" w:hAnsiTheme="minorHAnsi" w:cstheme="minorHAnsi"/>
                <w:b w:val="0"/>
                <w:bCs w:val="0"/>
                <w:lang w:val="en-US"/>
              </w:rPr>
              <w:t>C</w:t>
            </w:r>
          </w:p>
        </w:tc>
        <w:tc>
          <w:tcPr>
            <w:tcW w:w="8500" w:type="dxa"/>
          </w:tcPr>
          <w:p w14:paraId="41F9758D" w14:textId="77777777" w:rsidR="00B54E44" w:rsidRPr="006E6643" w:rsidRDefault="00B54E4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Control Messages. See Table 10 for Data Part details</w:t>
            </w:r>
          </w:p>
        </w:tc>
      </w:tr>
      <w:tr w:rsidR="00B54E44" w14:paraId="5B5BF73F" w14:textId="77777777" w:rsidTr="006E6643">
        <w:tc>
          <w:tcPr>
            <w:cnfStyle w:val="001000000000" w:firstRow="0" w:lastRow="0" w:firstColumn="1" w:lastColumn="0" w:oddVBand="0" w:evenVBand="0" w:oddHBand="0" w:evenHBand="0" w:firstRowFirstColumn="0" w:firstRowLastColumn="0" w:lastRowFirstColumn="0" w:lastRowLastColumn="0"/>
            <w:tcW w:w="1281" w:type="dxa"/>
          </w:tcPr>
          <w:p w14:paraId="42356286" w14:textId="77777777" w:rsidR="00B54E44" w:rsidRPr="006E6643" w:rsidRDefault="00B54E44">
            <w:pPr>
              <w:jc w:val="center"/>
              <w:rPr>
                <w:rFonts w:asciiTheme="minorHAnsi" w:hAnsiTheme="minorHAnsi" w:cstheme="minorHAnsi"/>
                <w:b w:val="0"/>
                <w:bCs w:val="0"/>
                <w:lang w:val="en-US"/>
              </w:rPr>
            </w:pPr>
            <w:r w:rsidRPr="006E6643">
              <w:rPr>
                <w:rFonts w:asciiTheme="minorHAnsi" w:hAnsiTheme="minorHAnsi" w:cstheme="minorHAnsi"/>
                <w:b w:val="0"/>
                <w:bCs w:val="0"/>
                <w:lang w:val="en-US"/>
              </w:rPr>
              <w:t>I</w:t>
            </w:r>
          </w:p>
        </w:tc>
        <w:tc>
          <w:tcPr>
            <w:tcW w:w="8500" w:type="dxa"/>
          </w:tcPr>
          <w:p w14:paraId="15117FAE" w14:textId="0DB2F29F" w:rsidR="00B54E44" w:rsidRPr="006E6643" w:rsidRDefault="00B54E4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Instruction Messages. See Table 13, Table 14, Table 15, Table 16, and Table 17 for Data Part details</w:t>
            </w:r>
          </w:p>
        </w:tc>
      </w:tr>
      <w:tr w:rsidR="00B54E44" w14:paraId="1E8F00E4" w14:textId="77777777" w:rsidTr="006E66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1" w:type="dxa"/>
          </w:tcPr>
          <w:p w14:paraId="72291F33" w14:textId="77777777" w:rsidR="00B54E44" w:rsidRPr="006E6643" w:rsidRDefault="00B54E44">
            <w:pPr>
              <w:jc w:val="center"/>
              <w:rPr>
                <w:rFonts w:asciiTheme="minorHAnsi" w:hAnsiTheme="minorHAnsi" w:cstheme="minorHAnsi"/>
                <w:b w:val="0"/>
                <w:bCs w:val="0"/>
                <w:lang w:val="en-US"/>
              </w:rPr>
            </w:pPr>
            <w:r w:rsidRPr="006E6643">
              <w:rPr>
                <w:rFonts w:asciiTheme="minorHAnsi" w:hAnsiTheme="minorHAnsi" w:cstheme="minorHAnsi"/>
                <w:b w:val="0"/>
                <w:bCs w:val="0"/>
                <w:lang w:val="en-US"/>
              </w:rPr>
              <w:t>R</w:t>
            </w:r>
          </w:p>
        </w:tc>
        <w:tc>
          <w:tcPr>
            <w:tcW w:w="8500" w:type="dxa"/>
          </w:tcPr>
          <w:p w14:paraId="2E9ED646" w14:textId="77777777" w:rsidR="00B54E44" w:rsidRPr="006E6643" w:rsidRDefault="00B54E4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Submission Messages. See Table 22 for Data Part Details</w:t>
            </w:r>
          </w:p>
        </w:tc>
      </w:tr>
    </w:tbl>
    <w:p w14:paraId="4834D474" w14:textId="77777777" w:rsidR="007E4DAA" w:rsidRDefault="007E4DAA" w:rsidP="00E81398">
      <w:pPr>
        <w:pStyle w:val="Caption"/>
        <w:keepNext/>
      </w:pPr>
    </w:p>
    <w:p w14:paraId="50B1C910" w14:textId="77777777" w:rsidR="007E4DAA" w:rsidRDefault="007E4DAA">
      <w:pPr>
        <w:spacing w:after="120" w:line="240" w:lineRule="auto"/>
        <w:rPr>
          <w:i/>
          <w:iCs/>
          <w:color w:val="3F0731" w:themeColor="text2"/>
          <w:sz w:val="18"/>
          <w:szCs w:val="18"/>
        </w:rPr>
      </w:pPr>
      <w:r>
        <w:br w:type="page"/>
      </w:r>
    </w:p>
    <w:p w14:paraId="1C25361B" w14:textId="38F0F794" w:rsidR="00E81398" w:rsidRDefault="00E81398" w:rsidP="006E6643">
      <w:pPr>
        <w:pStyle w:val="Caption"/>
        <w:keepNext/>
      </w:pPr>
      <w:bookmarkStart w:id="27" w:name="_Ref182908927"/>
      <w:r>
        <w:lastRenderedPageBreak/>
        <w:t xml:space="preserve">Table </w:t>
      </w:r>
      <w:r>
        <w:fldChar w:fldCharType="begin"/>
      </w:r>
      <w:r>
        <w:instrText xml:space="preserve"> SEQ Table \* ARABIC </w:instrText>
      </w:r>
      <w:r>
        <w:fldChar w:fldCharType="separate"/>
      </w:r>
      <w:r w:rsidR="001D3DFB">
        <w:rPr>
          <w:noProof/>
        </w:rPr>
        <w:t>7</w:t>
      </w:r>
      <w:r>
        <w:rPr>
          <w:noProof/>
        </w:rPr>
        <w:fldChar w:fldCharType="end"/>
      </w:r>
      <w:bookmarkEnd w:id="27"/>
      <w:r>
        <w:t xml:space="preserve">: </w:t>
      </w:r>
      <w:r w:rsidRPr="00AB5332">
        <w:t xml:space="preserve"> Message Header Types</w:t>
      </w:r>
    </w:p>
    <w:tbl>
      <w:tblPr>
        <w:tblStyle w:val="ListTable2-Accent1"/>
        <w:tblW w:w="0" w:type="auto"/>
        <w:tblLook w:val="04A0" w:firstRow="1" w:lastRow="0" w:firstColumn="1" w:lastColumn="0" w:noHBand="0" w:noVBand="1"/>
      </w:tblPr>
      <w:tblGrid>
        <w:gridCol w:w="848"/>
        <w:gridCol w:w="2298"/>
        <w:gridCol w:w="1257"/>
        <w:gridCol w:w="5349"/>
      </w:tblGrid>
      <w:tr w:rsidR="00E81398" w:rsidRPr="006E6643" w14:paraId="63FF5C27" w14:textId="77777777" w:rsidTr="00B01DF4">
        <w:trPr>
          <w:cnfStyle w:val="100000000000" w:firstRow="1" w:lastRow="0" w:firstColumn="0" w:lastColumn="0" w:oddVBand="0" w:evenVBand="0" w:oddHBand="0"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848" w:type="dxa"/>
          </w:tcPr>
          <w:p w14:paraId="5A9958CA" w14:textId="0C80F4AE" w:rsidR="00E81398" w:rsidRPr="006E6643" w:rsidRDefault="00E81398">
            <w:pPr>
              <w:rPr>
                <w:rFonts w:asciiTheme="minorHAnsi" w:hAnsiTheme="minorHAnsi" w:cstheme="minorHAnsi"/>
                <w:lang w:val="en-US"/>
              </w:rPr>
            </w:pPr>
            <w:r w:rsidRPr="006E6643">
              <w:rPr>
                <w:rFonts w:asciiTheme="minorHAnsi" w:hAnsiTheme="minorHAnsi" w:cstheme="minorHAnsi"/>
              </w:rPr>
              <w:t xml:space="preserve">Code </w:t>
            </w:r>
          </w:p>
        </w:tc>
        <w:tc>
          <w:tcPr>
            <w:tcW w:w="2227" w:type="dxa"/>
          </w:tcPr>
          <w:p w14:paraId="47F012F3" w14:textId="77777777" w:rsidR="00E81398" w:rsidRPr="006E6643" w:rsidRDefault="00E81398">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 xml:space="preserve">Mnemonic </w:t>
            </w:r>
          </w:p>
        </w:tc>
        <w:tc>
          <w:tcPr>
            <w:tcW w:w="1235" w:type="dxa"/>
          </w:tcPr>
          <w:p w14:paraId="6013DEC0" w14:textId="77777777" w:rsidR="00E81398" w:rsidRPr="006E6643" w:rsidRDefault="00E81398">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 xml:space="preserve">Direction </w:t>
            </w:r>
          </w:p>
        </w:tc>
        <w:tc>
          <w:tcPr>
            <w:tcW w:w="5351" w:type="dxa"/>
          </w:tcPr>
          <w:p w14:paraId="755549DB" w14:textId="77777777" w:rsidR="00E81398" w:rsidRPr="006E6643" w:rsidRDefault="00E81398">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Meaning</w:t>
            </w:r>
          </w:p>
        </w:tc>
      </w:tr>
      <w:tr w:rsidR="00E81398" w:rsidRPr="006E6643" w14:paraId="5364242A" w14:textId="77777777" w:rsidTr="00B01DF4">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848" w:type="dxa"/>
          </w:tcPr>
          <w:p w14:paraId="567F3F46" w14:textId="77777777" w:rsidR="00E81398" w:rsidRPr="006E6643" w:rsidRDefault="00E81398">
            <w:pPr>
              <w:jc w:val="center"/>
              <w:rPr>
                <w:rFonts w:asciiTheme="minorHAnsi" w:hAnsiTheme="minorHAnsi" w:cstheme="minorHAnsi"/>
                <w:b w:val="0"/>
                <w:bCs w:val="0"/>
                <w:lang w:val="en-US"/>
              </w:rPr>
            </w:pPr>
            <w:r w:rsidRPr="006E6643">
              <w:rPr>
                <w:rFonts w:asciiTheme="minorHAnsi" w:hAnsiTheme="minorHAnsi" w:cstheme="minorHAnsi"/>
                <w:b w:val="0"/>
                <w:bCs w:val="0"/>
                <w:lang w:val="en-US"/>
              </w:rPr>
              <w:t>N</w:t>
            </w:r>
          </w:p>
        </w:tc>
        <w:tc>
          <w:tcPr>
            <w:tcW w:w="2227" w:type="dxa"/>
          </w:tcPr>
          <w:p w14:paraId="6AAB4AFA" w14:textId="77777777" w:rsidR="00E81398" w:rsidRPr="006E6643" w:rsidRDefault="00E8139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New</w:t>
            </w:r>
          </w:p>
        </w:tc>
        <w:tc>
          <w:tcPr>
            <w:tcW w:w="1235" w:type="dxa"/>
          </w:tcPr>
          <w:p w14:paraId="48683DE6" w14:textId="77777777" w:rsidR="00E81398" w:rsidRPr="006E6643" w:rsidRDefault="00E8139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Send</w:t>
            </w:r>
          </w:p>
        </w:tc>
        <w:tc>
          <w:tcPr>
            <w:tcW w:w="5351" w:type="dxa"/>
          </w:tcPr>
          <w:p w14:paraId="621B7BAA" w14:textId="77777777" w:rsidR="00E81398" w:rsidRPr="006E6643" w:rsidRDefault="00E8139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A new (real-time) message.</w:t>
            </w:r>
          </w:p>
        </w:tc>
      </w:tr>
      <w:tr w:rsidR="00E81398" w:rsidRPr="006E6643" w14:paraId="52CDCEBC" w14:textId="77777777" w:rsidTr="00B01DF4">
        <w:trPr>
          <w:trHeight w:val="1279"/>
        </w:trPr>
        <w:tc>
          <w:tcPr>
            <w:cnfStyle w:val="001000000000" w:firstRow="0" w:lastRow="0" w:firstColumn="1" w:lastColumn="0" w:oddVBand="0" w:evenVBand="0" w:oddHBand="0" w:evenHBand="0" w:firstRowFirstColumn="0" w:firstRowLastColumn="0" w:lastRowFirstColumn="0" w:lastRowLastColumn="0"/>
            <w:tcW w:w="848" w:type="dxa"/>
          </w:tcPr>
          <w:p w14:paraId="43CC3F51" w14:textId="77777777" w:rsidR="00E81398" w:rsidRPr="006E6643" w:rsidRDefault="00E81398">
            <w:pPr>
              <w:jc w:val="center"/>
              <w:rPr>
                <w:rFonts w:asciiTheme="minorHAnsi" w:hAnsiTheme="minorHAnsi" w:cstheme="minorHAnsi"/>
                <w:b w:val="0"/>
                <w:bCs w:val="0"/>
                <w:lang w:val="en-US"/>
              </w:rPr>
            </w:pPr>
            <w:r w:rsidRPr="006E6643">
              <w:rPr>
                <w:rFonts w:asciiTheme="minorHAnsi" w:hAnsiTheme="minorHAnsi" w:cstheme="minorHAnsi"/>
                <w:b w:val="0"/>
                <w:bCs w:val="0"/>
                <w:lang w:val="en-US"/>
              </w:rPr>
              <w:t>W</w:t>
            </w:r>
          </w:p>
        </w:tc>
        <w:tc>
          <w:tcPr>
            <w:tcW w:w="2227" w:type="dxa"/>
          </w:tcPr>
          <w:p w14:paraId="0DA5DB06" w14:textId="77777777" w:rsidR="00E81398" w:rsidRPr="006E6643" w:rsidRDefault="00E8139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Waiting</w:t>
            </w:r>
          </w:p>
        </w:tc>
        <w:tc>
          <w:tcPr>
            <w:tcW w:w="1235" w:type="dxa"/>
          </w:tcPr>
          <w:p w14:paraId="2ED02B6E" w14:textId="77777777" w:rsidR="00E81398" w:rsidRPr="006E6643" w:rsidRDefault="00E8139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Return</w:t>
            </w:r>
          </w:p>
        </w:tc>
        <w:tc>
          <w:tcPr>
            <w:tcW w:w="5351" w:type="dxa"/>
          </w:tcPr>
          <w:p w14:paraId="031EE1EC" w14:textId="77777777" w:rsidR="00E81398" w:rsidRPr="006E6643" w:rsidRDefault="00E8139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The remote Communications Layer has received &amp; validated the referenced message. It is now waiting for manual action. This type is often called Technical Acknowledgement in earlier papers.</w:t>
            </w:r>
          </w:p>
        </w:tc>
      </w:tr>
      <w:tr w:rsidR="00E81398" w:rsidRPr="006E6643" w14:paraId="77578797" w14:textId="77777777" w:rsidTr="00B01DF4">
        <w:trPr>
          <w:cnfStyle w:val="000000100000" w:firstRow="0" w:lastRow="0" w:firstColumn="0" w:lastColumn="0" w:oddVBand="0" w:evenVBand="0" w:oddHBand="1" w:evenHBand="0" w:firstRowFirstColumn="0" w:firstRowLastColumn="0" w:lastRowFirstColumn="0" w:lastRowLastColumn="0"/>
          <w:trHeight w:val="722"/>
        </w:trPr>
        <w:tc>
          <w:tcPr>
            <w:cnfStyle w:val="001000000000" w:firstRow="0" w:lastRow="0" w:firstColumn="1" w:lastColumn="0" w:oddVBand="0" w:evenVBand="0" w:oddHBand="0" w:evenHBand="0" w:firstRowFirstColumn="0" w:firstRowLastColumn="0" w:lastRowFirstColumn="0" w:lastRowLastColumn="0"/>
            <w:tcW w:w="848" w:type="dxa"/>
          </w:tcPr>
          <w:p w14:paraId="3C80DE63" w14:textId="77777777" w:rsidR="00E81398" w:rsidRPr="006E6643" w:rsidRDefault="00E81398">
            <w:pPr>
              <w:jc w:val="center"/>
              <w:rPr>
                <w:rFonts w:asciiTheme="minorHAnsi" w:hAnsiTheme="minorHAnsi" w:cstheme="minorHAnsi"/>
                <w:b w:val="0"/>
                <w:bCs w:val="0"/>
                <w:lang w:val="en-US"/>
              </w:rPr>
            </w:pPr>
            <w:r w:rsidRPr="006E6643">
              <w:rPr>
                <w:rFonts w:asciiTheme="minorHAnsi" w:hAnsiTheme="minorHAnsi" w:cstheme="minorHAnsi"/>
                <w:b w:val="0"/>
                <w:bCs w:val="0"/>
                <w:lang w:val="en-US"/>
              </w:rPr>
              <w:t>U</w:t>
            </w:r>
          </w:p>
        </w:tc>
        <w:tc>
          <w:tcPr>
            <w:tcW w:w="2227" w:type="dxa"/>
          </w:tcPr>
          <w:p w14:paraId="36E04F83" w14:textId="77777777" w:rsidR="00E81398" w:rsidRPr="006E6643" w:rsidRDefault="00E8139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 xml:space="preserve">User Acknowledgements </w:t>
            </w:r>
          </w:p>
        </w:tc>
        <w:tc>
          <w:tcPr>
            <w:tcW w:w="1235" w:type="dxa"/>
          </w:tcPr>
          <w:p w14:paraId="56571C5F" w14:textId="77777777" w:rsidR="00E81398" w:rsidRPr="006E6643" w:rsidRDefault="00E8139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Return</w:t>
            </w:r>
          </w:p>
        </w:tc>
        <w:tc>
          <w:tcPr>
            <w:tcW w:w="5351" w:type="dxa"/>
          </w:tcPr>
          <w:p w14:paraId="66E842CC" w14:textId="77777777" w:rsidR="00E81398" w:rsidRPr="006E6643" w:rsidRDefault="00E8139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The remote operator has seen the referenced message.</w:t>
            </w:r>
          </w:p>
        </w:tc>
      </w:tr>
      <w:tr w:rsidR="00E81398" w:rsidRPr="006E6643" w14:paraId="733BDE0D" w14:textId="77777777" w:rsidTr="00B01DF4">
        <w:trPr>
          <w:trHeight w:val="722"/>
        </w:trPr>
        <w:tc>
          <w:tcPr>
            <w:cnfStyle w:val="001000000000" w:firstRow="0" w:lastRow="0" w:firstColumn="1" w:lastColumn="0" w:oddVBand="0" w:evenVBand="0" w:oddHBand="0" w:evenHBand="0" w:firstRowFirstColumn="0" w:firstRowLastColumn="0" w:lastRowFirstColumn="0" w:lastRowLastColumn="0"/>
            <w:tcW w:w="848" w:type="dxa"/>
          </w:tcPr>
          <w:p w14:paraId="73F992E1" w14:textId="77777777" w:rsidR="00E81398" w:rsidRPr="006E6643" w:rsidRDefault="00E81398">
            <w:pPr>
              <w:jc w:val="center"/>
              <w:rPr>
                <w:rFonts w:asciiTheme="minorHAnsi" w:hAnsiTheme="minorHAnsi" w:cstheme="minorHAnsi"/>
                <w:b w:val="0"/>
                <w:bCs w:val="0"/>
                <w:lang w:val="en-US"/>
              </w:rPr>
            </w:pPr>
            <w:r w:rsidRPr="006E6643">
              <w:rPr>
                <w:rFonts w:asciiTheme="minorHAnsi" w:hAnsiTheme="minorHAnsi" w:cstheme="minorHAnsi"/>
                <w:b w:val="0"/>
                <w:bCs w:val="0"/>
                <w:lang w:val="en-US"/>
              </w:rPr>
              <w:t>A</w:t>
            </w:r>
          </w:p>
        </w:tc>
        <w:tc>
          <w:tcPr>
            <w:tcW w:w="2227" w:type="dxa"/>
          </w:tcPr>
          <w:p w14:paraId="4884B8A6" w14:textId="77777777" w:rsidR="00E81398" w:rsidRPr="006E6643" w:rsidRDefault="00E8139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Acceptance</w:t>
            </w:r>
          </w:p>
        </w:tc>
        <w:tc>
          <w:tcPr>
            <w:tcW w:w="1235" w:type="dxa"/>
          </w:tcPr>
          <w:p w14:paraId="26AC9C56" w14:textId="77777777" w:rsidR="00E81398" w:rsidRPr="006E6643" w:rsidRDefault="00E8139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Return</w:t>
            </w:r>
          </w:p>
        </w:tc>
        <w:tc>
          <w:tcPr>
            <w:tcW w:w="5351" w:type="dxa"/>
          </w:tcPr>
          <w:p w14:paraId="46F65586" w14:textId="77777777" w:rsidR="00E81398" w:rsidRPr="006E6643" w:rsidRDefault="00E8139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The remote operator has seen the referenced message.</w:t>
            </w:r>
          </w:p>
        </w:tc>
      </w:tr>
      <w:tr w:rsidR="00E81398" w:rsidRPr="006E6643" w14:paraId="270B32BA" w14:textId="77777777" w:rsidTr="00B01DF4">
        <w:trPr>
          <w:cnfStyle w:val="000000100000" w:firstRow="0" w:lastRow="0" w:firstColumn="0" w:lastColumn="0" w:oddVBand="0" w:evenVBand="0" w:oddHBand="1" w:evenHBand="0" w:firstRowFirstColumn="0" w:firstRowLastColumn="0" w:lastRowFirstColumn="0" w:lastRowLastColumn="0"/>
          <w:trHeight w:val="709"/>
        </w:trPr>
        <w:tc>
          <w:tcPr>
            <w:cnfStyle w:val="001000000000" w:firstRow="0" w:lastRow="0" w:firstColumn="1" w:lastColumn="0" w:oddVBand="0" w:evenVBand="0" w:oddHBand="0" w:evenHBand="0" w:firstRowFirstColumn="0" w:firstRowLastColumn="0" w:lastRowFirstColumn="0" w:lastRowLastColumn="0"/>
            <w:tcW w:w="848" w:type="dxa"/>
          </w:tcPr>
          <w:p w14:paraId="5AC299E6" w14:textId="77777777" w:rsidR="00E81398" w:rsidRPr="006E6643" w:rsidRDefault="00E81398">
            <w:pPr>
              <w:jc w:val="center"/>
              <w:rPr>
                <w:rFonts w:asciiTheme="minorHAnsi" w:hAnsiTheme="minorHAnsi" w:cstheme="minorHAnsi"/>
                <w:b w:val="0"/>
                <w:bCs w:val="0"/>
                <w:lang w:val="en-US"/>
              </w:rPr>
            </w:pPr>
            <w:r w:rsidRPr="006E6643">
              <w:rPr>
                <w:rFonts w:asciiTheme="minorHAnsi" w:hAnsiTheme="minorHAnsi" w:cstheme="minorHAnsi"/>
                <w:b w:val="0"/>
                <w:bCs w:val="0"/>
                <w:lang w:val="en-US"/>
              </w:rPr>
              <w:t>R</w:t>
            </w:r>
          </w:p>
        </w:tc>
        <w:tc>
          <w:tcPr>
            <w:tcW w:w="2227" w:type="dxa"/>
          </w:tcPr>
          <w:p w14:paraId="7696EC16" w14:textId="77777777" w:rsidR="00E81398" w:rsidRPr="006E6643" w:rsidRDefault="00E8139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Reject</w:t>
            </w:r>
          </w:p>
        </w:tc>
        <w:tc>
          <w:tcPr>
            <w:tcW w:w="1235" w:type="dxa"/>
          </w:tcPr>
          <w:p w14:paraId="16EBF88A" w14:textId="77777777" w:rsidR="00E81398" w:rsidRPr="006E6643" w:rsidRDefault="00E8139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Return</w:t>
            </w:r>
          </w:p>
        </w:tc>
        <w:tc>
          <w:tcPr>
            <w:tcW w:w="5351" w:type="dxa"/>
          </w:tcPr>
          <w:p w14:paraId="75AA7303" w14:textId="77777777" w:rsidR="00E81398" w:rsidRPr="006E6643" w:rsidRDefault="00E8139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The remote operator has seen the referenced message.</w:t>
            </w:r>
          </w:p>
        </w:tc>
      </w:tr>
      <w:tr w:rsidR="00E81398" w:rsidRPr="006E6643" w14:paraId="45001D8F" w14:textId="77777777" w:rsidTr="00B01DF4">
        <w:trPr>
          <w:trHeight w:val="1279"/>
        </w:trPr>
        <w:tc>
          <w:tcPr>
            <w:cnfStyle w:val="001000000000" w:firstRow="0" w:lastRow="0" w:firstColumn="1" w:lastColumn="0" w:oddVBand="0" w:evenVBand="0" w:oddHBand="0" w:evenHBand="0" w:firstRowFirstColumn="0" w:firstRowLastColumn="0" w:lastRowFirstColumn="0" w:lastRowLastColumn="0"/>
            <w:tcW w:w="848" w:type="dxa"/>
          </w:tcPr>
          <w:p w14:paraId="73A5CE20" w14:textId="77777777" w:rsidR="00E81398" w:rsidRPr="006E6643" w:rsidRDefault="00E81398">
            <w:pPr>
              <w:jc w:val="center"/>
              <w:rPr>
                <w:rFonts w:asciiTheme="minorHAnsi" w:hAnsiTheme="minorHAnsi" w:cstheme="minorHAnsi"/>
                <w:b w:val="0"/>
                <w:bCs w:val="0"/>
                <w:lang w:val="en-US"/>
              </w:rPr>
            </w:pPr>
            <w:r w:rsidRPr="006E6643">
              <w:rPr>
                <w:rFonts w:asciiTheme="minorHAnsi" w:hAnsiTheme="minorHAnsi" w:cstheme="minorHAnsi"/>
                <w:b w:val="0"/>
                <w:bCs w:val="0"/>
                <w:lang w:val="en-US"/>
              </w:rPr>
              <w:t>T</w:t>
            </w:r>
          </w:p>
        </w:tc>
        <w:tc>
          <w:tcPr>
            <w:tcW w:w="2227" w:type="dxa"/>
          </w:tcPr>
          <w:p w14:paraId="3AE1A98C" w14:textId="77777777" w:rsidR="00E81398" w:rsidRPr="006E6643" w:rsidRDefault="00E8139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Telephoned</w:t>
            </w:r>
          </w:p>
        </w:tc>
        <w:tc>
          <w:tcPr>
            <w:tcW w:w="1235" w:type="dxa"/>
          </w:tcPr>
          <w:p w14:paraId="7E322683" w14:textId="77777777" w:rsidR="00E81398" w:rsidRPr="006E6643" w:rsidRDefault="00E8139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Send</w:t>
            </w:r>
          </w:p>
        </w:tc>
        <w:tc>
          <w:tcPr>
            <w:tcW w:w="5351" w:type="dxa"/>
          </w:tcPr>
          <w:p w14:paraId="64FC7ACE" w14:textId="77777777" w:rsidR="00E81398" w:rsidRPr="006E6643" w:rsidRDefault="00E8139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Upon re-connection of systems, messages that have been transmitted by telephone are sent electronically to allow the systems to reconcile themselves.</w:t>
            </w:r>
          </w:p>
        </w:tc>
      </w:tr>
      <w:tr w:rsidR="00E81398" w:rsidRPr="006E6643" w14:paraId="397CBF97" w14:textId="77777777" w:rsidTr="00B01DF4">
        <w:trPr>
          <w:cnfStyle w:val="000000100000" w:firstRow="0" w:lastRow="0" w:firstColumn="0" w:lastColumn="0" w:oddVBand="0" w:evenVBand="0" w:oddHBand="1" w:evenHBand="0" w:firstRowFirstColumn="0" w:firstRowLastColumn="0" w:lastRowFirstColumn="0" w:lastRowLastColumn="0"/>
          <w:trHeight w:val="722"/>
        </w:trPr>
        <w:tc>
          <w:tcPr>
            <w:cnfStyle w:val="001000000000" w:firstRow="0" w:lastRow="0" w:firstColumn="1" w:lastColumn="0" w:oddVBand="0" w:evenVBand="0" w:oddHBand="0" w:evenHBand="0" w:firstRowFirstColumn="0" w:firstRowLastColumn="0" w:lastRowFirstColumn="0" w:lastRowLastColumn="0"/>
            <w:tcW w:w="848" w:type="dxa"/>
          </w:tcPr>
          <w:p w14:paraId="307ABFEE" w14:textId="77777777" w:rsidR="00E81398" w:rsidRPr="006E6643" w:rsidRDefault="00E81398">
            <w:pPr>
              <w:jc w:val="center"/>
              <w:rPr>
                <w:rFonts w:asciiTheme="minorHAnsi" w:hAnsiTheme="minorHAnsi" w:cstheme="minorHAnsi"/>
                <w:b w:val="0"/>
                <w:bCs w:val="0"/>
                <w:lang w:val="en-US"/>
              </w:rPr>
            </w:pPr>
            <w:r w:rsidRPr="006E6643">
              <w:rPr>
                <w:rFonts w:asciiTheme="minorHAnsi" w:hAnsiTheme="minorHAnsi" w:cstheme="minorHAnsi"/>
                <w:b w:val="0"/>
                <w:bCs w:val="0"/>
                <w:lang w:val="en-US"/>
              </w:rPr>
              <w:t>D</w:t>
            </w:r>
          </w:p>
        </w:tc>
        <w:tc>
          <w:tcPr>
            <w:tcW w:w="2227" w:type="dxa"/>
          </w:tcPr>
          <w:p w14:paraId="7021E426" w14:textId="77777777" w:rsidR="00E81398" w:rsidRPr="006E6643" w:rsidRDefault="00E8139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Dispute</w:t>
            </w:r>
          </w:p>
        </w:tc>
        <w:tc>
          <w:tcPr>
            <w:tcW w:w="1235" w:type="dxa"/>
          </w:tcPr>
          <w:p w14:paraId="5F3A8C13" w14:textId="77777777" w:rsidR="00E81398" w:rsidRPr="006E6643" w:rsidRDefault="00E8139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Return</w:t>
            </w:r>
          </w:p>
        </w:tc>
        <w:tc>
          <w:tcPr>
            <w:tcW w:w="5351" w:type="dxa"/>
          </w:tcPr>
          <w:p w14:paraId="641CA1EC" w14:textId="77777777" w:rsidR="00E81398" w:rsidRPr="006E6643" w:rsidRDefault="00E8139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The remote system cannot reconcile a manually entered transaction.</w:t>
            </w:r>
          </w:p>
        </w:tc>
      </w:tr>
    </w:tbl>
    <w:p w14:paraId="6523C735" w14:textId="2BBF520C" w:rsidR="00A21814" w:rsidRDefault="00A21814" w:rsidP="006E6643">
      <w:pPr>
        <w:pStyle w:val="Caption"/>
        <w:keepNext/>
      </w:pPr>
      <w:r>
        <w:t xml:space="preserve">Table </w:t>
      </w:r>
      <w:r>
        <w:fldChar w:fldCharType="begin"/>
      </w:r>
      <w:r>
        <w:instrText xml:space="preserve"> SEQ Table \* ARABIC </w:instrText>
      </w:r>
      <w:r>
        <w:fldChar w:fldCharType="separate"/>
      </w:r>
      <w:r w:rsidR="001D3DFB">
        <w:rPr>
          <w:noProof/>
        </w:rPr>
        <w:t>8</w:t>
      </w:r>
      <w:r>
        <w:rPr>
          <w:noProof/>
        </w:rPr>
        <w:fldChar w:fldCharType="end"/>
      </w:r>
      <w:r>
        <w:t xml:space="preserve">: </w:t>
      </w:r>
      <w:r w:rsidRPr="00CA5F0D">
        <w:t xml:space="preserve"> Message Header Instruction Types</w:t>
      </w:r>
    </w:p>
    <w:tbl>
      <w:tblPr>
        <w:tblStyle w:val="ListTable2-Accent1"/>
        <w:tblW w:w="0" w:type="auto"/>
        <w:tblLook w:val="04A0" w:firstRow="1" w:lastRow="0" w:firstColumn="1" w:lastColumn="0" w:noHBand="0" w:noVBand="1"/>
      </w:tblPr>
      <w:tblGrid>
        <w:gridCol w:w="1456"/>
        <w:gridCol w:w="8263"/>
      </w:tblGrid>
      <w:tr w:rsidR="00A21814" w:rsidRPr="006E6643" w14:paraId="26E6D6B5" w14:textId="77777777" w:rsidTr="00B01DF4">
        <w:trPr>
          <w:cnfStyle w:val="100000000000" w:firstRow="1" w:lastRow="0" w:firstColumn="0" w:lastColumn="0" w:oddVBand="0" w:evenVBand="0" w:oddHBand="0" w:evenHBand="0" w:firstRowFirstColumn="0" w:firstRowLastColumn="0" w:lastRowFirstColumn="0" w:lastRowLastColumn="0"/>
          <w:trHeight w:val="747"/>
        </w:trPr>
        <w:tc>
          <w:tcPr>
            <w:cnfStyle w:val="001000000000" w:firstRow="0" w:lastRow="0" w:firstColumn="1" w:lastColumn="0" w:oddVBand="0" w:evenVBand="0" w:oddHBand="0" w:evenHBand="0" w:firstRowFirstColumn="0" w:firstRowLastColumn="0" w:lastRowFirstColumn="0" w:lastRowLastColumn="0"/>
            <w:tcW w:w="1418" w:type="dxa"/>
          </w:tcPr>
          <w:p w14:paraId="289E1F03" w14:textId="1DEF739B" w:rsidR="00A21814" w:rsidRPr="006E6643" w:rsidRDefault="00A21814">
            <w:pPr>
              <w:rPr>
                <w:rFonts w:asciiTheme="minorHAnsi" w:hAnsiTheme="minorHAnsi" w:cstheme="minorHAnsi"/>
                <w:color w:val="auto"/>
                <w:lang w:val="en-US"/>
              </w:rPr>
            </w:pPr>
            <w:bookmarkStart w:id="28" w:name="_Hlk168406287"/>
            <w:r w:rsidRPr="006E6643">
              <w:rPr>
                <w:rFonts w:asciiTheme="minorHAnsi" w:hAnsiTheme="minorHAnsi" w:cstheme="minorHAnsi"/>
              </w:rPr>
              <w:t>Instruction Type Code</w:t>
            </w:r>
            <w:r w:rsidRPr="006E6643">
              <w:rPr>
                <w:rFonts w:asciiTheme="minorHAnsi" w:hAnsiTheme="minorHAnsi" w:cstheme="minorHAnsi"/>
                <w:color w:val="auto"/>
                <w:lang w:val="en-US"/>
              </w:rPr>
              <w:t xml:space="preserve"> </w:t>
            </w:r>
          </w:p>
        </w:tc>
        <w:tc>
          <w:tcPr>
            <w:tcW w:w="8263" w:type="dxa"/>
          </w:tcPr>
          <w:p w14:paraId="55187900" w14:textId="77777777" w:rsidR="00A21814" w:rsidRPr="006E6643" w:rsidRDefault="00A2181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lang w:val="en-US"/>
              </w:rPr>
            </w:pPr>
            <w:r w:rsidRPr="006E6643">
              <w:rPr>
                <w:rFonts w:asciiTheme="minorHAnsi" w:hAnsiTheme="minorHAnsi" w:cstheme="minorHAnsi"/>
                <w:color w:val="auto"/>
                <w:lang w:val="en-US"/>
              </w:rPr>
              <w:t xml:space="preserve">Meaning </w:t>
            </w:r>
          </w:p>
        </w:tc>
      </w:tr>
      <w:tr w:rsidR="00A21814" w:rsidRPr="006E6643" w14:paraId="41BC0356" w14:textId="77777777" w:rsidTr="00B01DF4">
        <w:trPr>
          <w:cnfStyle w:val="000000100000" w:firstRow="0" w:lastRow="0" w:firstColumn="0" w:lastColumn="0" w:oddVBand="0" w:evenVBand="0" w:oddHBand="1" w:evenHBand="0" w:firstRowFirstColumn="0" w:firstRowLastColumn="0" w:lastRowFirstColumn="0" w:lastRowLastColumn="0"/>
          <w:trHeight w:val="1034"/>
        </w:trPr>
        <w:tc>
          <w:tcPr>
            <w:cnfStyle w:val="001000000000" w:firstRow="0" w:lastRow="0" w:firstColumn="1" w:lastColumn="0" w:oddVBand="0" w:evenVBand="0" w:oddHBand="0" w:evenHBand="0" w:firstRowFirstColumn="0" w:firstRowLastColumn="0" w:lastRowFirstColumn="0" w:lastRowLastColumn="0"/>
            <w:tcW w:w="1418" w:type="dxa"/>
          </w:tcPr>
          <w:p w14:paraId="00C7B234" w14:textId="77777777" w:rsidR="00A21814" w:rsidRPr="006E6643" w:rsidRDefault="00A21814">
            <w:pPr>
              <w:jc w:val="center"/>
              <w:rPr>
                <w:rFonts w:asciiTheme="minorHAnsi" w:hAnsiTheme="minorHAnsi" w:cstheme="minorHAnsi"/>
                <w:b w:val="0"/>
                <w:bCs w:val="0"/>
                <w:lang w:val="en-US"/>
              </w:rPr>
            </w:pPr>
            <w:r w:rsidRPr="006E6643">
              <w:rPr>
                <w:rFonts w:asciiTheme="minorHAnsi" w:hAnsiTheme="minorHAnsi" w:cstheme="minorHAnsi"/>
                <w:b w:val="0"/>
                <w:bCs w:val="0"/>
                <w:lang w:val="en-US"/>
              </w:rPr>
              <w:t>Space</w:t>
            </w:r>
          </w:p>
        </w:tc>
        <w:tc>
          <w:tcPr>
            <w:tcW w:w="8263" w:type="dxa"/>
          </w:tcPr>
          <w:p w14:paraId="66540E78" w14:textId="347789BE" w:rsidR="00A21814" w:rsidRPr="006E6643" w:rsidRDefault="00A21814" w:rsidP="004643C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Control Message, Submission Message, or EDL closed instruction messages.</w:t>
            </w:r>
            <w:r w:rsidR="004643C5" w:rsidRPr="006E6643">
              <w:rPr>
                <w:rFonts w:asciiTheme="minorHAnsi" w:hAnsiTheme="minorHAnsi" w:cstheme="minorHAnsi"/>
                <w:lang w:val="en-US"/>
              </w:rPr>
              <w:t xml:space="preserve"> </w:t>
            </w:r>
            <w:r w:rsidRPr="006E6643">
              <w:rPr>
                <w:rFonts w:asciiTheme="minorHAnsi" w:hAnsiTheme="minorHAnsi" w:cstheme="minorHAnsi"/>
                <w:lang w:val="en-US"/>
              </w:rPr>
              <w:t>See Table 10, Table 12, Table 13,</w:t>
            </w:r>
            <w:r w:rsidR="00863277" w:rsidRPr="006E6643">
              <w:rPr>
                <w:rFonts w:asciiTheme="minorHAnsi" w:hAnsiTheme="minorHAnsi" w:cstheme="minorHAnsi"/>
                <w:lang w:val="en-US"/>
              </w:rPr>
              <w:t xml:space="preserve"> </w:t>
            </w:r>
            <w:r w:rsidRPr="006E6643">
              <w:rPr>
                <w:rFonts w:asciiTheme="minorHAnsi" w:hAnsiTheme="minorHAnsi" w:cstheme="minorHAnsi"/>
                <w:lang w:val="en-US"/>
              </w:rPr>
              <w:t>Table 14, Table 15, Table 21 &amp; Table 22 for Data Part details</w:t>
            </w:r>
          </w:p>
        </w:tc>
      </w:tr>
      <w:tr w:rsidR="00A21814" w:rsidRPr="006E6643" w14:paraId="36458C1B" w14:textId="77777777" w:rsidTr="00B01DF4">
        <w:trPr>
          <w:trHeight w:val="445"/>
        </w:trPr>
        <w:tc>
          <w:tcPr>
            <w:cnfStyle w:val="001000000000" w:firstRow="0" w:lastRow="0" w:firstColumn="1" w:lastColumn="0" w:oddVBand="0" w:evenVBand="0" w:oddHBand="0" w:evenHBand="0" w:firstRowFirstColumn="0" w:firstRowLastColumn="0" w:lastRowFirstColumn="0" w:lastRowLastColumn="0"/>
            <w:tcW w:w="1418" w:type="dxa"/>
          </w:tcPr>
          <w:p w14:paraId="64D8C9BD" w14:textId="77777777" w:rsidR="00A21814" w:rsidRPr="006E6643" w:rsidRDefault="00A21814">
            <w:pPr>
              <w:jc w:val="center"/>
              <w:rPr>
                <w:rFonts w:asciiTheme="minorHAnsi" w:hAnsiTheme="minorHAnsi" w:cstheme="minorHAnsi"/>
                <w:b w:val="0"/>
                <w:bCs w:val="0"/>
                <w:lang w:val="en-US"/>
              </w:rPr>
            </w:pPr>
            <w:r w:rsidRPr="006E6643">
              <w:rPr>
                <w:rFonts w:asciiTheme="minorHAnsi" w:hAnsiTheme="minorHAnsi" w:cstheme="minorHAnsi"/>
                <w:b w:val="0"/>
                <w:bCs w:val="0"/>
                <w:lang w:val="en-US"/>
              </w:rPr>
              <w:t>V</w:t>
            </w:r>
          </w:p>
        </w:tc>
        <w:tc>
          <w:tcPr>
            <w:tcW w:w="8263" w:type="dxa"/>
          </w:tcPr>
          <w:p w14:paraId="4B5C7D73" w14:textId="18F07055" w:rsidR="00A21814" w:rsidRPr="006E6643" w:rsidRDefault="00A218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E6643">
              <w:rPr>
                <w:rFonts w:asciiTheme="minorHAnsi" w:hAnsiTheme="minorHAnsi" w:cstheme="minorHAnsi"/>
              </w:rPr>
              <w:t>EDL Voltage Control Instruction.</w:t>
            </w:r>
            <w:r w:rsidR="004643C5" w:rsidRPr="006E6643">
              <w:rPr>
                <w:rFonts w:asciiTheme="minorHAnsi" w:hAnsiTheme="minorHAnsi" w:cstheme="minorHAnsi"/>
              </w:rPr>
              <w:t xml:space="preserve"> </w:t>
            </w:r>
            <w:r w:rsidRPr="006E6643">
              <w:rPr>
                <w:rFonts w:asciiTheme="minorHAnsi" w:hAnsiTheme="minorHAnsi" w:cstheme="minorHAnsi"/>
              </w:rPr>
              <w:t>See Table 16 for Data Part details.</w:t>
            </w:r>
          </w:p>
        </w:tc>
      </w:tr>
      <w:tr w:rsidR="00A21814" w:rsidRPr="006E6643" w14:paraId="4656892F" w14:textId="77777777" w:rsidTr="00B01DF4">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1418" w:type="dxa"/>
          </w:tcPr>
          <w:p w14:paraId="251CADCB" w14:textId="77777777" w:rsidR="00A21814" w:rsidRPr="006E6643" w:rsidRDefault="00A21814">
            <w:pPr>
              <w:jc w:val="center"/>
              <w:rPr>
                <w:rFonts w:asciiTheme="minorHAnsi" w:hAnsiTheme="minorHAnsi" w:cstheme="minorHAnsi"/>
                <w:b w:val="0"/>
                <w:bCs w:val="0"/>
                <w:lang w:val="en-US"/>
              </w:rPr>
            </w:pPr>
            <w:r w:rsidRPr="006E6643">
              <w:rPr>
                <w:rFonts w:asciiTheme="minorHAnsi" w:hAnsiTheme="minorHAnsi" w:cstheme="minorHAnsi"/>
                <w:b w:val="0"/>
                <w:bCs w:val="0"/>
                <w:lang w:val="en-US"/>
              </w:rPr>
              <w:t>P</w:t>
            </w:r>
          </w:p>
        </w:tc>
        <w:tc>
          <w:tcPr>
            <w:tcW w:w="8263" w:type="dxa"/>
          </w:tcPr>
          <w:p w14:paraId="5844113F" w14:textId="486C2E48" w:rsidR="00A21814" w:rsidRPr="006E6643" w:rsidRDefault="005B268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Pumped Storage Message. See Table 17 for details</w:t>
            </w:r>
          </w:p>
        </w:tc>
      </w:tr>
      <w:bookmarkEnd w:id="28"/>
    </w:tbl>
    <w:p w14:paraId="20E2C2A1" w14:textId="121D1578" w:rsidR="00BB3690" w:rsidRDefault="00BB3690" w:rsidP="00BB3690"/>
    <w:p w14:paraId="49AD7880" w14:textId="77777777" w:rsidR="006E6643" w:rsidRDefault="006E6643">
      <w:pPr>
        <w:spacing w:after="120" w:line="240" w:lineRule="auto"/>
        <w:rPr>
          <w:i/>
          <w:iCs/>
          <w:color w:val="3F0731" w:themeColor="text2"/>
          <w:sz w:val="18"/>
          <w:szCs w:val="18"/>
        </w:rPr>
      </w:pPr>
      <w:r>
        <w:br w:type="page"/>
      </w:r>
    </w:p>
    <w:p w14:paraId="5C03AA06" w14:textId="440D34C0" w:rsidR="00F644BE" w:rsidRDefault="00F644BE" w:rsidP="006E6643">
      <w:pPr>
        <w:pStyle w:val="Caption"/>
        <w:keepNext/>
      </w:pPr>
      <w:r>
        <w:lastRenderedPageBreak/>
        <w:t xml:space="preserve">Table </w:t>
      </w:r>
      <w:r>
        <w:fldChar w:fldCharType="begin"/>
      </w:r>
      <w:r>
        <w:instrText xml:space="preserve"> SEQ Table \* ARABIC </w:instrText>
      </w:r>
      <w:r>
        <w:fldChar w:fldCharType="separate"/>
      </w:r>
      <w:r w:rsidR="001D3DFB">
        <w:rPr>
          <w:noProof/>
        </w:rPr>
        <w:t>9</w:t>
      </w:r>
      <w:r>
        <w:rPr>
          <w:noProof/>
        </w:rPr>
        <w:fldChar w:fldCharType="end"/>
      </w:r>
      <w:r>
        <w:t xml:space="preserve">: </w:t>
      </w:r>
      <w:r w:rsidRPr="00B62394">
        <w:t xml:space="preserve"> Message Header Error Flags</w:t>
      </w:r>
    </w:p>
    <w:tbl>
      <w:tblPr>
        <w:tblStyle w:val="ListTable2-Accent1"/>
        <w:tblW w:w="0" w:type="auto"/>
        <w:tblLook w:val="04A0" w:firstRow="1" w:lastRow="0" w:firstColumn="1" w:lastColumn="0" w:noHBand="0" w:noVBand="1"/>
      </w:tblPr>
      <w:tblGrid>
        <w:gridCol w:w="1418"/>
        <w:gridCol w:w="8334"/>
      </w:tblGrid>
      <w:tr w:rsidR="00F644BE" w:rsidRPr="006E6643" w14:paraId="0AB8BA21" w14:textId="77777777" w:rsidTr="006E66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139E991A" w14:textId="7C890D0B" w:rsidR="00F644BE" w:rsidRPr="006E6643" w:rsidRDefault="00F644BE">
            <w:pPr>
              <w:rPr>
                <w:rFonts w:asciiTheme="minorHAnsi" w:hAnsiTheme="minorHAnsi" w:cstheme="minorHAnsi"/>
                <w:lang w:val="en-US"/>
              </w:rPr>
            </w:pPr>
            <w:bookmarkStart w:id="29" w:name="_Hlk168408166"/>
            <w:r w:rsidRPr="006E6643">
              <w:rPr>
                <w:rFonts w:asciiTheme="minorHAnsi" w:hAnsiTheme="minorHAnsi" w:cstheme="minorHAnsi"/>
              </w:rPr>
              <w:t>Error Flag</w:t>
            </w:r>
          </w:p>
        </w:tc>
        <w:tc>
          <w:tcPr>
            <w:tcW w:w="8334" w:type="dxa"/>
          </w:tcPr>
          <w:p w14:paraId="466423A8" w14:textId="77777777" w:rsidR="00F644BE" w:rsidRPr="006E6643" w:rsidRDefault="00F644BE">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 xml:space="preserve">Meaning </w:t>
            </w:r>
          </w:p>
        </w:tc>
      </w:tr>
      <w:tr w:rsidR="00F644BE" w:rsidRPr="006E6643" w14:paraId="2E047EE5" w14:textId="77777777" w:rsidTr="006E66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6BC92C26" w14:textId="77777777" w:rsidR="00F644BE" w:rsidRPr="006E6643" w:rsidRDefault="00F644BE">
            <w:pPr>
              <w:jc w:val="center"/>
              <w:rPr>
                <w:rFonts w:asciiTheme="minorHAnsi" w:hAnsiTheme="minorHAnsi" w:cstheme="minorHAnsi"/>
                <w:b w:val="0"/>
                <w:bCs w:val="0"/>
                <w:lang w:val="en-US"/>
              </w:rPr>
            </w:pPr>
            <w:r w:rsidRPr="006E6643">
              <w:rPr>
                <w:rFonts w:asciiTheme="minorHAnsi" w:hAnsiTheme="minorHAnsi" w:cstheme="minorHAnsi"/>
                <w:b w:val="0"/>
                <w:bCs w:val="0"/>
                <w:lang w:val="en-US"/>
              </w:rPr>
              <w:t>Space</w:t>
            </w:r>
          </w:p>
        </w:tc>
        <w:tc>
          <w:tcPr>
            <w:tcW w:w="8334" w:type="dxa"/>
          </w:tcPr>
          <w:p w14:paraId="1FAF956F" w14:textId="77777777" w:rsidR="00F644BE" w:rsidRPr="006E6643" w:rsidRDefault="00F644B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Original message</w:t>
            </w:r>
          </w:p>
        </w:tc>
      </w:tr>
      <w:tr w:rsidR="00F644BE" w:rsidRPr="006E6643" w14:paraId="243C8B94" w14:textId="77777777" w:rsidTr="006E6643">
        <w:tc>
          <w:tcPr>
            <w:cnfStyle w:val="001000000000" w:firstRow="0" w:lastRow="0" w:firstColumn="1" w:lastColumn="0" w:oddVBand="0" w:evenVBand="0" w:oddHBand="0" w:evenHBand="0" w:firstRowFirstColumn="0" w:firstRowLastColumn="0" w:lastRowFirstColumn="0" w:lastRowLastColumn="0"/>
            <w:tcW w:w="1418" w:type="dxa"/>
          </w:tcPr>
          <w:p w14:paraId="7D84DA2D" w14:textId="77777777" w:rsidR="00F644BE" w:rsidRPr="006E6643" w:rsidRDefault="00F644BE">
            <w:pPr>
              <w:jc w:val="center"/>
              <w:rPr>
                <w:rFonts w:asciiTheme="minorHAnsi" w:hAnsiTheme="minorHAnsi" w:cstheme="minorHAnsi"/>
                <w:b w:val="0"/>
                <w:bCs w:val="0"/>
                <w:lang w:val="en-US"/>
              </w:rPr>
            </w:pPr>
            <w:r w:rsidRPr="006E6643">
              <w:rPr>
                <w:rFonts w:asciiTheme="minorHAnsi" w:hAnsiTheme="minorHAnsi" w:cstheme="minorHAnsi"/>
                <w:b w:val="0"/>
                <w:bCs w:val="0"/>
                <w:lang w:val="en-US"/>
              </w:rPr>
              <w:t>E</w:t>
            </w:r>
          </w:p>
        </w:tc>
        <w:tc>
          <w:tcPr>
            <w:tcW w:w="8334" w:type="dxa"/>
          </w:tcPr>
          <w:p w14:paraId="6CB2D905" w14:textId="77777777" w:rsidR="00F644BE" w:rsidRPr="006E6643" w:rsidRDefault="00F644B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An error is detected in a received message. Either the original message is returned to the originator with a four-character error code appended to it or a new message identifying the reference number of the original message together with a 4-character error code is sent to the originator. The error code may relate to the syntax or data consistency of the message</w:t>
            </w:r>
          </w:p>
        </w:tc>
      </w:tr>
      <w:tr w:rsidR="00F644BE" w:rsidRPr="006E6643" w14:paraId="3D9DFD0A" w14:textId="77777777" w:rsidTr="006E66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41C382DC" w14:textId="77777777" w:rsidR="00F644BE" w:rsidRPr="006E6643" w:rsidRDefault="00F644BE">
            <w:pPr>
              <w:jc w:val="center"/>
              <w:rPr>
                <w:rFonts w:asciiTheme="minorHAnsi" w:hAnsiTheme="minorHAnsi" w:cstheme="minorHAnsi"/>
                <w:b w:val="0"/>
                <w:bCs w:val="0"/>
                <w:lang w:val="en-US"/>
              </w:rPr>
            </w:pPr>
            <w:r w:rsidRPr="006E6643">
              <w:rPr>
                <w:rFonts w:asciiTheme="minorHAnsi" w:hAnsiTheme="minorHAnsi" w:cstheme="minorHAnsi"/>
                <w:b w:val="0"/>
                <w:bCs w:val="0"/>
                <w:lang w:val="en-US"/>
              </w:rPr>
              <w:t>X</w:t>
            </w:r>
          </w:p>
        </w:tc>
        <w:tc>
          <w:tcPr>
            <w:tcW w:w="8334" w:type="dxa"/>
          </w:tcPr>
          <w:p w14:paraId="04800073" w14:textId="77777777" w:rsidR="00F644BE" w:rsidRPr="006E6643" w:rsidRDefault="00F644B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 xml:space="preserve">A message is returned to the originator. The message was valid and data consistent when first received, but while waiting for a user acknowledgement, other parameters have changed and the message is no longer consistent. It is thus flagged as </w:t>
            </w:r>
            <w:proofErr w:type="spellStart"/>
            <w:r w:rsidRPr="006E6643">
              <w:rPr>
                <w:rFonts w:asciiTheme="minorHAnsi" w:hAnsiTheme="minorHAnsi" w:cstheme="minorHAnsi"/>
              </w:rPr>
              <w:t>eXpired</w:t>
            </w:r>
            <w:proofErr w:type="spellEnd"/>
            <w:r w:rsidRPr="006E6643">
              <w:rPr>
                <w:rFonts w:asciiTheme="minorHAnsi" w:hAnsiTheme="minorHAnsi" w:cstheme="minorHAnsi"/>
              </w:rPr>
              <w:t xml:space="preserve"> i.e. a valid message that is no longer meaningful.</w:t>
            </w:r>
          </w:p>
        </w:tc>
      </w:tr>
    </w:tbl>
    <w:p w14:paraId="49B24AE7" w14:textId="77777777" w:rsidR="00E3085F" w:rsidRDefault="00E3085F" w:rsidP="00CF4DD7">
      <w:pPr>
        <w:pStyle w:val="Heading2"/>
        <w:rPr>
          <w:lang w:val="en-US"/>
        </w:rPr>
      </w:pPr>
      <w:bookmarkStart w:id="30" w:name="_Toc193981035"/>
      <w:bookmarkEnd w:id="29"/>
      <w:r>
        <w:rPr>
          <w:lang w:val="en-US"/>
        </w:rPr>
        <w:t>2.4.</w:t>
      </w:r>
      <w:r>
        <w:rPr>
          <w:lang w:val="en-US"/>
        </w:rPr>
        <w:tab/>
      </w:r>
      <w:r w:rsidRPr="001D2E5B">
        <w:rPr>
          <w:lang w:val="en-US"/>
        </w:rPr>
        <w:t>Message Data Part</w:t>
      </w:r>
      <w:bookmarkEnd w:id="30"/>
    </w:p>
    <w:p w14:paraId="57F05C9A" w14:textId="77777777" w:rsidR="00E3085F" w:rsidRDefault="00E3085F" w:rsidP="006E6643">
      <w:pPr>
        <w:jc w:val="both"/>
        <w:rPr>
          <w:lang w:val="en-US"/>
        </w:rPr>
      </w:pPr>
      <w:r w:rsidRPr="006618F2">
        <w:rPr>
          <w:lang w:val="en-US"/>
        </w:rPr>
        <w:t xml:space="preserve">The content of the Message Data Part depends primarily on the Message Category and secondarily on the Message Type. In the case of Instruction Category </w:t>
      </w:r>
      <w:proofErr w:type="gramStart"/>
      <w:r w:rsidRPr="006618F2">
        <w:rPr>
          <w:lang w:val="en-US"/>
        </w:rPr>
        <w:t>Messages</w:t>
      </w:r>
      <w:proofErr w:type="gramEnd"/>
      <w:r w:rsidRPr="006618F2">
        <w:rPr>
          <w:lang w:val="en-US"/>
        </w:rPr>
        <w:t xml:space="preserve"> the Instruction Type also influences the Message Data Part. Single space characters to further enhance the readability of the messages separate fields within the Message Data Parts. The Message Data Parts for each category are defined in the following tables.</w:t>
      </w:r>
    </w:p>
    <w:p w14:paraId="3B1D743C" w14:textId="77777777" w:rsidR="00E3085F" w:rsidRDefault="00E3085F" w:rsidP="00CF4DD7">
      <w:pPr>
        <w:pStyle w:val="Heading2"/>
        <w:rPr>
          <w:lang w:val="en-US"/>
        </w:rPr>
      </w:pPr>
      <w:bookmarkStart w:id="31" w:name="_Toc193981036"/>
      <w:r>
        <w:rPr>
          <w:lang w:val="en-US"/>
        </w:rPr>
        <w:t>2.5.</w:t>
      </w:r>
      <w:r>
        <w:rPr>
          <w:lang w:val="en-US"/>
        </w:rPr>
        <w:tab/>
        <w:t>Control Messages</w:t>
      </w:r>
      <w:bookmarkEnd w:id="31"/>
    </w:p>
    <w:p w14:paraId="7400F809" w14:textId="7256BCB4" w:rsidR="007E4DAA" w:rsidRDefault="00E3085F" w:rsidP="00AE1EB1">
      <w:pPr>
        <w:jc w:val="both"/>
      </w:pPr>
      <w:r>
        <w:t xml:space="preserve">The Message Data Part for control messages is a maximum of 56 characters. The length and contents of control messages </w:t>
      </w:r>
      <w:proofErr w:type="gramStart"/>
      <w:r>
        <w:t>depends</w:t>
      </w:r>
      <w:proofErr w:type="gramEnd"/>
      <w:r>
        <w:t xml:space="preserve"> on the nature of the message, the options are detailed in Table 10.</w:t>
      </w:r>
    </w:p>
    <w:p w14:paraId="04924A05" w14:textId="77777777" w:rsidR="007E4DAA" w:rsidRDefault="007E4DAA">
      <w:pPr>
        <w:spacing w:after="120" w:line="240" w:lineRule="auto"/>
      </w:pPr>
      <w:r>
        <w:br w:type="page"/>
      </w:r>
    </w:p>
    <w:p w14:paraId="1F482DCE" w14:textId="756BD75B" w:rsidR="000707E1" w:rsidRDefault="000707E1" w:rsidP="006E6643">
      <w:pPr>
        <w:pStyle w:val="Caption"/>
        <w:keepNext/>
      </w:pPr>
      <w:r>
        <w:lastRenderedPageBreak/>
        <w:t xml:space="preserve">Table </w:t>
      </w:r>
      <w:r>
        <w:fldChar w:fldCharType="begin"/>
      </w:r>
      <w:r>
        <w:instrText xml:space="preserve"> SEQ Table \* ARABIC </w:instrText>
      </w:r>
      <w:r>
        <w:fldChar w:fldCharType="separate"/>
      </w:r>
      <w:r w:rsidR="001D3DFB">
        <w:rPr>
          <w:noProof/>
        </w:rPr>
        <w:t>10</w:t>
      </w:r>
      <w:r>
        <w:rPr>
          <w:noProof/>
        </w:rPr>
        <w:fldChar w:fldCharType="end"/>
      </w:r>
      <w:r>
        <w:t xml:space="preserve">: </w:t>
      </w:r>
      <w:r w:rsidRPr="00C374C4">
        <w:t>Message Data Part for Control Messages</w:t>
      </w:r>
    </w:p>
    <w:tbl>
      <w:tblPr>
        <w:tblStyle w:val="ListTable2-Accent1"/>
        <w:tblW w:w="10065" w:type="dxa"/>
        <w:tblLook w:val="04A0" w:firstRow="1" w:lastRow="0" w:firstColumn="1" w:lastColumn="0" w:noHBand="0" w:noVBand="1"/>
      </w:tblPr>
      <w:tblGrid>
        <w:gridCol w:w="1578"/>
        <w:gridCol w:w="1628"/>
        <w:gridCol w:w="988"/>
        <w:gridCol w:w="4056"/>
        <w:gridCol w:w="1012"/>
        <w:gridCol w:w="803"/>
      </w:tblGrid>
      <w:tr w:rsidR="000707E1" w:rsidRPr="006E6643" w14:paraId="067C25A9" w14:textId="77777777" w:rsidTr="006E66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F11FC19" w14:textId="77777777" w:rsidR="000707E1" w:rsidRPr="006E6643" w:rsidRDefault="000707E1">
            <w:pPr>
              <w:rPr>
                <w:rFonts w:asciiTheme="minorHAnsi" w:hAnsiTheme="minorHAnsi" w:cstheme="minorHAnsi"/>
                <w:lang w:val="en-US"/>
              </w:rPr>
            </w:pPr>
            <w:r w:rsidRPr="006E6643">
              <w:rPr>
                <w:rFonts w:asciiTheme="minorHAnsi" w:hAnsiTheme="minorHAnsi" w:cstheme="minorHAnsi"/>
                <w:lang w:val="en-US"/>
              </w:rPr>
              <w:t>Field Name</w:t>
            </w:r>
          </w:p>
        </w:tc>
        <w:tc>
          <w:tcPr>
            <w:tcW w:w="0" w:type="auto"/>
          </w:tcPr>
          <w:p w14:paraId="600110C4" w14:textId="77777777" w:rsidR="000707E1" w:rsidRPr="006E6643" w:rsidRDefault="000707E1">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Start Position</w:t>
            </w:r>
          </w:p>
        </w:tc>
        <w:tc>
          <w:tcPr>
            <w:tcW w:w="0" w:type="auto"/>
          </w:tcPr>
          <w:p w14:paraId="23ED0632" w14:textId="77777777" w:rsidR="000707E1" w:rsidRPr="006E6643" w:rsidRDefault="000707E1">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Field Size</w:t>
            </w:r>
          </w:p>
        </w:tc>
        <w:tc>
          <w:tcPr>
            <w:tcW w:w="4056" w:type="dxa"/>
          </w:tcPr>
          <w:p w14:paraId="57138195" w14:textId="77777777" w:rsidR="000707E1" w:rsidRPr="006E6643" w:rsidRDefault="000707E1">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Description</w:t>
            </w:r>
          </w:p>
        </w:tc>
        <w:tc>
          <w:tcPr>
            <w:tcW w:w="0" w:type="auto"/>
          </w:tcPr>
          <w:p w14:paraId="225F0DAB" w14:textId="4F7C8BBC" w:rsidR="000707E1" w:rsidRPr="006E6643" w:rsidRDefault="000707E1">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Valid Type</w:t>
            </w:r>
          </w:p>
        </w:tc>
        <w:tc>
          <w:tcPr>
            <w:tcW w:w="784" w:type="dxa"/>
          </w:tcPr>
          <w:p w14:paraId="339C191C" w14:textId="77777777" w:rsidR="000707E1" w:rsidRPr="006E6643" w:rsidRDefault="000707E1">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Error Flag</w:t>
            </w:r>
          </w:p>
        </w:tc>
      </w:tr>
      <w:tr w:rsidR="000707E1" w:rsidRPr="006E6643" w14:paraId="6133514A" w14:textId="77777777" w:rsidTr="006E66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3BD79BE" w14:textId="77777777" w:rsidR="000707E1" w:rsidRPr="006E6643" w:rsidRDefault="000707E1">
            <w:pPr>
              <w:jc w:val="center"/>
              <w:rPr>
                <w:rFonts w:asciiTheme="minorHAnsi" w:hAnsiTheme="minorHAnsi" w:cstheme="minorHAnsi"/>
                <w:b w:val="0"/>
                <w:bCs w:val="0"/>
                <w:lang w:val="en-US"/>
              </w:rPr>
            </w:pPr>
            <w:r w:rsidRPr="006E6643">
              <w:rPr>
                <w:rFonts w:asciiTheme="minorHAnsi" w:hAnsiTheme="minorHAnsi" w:cstheme="minorHAnsi"/>
                <w:b w:val="0"/>
                <w:bCs w:val="0"/>
                <w:lang w:val="en-US"/>
              </w:rPr>
              <w:t>Name</w:t>
            </w:r>
          </w:p>
        </w:tc>
        <w:tc>
          <w:tcPr>
            <w:tcW w:w="0" w:type="auto"/>
          </w:tcPr>
          <w:p w14:paraId="76F45473" w14:textId="77777777" w:rsidR="000707E1" w:rsidRPr="006E6643" w:rsidRDefault="000707E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1</w:t>
            </w:r>
          </w:p>
        </w:tc>
        <w:tc>
          <w:tcPr>
            <w:tcW w:w="0" w:type="auto"/>
          </w:tcPr>
          <w:p w14:paraId="1658A53C" w14:textId="77777777" w:rsidR="000707E1" w:rsidRPr="006E6643" w:rsidRDefault="000707E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9</w:t>
            </w:r>
          </w:p>
        </w:tc>
        <w:tc>
          <w:tcPr>
            <w:tcW w:w="4056" w:type="dxa"/>
          </w:tcPr>
          <w:p w14:paraId="61C7A02C" w14:textId="77777777" w:rsidR="000707E1" w:rsidRPr="006E6643" w:rsidRDefault="000707E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Control Point Name (VERSON message only) or BM Unit Name</w:t>
            </w:r>
          </w:p>
        </w:tc>
        <w:tc>
          <w:tcPr>
            <w:tcW w:w="0" w:type="auto"/>
          </w:tcPr>
          <w:p w14:paraId="4258ACB9" w14:textId="77777777" w:rsidR="000707E1" w:rsidRPr="006E6643" w:rsidRDefault="000707E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All</w:t>
            </w:r>
          </w:p>
        </w:tc>
        <w:tc>
          <w:tcPr>
            <w:tcW w:w="784" w:type="dxa"/>
          </w:tcPr>
          <w:p w14:paraId="5EE70EE5" w14:textId="77777777" w:rsidR="000707E1" w:rsidRPr="006E6643" w:rsidRDefault="000707E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0707E1" w:rsidRPr="006E6643" w14:paraId="107F8F61" w14:textId="77777777" w:rsidTr="006E6643">
        <w:tc>
          <w:tcPr>
            <w:cnfStyle w:val="001000000000" w:firstRow="0" w:lastRow="0" w:firstColumn="1" w:lastColumn="0" w:oddVBand="0" w:evenVBand="0" w:oddHBand="0" w:evenHBand="0" w:firstRowFirstColumn="0" w:firstRowLastColumn="0" w:lastRowFirstColumn="0" w:lastRowLastColumn="0"/>
            <w:tcW w:w="0" w:type="auto"/>
          </w:tcPr>
          <w:p w14:paraId="08C26585" w14:textId="77777777" w:rsidR="000707E1" w:rsidRPr="006E6643" w:rsidRDefault="000707E1">
            <w:pPr>
              <w:jc w:val="center"/>
              <w:rPr>
                <w:rFonts w:asciiTheme="minorHAnsi" w:hAnsiTheme="minorHAnsi" w:cstheme="minorHAnsi"/>
                <w:b w:val="0"/>
                <w:bCs w:val="0"/>
                <w:lang w:val="en-US"/>
              </w:rPr>
            </w:pPr>
            <w:r w:rsidRPr="006E6643">
              <w:rPr>
                <w:rFonts w:asciiTheme="minorHAnsi" w:hAnsiTheme="minorHAnsi" w:cstheme="minorHAnsi"/>
                <w:b w:val="0"/>
                <w:bCs w:val="0"/>
                <w:lang w:val="en-US"/>
              </w:rPr>
              <w:t>Ref Number</w:t>
            </w:r>
          </w:p>
        </w:tc>
        <w:tc>
          <w:tcPr>
            <w:tcW w:w="0" w:type="auto"/>
          </w:tcPr>
          <w:p w14:paraId="24BD466E" w14:textId="77777777" w:rsidR="000707E1" w:rsidRPr="006E6643" w:rsidRDefault="000707E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11</w:t>
            </w:r>
          </w:p>
        </w:tc>
        <w:tc>
          <w:tcPr>
            <w:tcW w:w="0" w:type="auto"/>
          </w:tcPr>
          <w:p w14:paraId="0C43BCC3" w14:textId="77777777" w:rsidR="000707E1" w:rsidRPr="006E6643" w:rsidRDefault="000707E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10</w:t>
            </w:r>
          </w:p>
        </w:tc>
        <w:tc>
          <w:tcPr>
            <w:tcW w:w="4056" w:type="dxa"/>
          </w:tcPr>
          <w:p w14:paraId="1DAD2D4E" w14:textId="77777777" w:rsidR="000707E1" w:rsidRPr="006E6643" w:rsidRDefault="000707E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Message Reference Number</w:t>
            </w:r>
          </w:p>
        </w:tc>
        <w:tc>
          <w:tcPr>
            <w:tcW w:w="0" w:type="auto"/>
          </w:tcPr>
          <w:p w14:paraId="17AFC01C" w14:textId="77777777" w:rsidR="000707E1" w:rsidRPr="006E6643" w:rsidRDefault="000707E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All</w:t>
            </w:r>
          </w:p>
        </w:tc>
        <w:tc>
          <w:tcPr>
            <w:tcW w:w="784" w:type="dxa"/>
          </w:tcPr>
          <w:p w14:paraId="4C69C38B" w14:textId="77777777" w:rsidR="000707E1" w:rsidRPr="006E6643" w:rsidRDefault="000707E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0707E1" w:rsidRPr="006E6643" w14:paraId="3806950C" w14:textId="77777777" w:rsidTr="006E66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8AC3497" w14:textId="77777777" w:rsidR="000707E1" w:rsidRPr="006E6643" w:rsidRDefault="000707E1">
            <w:pPr>
              <w:rPr>
                <w:rFonts w:asciiTheme="minorHAnsi" w:hAnsiTheme="minorHAnsi" w:cstheme="minorHAnsi"/>
                <w:b w:val="0"/>
                <w:bCs w:val="0"/>
                <w:lang w:val="en-US"/>
              </w:rPr>
            </w:pPr>
            <w:r w:rsidRPr="006E6643">
              <w:rPr>
                <w:rFonts w:asciiTheme="minorHAnsi" w:hAnsiTheme="minorHAnsi" w:cstheme="minorHAnsi"/>
                <w:b w:val="0"/>
                <w:bCs w:val="0"/>
                <w:lang w:val="en-US"/>
              </w:rPr>
              <w:t>Log Time</w:t>
            </w:r>
          </w:p>
        </w:tc>
        <w:tc>
          <w:tcPr>
            <w:tcW w:w="0" w:type="auto"/>
          </w:tcPr>
          <w:p w14:paraId="516A28BF" w14:textId="77777777" w:rsidR="000707E1" w:rsidRPr="006E6643" w:rsidRDefault="000707E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22</w:t>
            </w:r>
          </w:p>
        </w:tc>
        <w:tc>
          <w:tcPr>
            <w:tcW w:w="0" w:type="auto"/>
          </w:tcPr>
          <w:p w14:paraId="70AA0173" w14:textId="77777777" w:rsidR="000707E1" w:rsidRPr="006E6643" w:rsidRDefault="000707E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17</w:t>
            </w:r>
          </w:p>
        </w:tc>
        <w:tc>
          <w:tcPr>
            <w:tcW w:w="4056" w:type="dxa"/>
          </w:tcPr>
          <w:p w14:paraId="45067F5B" w14:textId="78098D13" w:rsidR="000707E1" w:rsidRPr="006E6643" w:rsidRDefault="000707E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Time message logged by originating proces</w:t>
            </w:r>
            <w:r w:rsidR="00267493" w:rsidRPr="006E6643">
              <w:rPr>
                <w:rFonts w:asciiTheme="minorHAnsi" w:hAnsiTheme="minorHAnsi" w:cstheme="minorHAnsi"/>
              </w:rPr>
              <w:t>s</w:t>
            </w:r>
          </w:p>
        </w:tc>
        <w:tc>
          <w:tcPr>
            <w:tcW w:w="0" w:type="auto"/>
          </w:tcPr>
          <w:p w14:paraId="25509329" w14:textId="77777777" w:rsidR="000707E1" w:rsidRPr="006E6643" w:rsidRDefault="000707E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All</w:t>
            </w:r>
          </w:p>
        </w:tc>
        <w:tc>
          <w:tcPr>
            <w:tcW w:w="784" w:type="dxa"/>
          </w:tcPr>
          <w:p w14:paraId="1F2A6237" w14:textId="77777777" w:rsidR="000707E1" w:rsidRPr="006E6643" w:rsidRDefault="000707E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0707E1" w:rsidRPr="006E6643" w14:paraId="7D7CE666" w14:textId="77777777" w:rsidTr="006E6643">
        <w:tc>
          <w:tcPr>
            <w:cnfStyle w:val="001000000000" w:firstRow="0" w:lastRow="0" w:firstColumn="1" w:lastColumn="0" w:oddVBand="0" w:evenVBand="0" w:oddHBand="0" w:evenHBand="0" w:firstRowFirstColumn="0" w:firstRowLastColumn="0" w:lastRowFirstColumn="0" w:lastRowLastColumn="0"/>
            <w:tcW w:w="0" w:type="auto"/>
          </w:tcPr>
          <w:p w14:paraId="6F90C89F" w14:textId="77777777" w:rsidR="000707E1" w:rsidRPr="006E6643" w:rsidRDefault="000707E1">
            <w:pPr>
              <w:jc w:val="center"/>
              <w:rPr>
                <w:rFonts w:asciiTheme="minorHAnsi" w:hAnsiTheme="minorHAnsi" w:cstheme="minorHAnsi"/>
                <w:b w:val="0"/>
                <w:bCs w:val="0"/>
                <w:lang w:val="en-US"/>
              </w:rPr>
            </w:pPr>
            <w:r w:rsidRPr="006E6643">
              <w:rPr>
                <w:rFonts w:asciiTheme="minorHAnsi" w:hAnsiTheme="minorHAnsi" w:cstheme="minorHAnsi"/>
                <w:b w:val="0"/>
                <w:bCs w:val="0"/>
              </w:rPr>
              <w:t xml:space="preserve">Type </w:t>
            </w:r>
          </w:p>
        </w:tc>
        <w:tc>
          <w:tcPr>
            <w:tcW w:w="0" w:type="auto"/>
          </w:tcPr>
          <w:p w14:paraId="206D5EBF" w14:textId="77777777" w:rsidR="000707E1" w:rsidRPr="006E6643" w:rsidRDefault="000707E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 xml:space="preserve">40 </w:t>
            </w:r>
          </w:p>
        </w:tc>
        <w:tc>
          <w:tcPr>
            <w:tcW w:w="0" w:type="auto"/>
          </w:tcPr>
          <w:p w14:paraId="1ED876EB" w14:textId="77777777" w:rsidR="000707E1" w:rsidRPr="006E6643" w:rsidRDefault="000707E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 xml:space="preserve">6 </w:t>
            </w:r>
          </w:p>
        </w:tc>
        <w:tc>
          <w:tcPr>
            <w:tcW w:w="4056" w:type="dxa"/>
          </w:tcPr>
          <w:p w14:paraId="7156CB51" w14:textId="4041032D" w:rsidR="000707E1" w:rsidRPr="006E6643" w:rsidRDefault="000707E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 xml:space="preserve">Specifies the type of control message and the structure of the </w:t>
            </w:r>
            <w:proofErr w:type="gramStart"/>
            <w:r w:rsidRPr="006E6643">
              <w:rPr>
                <w:rFonts w:asciiTheme="minorHAnsi" w:hAnsiTheme="minorHAnsi" w:cstheme="minorHAnsi"/>
              </w:rPr>
              <w:t>type</w:t>
            </w:r>
            <w:proofErr w:type="gramEnd"/>
            <w:r w:rsidR="00F74431" w:rsidRPr="006E6643">
              <w:rPr>
                <w:rFonts w:asciiTheme="minorHAnsi" w:hAnsiTheme="minorHAnsi" w:cstheme="minorHAnsi"/>
              </w:rPr>
              <w:t xml:space="preserve"> </w:t>
            </w:r>
            <w:r w:rsidRPr="006E6643">
              <w:rPr>
                <w:rFonts w:asciiTheme="minorHAnsi" w:hAnsiTheme="minorHAnsi" w:cstheme="minorHAnsi"/>
              </w:rPr>
              <w:t xml:space="preserve">dependent message part. </w:t>
            </w:r>
          </w:p>
        </w:tc>
        <w:tc>
          <w:tcPr>
            <w:tcW w:w="0" w:type="auto"/>
          </w:tcPr>
          <w:p w14:paraId="29C2DA3D" w14:textId="77777777" w:rsidR="000707E1" w:rsidRPr="006E6643" w:rsidRDefault="000707E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N</w:t>
            </w:r>
          </w:p>
        </w:tc>
        <w:tc>
          <w:tcPr>
            <w:tcW w:w="784" w:type="dxa"/>
          </w:tcPr>
          <w:p w14:paraId="333B1AB8" w14:textId="77777777" w:rsidR="000707E1" w:rsidRPr="006E6643" w:rsidRDefault="000707E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0707E1" w:rsidRPr="006E6643" w14:paraId="47AF2B36" w14:textId="77777777" w:rsidTr="006E66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B9FC3ED" w14:textId="77777777" w:rsidR="000707E1" w:rsidRPr="006E6643" w:rsidRDefault="000707E1">
            <w:pPr>
              <w:jc w:val="center"/>
              <w:rPr>
                <w:rFonts w:asciiTheme="minorHAnsi" w:hAnsiTheme="minorHAnsi" w:cstheme="minorHAnsi"/>
                <w:b w:val="0"/>
                <w:bCs w:val="0"/>
                <w:lang w:val="en-US"/>
              </w:rPr>
            </w:pPr>
            <w:r w:rsidRPr="006E6643">
              <w:rPr>
                <w:rFonts w:asciiTheme="minorHAnsi" w:hAnsiTheme="minorHAnsi" w:cstheme="minorHAnsi"/>
                <w:b w:val="0"/>
                <w:bCs w:val="0"/>
              </w:rPr>
              <w:t>Type dependant</w:t>
            </w:r>
          </w:p>
        </w:tc>
        <w:tc>
          <w:tcPr>
            <w:tcW w:w="0" w:type="auto"/>
          </w:tcPr>
          <w:p w14:paraId="7B2C3216" w14:textId="77777777" w:rsidR="000707E1" w:rsidRPr="006E6643" w:rsidRDefault="000707E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c>
          <w:tcPr>
            <w:tcW w:w="0" w:type="auto"/>
          </w:tcPr>
          <w:p w14:paraId="698A71C6" w14:textId="77777777" w:rsidR="000707E1" w:rsidRPr="006E6643" w:rsidRDefault="000707E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c>
          <w:tcPr>
            <w:tcW w:w="4056" w:type="dxa"/>
          </w:tcPr>
          <w:tbl>
            <w:tblPr>
              <w:tblStyle w:val="ListTable1Light-Accent5"/>
              <w:tblW w:w="0" w:type="auto"/>
              <w:tblLook w:val="04A0" w:firstRow="1" w:lastRow="0" w:firstColumn="1" w:lastColumn="0" w:noHBand="0" w:noVBand="1"/>
            </w:tblPr>
            <w:tblGrid>
              <w:gridCol w:w="1181"/>
              <w:gridCol w:w="2659"/>
            </w:tblGrid>
            <w:tr w:rsidR="000707E1" w:rsidRPr="006E6643" w14:paraId="12D81EC4"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0" w:type="dxa"/>
                </w:tcPr>
                <w:p w14:paraId="7F3B9576" w14:textId="77777777" w:rsidR="000707E1" w:rsidRPr="006E6643" w:rsidRDefault="000707E1">
                  <w:pPr>
                    <w:rPr>
                      <w:rFonts w:cstheme="minorHAnsi"/>
                      <w:b w:val="0"/>
                      <w:bCs w:val="0"/>
                      <w:color w:val="3F0731"/>
                      <w:lang w:val="en-US"/>
                    </w:rPr>
                  </w:pPr>
                  <w:r w:rsidRPr="006E6643">
                    <w:rPr>
                      <w:rFonts w:cstheme="minorHAnsi"/>
                      <w:b w:val="0"/>
                      <w:bCs w:val="0"/>
                      <w:color w:val="3F0731"/>
                      <w:lang w:val="en-US"/>
                    </w:rPr>
                    <w:t>Type</w:t>
                  </w:r>
                </w:p>
              </w:tc>
              <w:tc>
                <w:tcPr>
                  <w:tcW w:w="3224" w:type="dxa"/>
                </w:tcPr>
                <w:p w14:paraId="2BE1DC96" w14:textId="77777777" w:rsidR="000707E1" w:rsidRPr="006E6643" w:rsidRDefault="000707E1">
                  <w:pPr>
                    <w:cnfStyle w:val="100000000000" w:firstRow="1" w:lastRow="0" w:firstColumn="0" w:lastColumn="0" w:oddVBand="0" w:evenVBand="0" w:oddHBand="0" w:evenHBand="0" w:firstRowFirstColumn="0" w:firstRowLastColumn="0" w:lastRowFirstColumn="0" w:lastRowLastColumn="0"/>
                    <w:rPr>
                      <w:rFonts w:cstheme="minorHAnsi"/>
                      <w:b w:val="0"/>
                      <w:bCs w:val="0"/>
                      <w:color w:val="3F0731"/>
                      <w:lang w:val="en-US"/>
                    </w:rPr>
                  </w:pPr>
                  <w:r w:rsidRPr="006E6643">
                    <w:rPr>
                      <w:rFonts w:cstheme="minorHAnsi"/>
                      <w:b w:val="0"/>
                      <w:bCs w:val="0"/>
                      <w:color w:val="3F0731"/>
                      <w:lang w:val="en-US"/>
                    </w:rPr>
                    <w:t>Details</w:t>
                  </w:r>
                </w:p>
              </w:tc>
            </w:tr>
            <w:tr w:rsidR="000707E1" w:rsidRPr="006E6643" w14:paraId="632B8A6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0" w:type="dxa"/>
                  <w:shd w:val="clear" w:color="auto" w:fill="FFFFFF" w:themeFill="background1"/>
                </w:tcPr>
                <w:p w14:paraId="0821087E" w14:textId="77777777" w:rsidR="000707E1" w:rsidRPr="006E6643" w:rsidRDefault="000707E1">
                  <w:pPr>
                    <w:rPr>
                      <w:rFonts w:cstheme="minorHAnsi"/>
                      <w:b w:val="0"/>
                      <w:bCs w:val="0"/>
                      <w:color w:val="3F0731"/>
                      <w:lang w:val="en-US"/>
                    </w:rPr>
                  </w:pPr>
                  <w:r w:rsidRPr="006E6643">
                    <w:rPr>
                      <w:rFonts w:cstheme="minorHAnsi"/>
                      <w:b w:val="0"/>
                      <w:bCs w:val="0"/>
                      <w:color w:val="3F0731"/>
                      <w:lang w:val="en-US"/>
                    </w:rPr>
                    <w:t>Version</w:t>
                  </w:r>
                </w:p>
              </w:tc>
              <w:tc>
                <w:tcPr>
                  <w:tcW w:w="3224" w:type="dxa"/>
                  <w:shd w:val="clear" w:color="auto" w:fill="FFFFFF" w:themeFill="background1"/>
                </w:tcPr>
                <w:p w14:paraId="764F8198" w14:textId="77777777" w:rsidR="000707E1" w:rsidRPr="006E6643" w:rsidRDefault="000707E1">
                  <w:pPr>
                    <w:cnfStyle w:val="000000100000" w:firstRow="0" w:lastRow="0" w:firstColumn="0" w:lastColumn="0" w:oddVBand="0" w:evenVBand="0" w:oddHBand="1" w:evenHBand="0" w:firstRowFirstColumn="0" w:firstRowLastColumn="0" w:lastRowFirstColumn="0" w:lastRowLastColumn="0"/>
                    <w:rPr>
                      <w:rFonts w:cstheme="minorHAnsi"/>
                      <w:color w:val="3F0731"/>
                      <w:lang w:val="en-US"/>
                    </w:rPr>
                  </w:pPr>
                  <w:r w:rsidRPr="006E6643">
                    <w:rPr>
                      <w:rFonts w:cstheme="minorHAnsi"/>
                      <w:color w:val="3F0731"/>
                      <w:lang w:val="en-US"/>
                    </w:rPr>
                    <w:t>See Table 12</w:t>
                  </w:r>
                </w:p>
              </w:tc>
            </w:tr>
            <w:tr w:rsidR="000707E1" w:rsidRPr="006E6643" w14:paraId="7B0F1B59" w14:textId="77777777">
              <w:tc>
                <w:tcPr>
                  <w:cnfStyle w:val="001000000000" w:firstRow="0" w:lastRow="0" w:firstColumn="1" w:lastColumn="0" w:oddVBand="0" w:evenVBand="0" w:oddHBand="0" w:evenHBand="0" w:firstRowFirstColumn="0" w:firstRowLastColumn="0" w:lastRowFirstColumn="0" w:lastRowLastColumn="0"/>
                  <w:tcW w:w="880" w:type="dxa"/>
                </w:tcPr>
                <w:p w14:paraId="186A21C9" w14:textId="77777777" w:rsidR="000707E1" w:rsidRPr="006E6643" w:rsidRDefault="000707E1">
                  <w:pPr>
                    <w:rPr>
                      <w:rFonts w:cstheme="minorHAnsi"/>
                      <w:b w:val="0"/>
                      <w:bCs w:val="0"/>
                      <w:color w:val="3F0731"/>
                      <w:lang w:val="en-US"/>
                    </w:rPr>
                  </w:pPr>
                  <w:r w:rsidRPr="006E6643">
                    <w:rPr>
                      <w:rFonts w:cstheme="minorHAnsi"/>
                      <w:b w:val="0"/>
                      <w:bCs w:val="0"/>
                      <w:color w:val="3F0731"/>
                      <w:lang w:val="en-US"/>
                    </w:rPr>
                    <w:t>Select</w:t>
                  </w:r>
                </w:p>
              </w:tc>
              <w:tc>
                <w:tcPr>
                  <w:tcW w:w="3224" w:type="dxa"/>
                </w:tcPr>
                <w:p w14:paraId="3A9ED99C" w14:textId="4AAFBCCA" w:rsidR="000707E1" w:rsidRPr="006E6643" w:rsidRDefault="000707E1">
                  <w:pPr>
                    <w:cnfStyle w:val="000000000000" w:firstRow="0" w:lastRow="0" w:firstColumn="0" w:lastColumn="0" w:oddVBand="0" w:evenVBand="0" w:oddHBand="0" w:evenHBand="0" w:firstRowFirstColumn="0" w:firstRowLastColumn="0" w:lastRowFirstColumn="0" w:lastRowLastColumn="0"/>
                    <w:rPr>
                      <w:rFonts w:cstheme="minorHAnsi"/>
                      <w:color w:val="3F0731"/>
                      <w:lang w:val="en-US"/>
                    </w:rPr>
                  </w:pPr>
                  <w:r w:rsidRPr="006E6643">
                    <w:rPr>
                      <w:rFonts w:cstheme="minorHAnsi"/>
                      <w:color w:val="3F0731"/>
                    </w:rPr>
                    <w:t xml:space="preserve">The Control Point is selected by </w:t>
                  </w:r>
                  <w:r w:rsidR="00C34344" w:rsidRPr="006E6643">
                    <w:rPr>
                      <w:rFonts w:cstheme="minorHAnsi"/>
                      <w:color w:val="3F0731"/>
                    </w:rPr>
                    <w:t>N</w:t>
                  </w:r>
                  <w:r w:rsidR="00C07A87" w:rsidRPr="006E6643">
                    <w:rPr>
                      <w:rFonts w:cstheme="minorHAnsi"/>
                      <w:color w:val="3F0731"/>
                    </w:rPr>
                    <w:t>GC</w:t>
                  </w:r>
                  <w:r w:rsidRPr="006E6643">
                    <w:rPr>
                      <w:rFonts w:cstheme="minorHAnsi"/>
                      <w:color w:val="3F0731"/>
                    </w:rPr>
                    <w:t xml:space="preserve"> for EDL.</w:t>
                  </w:r>
                </w:p>
              </w:tc>
            </w:tr>
            <w:tr w:rsidR="000707E1" w:rsidRPr="006E6643" w14:paraId="77A9613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0" w:type="dxa"/>
                  <w:shd w:val="clear" w:color="auto" w:fill="FFFFFF" w:themeFill="background1"/>
                </w:tcPr>
                <w:p w14:paraId="0D9911D5" w14:textId="77777777" w:rsidR="000707E1" w:rsidRPr="006E6643" w:rsidRDefault="000707E1">
                  <w:pPr>
                    <w:rPr>
                      <w:rFonts w:cstheme="minorHAnsi"/>
                      <w:b w:val="0"/>
                      <w:bCs w:val="0"/>
                      <w:color w:val="3F0731"/>
                      <w:lang w:val="en-US"/>
                    </w:rPr>
                  </w:pPr>
                  <w:r w:rsidRPr="006E6643">
                    <w:rPr>
                      <w:rFonts w:cstheme="minorHAnsi"/>
                      <w:b w:val="0"/>
                      <w:bCs w:val="0"/>
                      <w:color w:val="3F0731"/>
                    </w:rPr>
                    <w:t>DESEL</w:t>
                  </w:r>
                </w:p>
              </w:tc>
              <w:tc>
                <w:tcPr>
                  <w:tcW w:w="3224" w:type="dxa"/>
                  <w:shd w:val="clear" w:color="auto" w:fill="FFFFFF" w:themeFill="background1"/>
                </w:tcPr>
                <w:p w14:paraId="444DCC74" w14:textId="73712806" w:rsidR="000707E1" w:rsidRPr="006E6643" w:rsidRDefault="000707E1">
                  <w:pPr>
                    <w:cnfStyle w:val="000000100000" w:firstRow="0" w:lastRow="0" w:firstColumn="0" w:lastColumn="0" w:oddVBand="0" w:evenVBand="0" w:oddHBand="1" w:evenHBand="0" w:firstRowFirstColumn="0" w:firstRowLastColumn="0" w:lastRowFirstColumn="0" w:lastRowLastColumn="0"/>
                    <w:rPr>
                      <w:rFonts w:cstheme="minorHAnsi"/>
                      <w:color w:val="3F0731"/>
                      <w:lang w:val="en-US"/>
                    </w:rPr>
                  </w:pPr>
                  <w:r w:rsidRPr="006E6643">
                    <w:rPr>
                      <w:rFonts w:cstheme="minorHAnsi"/>
                      <w:color w:val="3F0731"/>
                    </w:rPr>
                    <w:t xml:space="preserve">The Control Point is de-selected by </w:t>
                  </w:r>
                  <w:r w:rsidR="00C34344" w:rsidRPr="006E6643">
                    <w:rPr>
                      <w:rFonts w:cstheme="minorHAnsi"/>
                      <w:color w:val="3F0731"/>
                    </w:rPr>
                    <w:t>N</w:t>
                  </w:r>
                  <w:r w:rsidR="00A825F0" w:rsidRPr="006E6643">
                    <w:rPr>
                      <w:rFonts w:cstheme="minorHAnsi"/>
                      <w:color w:val="3F0731"/>
                    </w:rPr>
                    <w:t>GC</w:t>
                  </w:r>
                  <w:r w:rsidRPr="006E6643">
                    <w:rPr>
                      <w:rFonts w:cstheme="minorHAnsi"/>
                      <w:color w:val="3F0731"/>
                    </w:rPr>
                    <w:t xml:space="preserve"> for EDL</w:t>
                  </w:r>
                </w:p>
              </w:tc>
            </w:tr>
            <w:tr w:rsidR="000707E1" w:rsidRPr="006E6643" w14:paraId="56C67450" w14:textId="77777777">
              <w:tc>
                <w:tcPr>
                  <w:cnfStyle w:val="001000000000" w:firstRow="0" w:lastRow="0" w:firstColumn="1" w:lastColumn="0" w:oddVBand="0" w:evenVBand="0" w:oddHBand="0" w:evenHBand="0" w:firstRowFirstColumn="0" w:firstRowLastColumn="0" w:lastRowFirstColumn="0" w:lastRowLastColumn="0"/>
                  <w:tcW w:w="880" w:type="dxa"/>
                </w:tcPr>
                <w:p w14:paraId="380299F3" w14:textId="77777777" w:rsidR="000707E1" w:rsidRPr="006E6643" w:rsidRDefault="000707E1">
                  <w:pPr>
                    <w:rPr>
                      <w:rFonts w:cstheme="minorHAnsi"/>
                      <w:b w:val="0"/>
                      <w:bCs w:val="0"/>
                      <w:color w:val="3F0731"/>
                      <w:lang w:val="en-US"/>
                    </w:rPr>
                  </w:pPr>
                  <w:r w:rsidRPr="006E6643">
                    <w:rPr>
                      <w:rFonts w:cstheme="minorHAnsi"/>
                      <w:b w:val="0"/>
                      <w:bCs w:val="0"/>
                      <w:color w:val="3F0731"/>
                    </w:rPr>
                    <w:t>PATH</w:t>
                  </w:r>
                </w:p>
              </w:tc>
              <w:tc>
                <w:tcPr>
                  <w:tcW w:w="3224" w:type="dxa"/>
                </w:tcPr>
                <w:p w14:paraId="56D8D093" w14:textId="77777777" w:rsidR="000707E1" w:rsidRPr="006E6643" w:rsidRDefault="000707E1">
                  <w:pPr>
                    <w:cnfStyle w:val="000000000000" w:firstRow="0" w:lastRow="0" w:firstColumn="0" w:lastColumn="0" w:oddVBand="0" w:evenVBand="0" w:oddHBand="0" w:evenHBand="0" w:firstRowFirstColumn="0" w:firstRowLastColumn="0" w:lastRowFirstColumn="0" w:lastRowLastColumn="0"/>
                    <w:rPr>
                      <w:rFonts w:cstheme="minorHAnsi"/>
                      <w:color w:val="3F0731"/>
                      <w:lang w:val="en-US"/>
                    </w:rPr>
                  </w:pPr>
                  <w:r w:rsidRPr="006E6643">
                    <w:rPr>
                      <w:rFonts w:cstheme="minorHAnsi"/>
                      <w:color w:val="3F0731"/>
                    </w:rPr>
                    <w:t>There is a path from the Control Point Communication Layer to the BM Unit operator.</w:t>
                  </w:r>
                </w:p>
              </w:tc>
            </w:tr>
            <w:tr w:rsidR="000707E1" w:rsidRPr="006E6643" w14:paraId="55D8BA2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0" w:type="dxa"/>
                  <w:shd w:val="clear" w:color="auto" w:fill="FFFFFF" w:themeFill="background1"/>
                </w:tcPr>
                <w:p w14:paraId="166903E5" w14:textId="77777777" w:rsidR="000707E1" w:rsidRPr="006E6643" w:rsidRDefault="000707E1">
                  <w:pPr>
                    <w:rPr>
                      <w:rFonts w:cstheme="minorHAnsi"/>
                      <w:b w:val="0"/>
                      <w:bCs w:val="0"/>
                      <w:color w:val="3F0731"/>
                      <w:lang w:val="en-US"/>
                    </w:rPr>
                  </w:pPr>
                  <w:r w:rsidRPr="006E6643">
                    <w:rPr>
                      <w:rFonts w:cstheme="minorHAnsi"/>
                      <w:b w:val="0"/>
                      <w:bCs w:val="0"/>
                      <w:color w:val="3F0731"/>
                    </w:rPr>
                    <w:t>NOPATH</w:t>
                  </w:r>
                </w:p>
              </w:tc>
              <w:tc>
                <w:tcPr>
                  <w:tcW w:w="3224" w:type="dxa"/>
                  <w:shd w:val="clear" w:color="auto" w:fill="FFFFFF" w:themeFill="background1"/>
                </w:tcPr>
                <w:p w14:paraId="55C73212" w14:textId="77777777" w:rsidR="000707E1" w:rsidRPr="006E6643" w:rsidRDefault="000707E1">
                  <w:pPr>
                    <w:cnfStyle w:val="000000100000" w:firstRow="0" w:lastRow="0" w:firstColumn="0" w:lastColumn="0" w:oddVBand="0" w:evenVBand="0" w:oddHBand="1" w:evenHBand="0" w:firstRowFirstColumn="0" w:firstRowLastColumn="0" w:lastRowFirstColumn="0" w:lastRowLastColumn="0"/>
                    <w:rPr>
                      <w:rFonts w:cstheme="minorHAnsi"/>
                      <w:color w:val="3F0731"/>
                      <w:lang w:val="en-US"/>
                    </w:rPr>
                  </w:pPr>
                  <w:r w:rsidRPr="006E6643">
                    <w:rPr>
                      <w:rFonts w:cstheme="minorHAnsi"/>
                      <w:color w:val="3F0731"/>
                    </w:rPr>
                    <w:t>There is NO path from the station Communication Layer to the BM Unit operator</w:t>
                  </w:r>
                </w:p>
              </w:tc>
            </w:tr>
          </w:tbl>
          <w:p w14:paraId="76693271" w14:textId="77777777" w:rsidR="000707E1" w:rsidRPr="006E6643" w:rsidRDefault="000707E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c>
          <w:tcPr>
            <w:tcW w:w="0" w:type="auto"/>
          </w:tcPr>
          <w:p w14:paraId="3CC10A91" w14:textId="77777777" w:rsidR="000707E1" w:rsidRPr="006E6643" w:rsidRDefault="000707E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c>
          <w:tcPr>
            <w:tcW w:w="784" w:type="dxa"/>
          </w:tcPr>
          <w:p w14:paraId="54BF3DB5" w14:textId="77777777" w:rsidR="000707E1" w:rsidRPr="006E6643" w:rsidRDefault="000707E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0707E1" w:rsidRPr="006E6643" w14:paraId="230879FB" w14:textId="77777777" w:rsidTr="006E6643">
        <w:tc>
          <w:tcPr>
            <w:cnfStyle w:val="001000000000" w:firstRow="0" w:lastRow="0" w:firstColumn="1" w:lastColumn="0" w:oddVBand="0" w:evenVBand="0" w:oddHBand="0" w:evenHBand="0" w:firstRowFirstColumn="0" w:firstRowLastColumn="0" w:lastRowFirstColumn="0" w:lastRowLastColumn="0"/>
            <w:tcW w:w="0" w:type="auto"/>
          </w:tcPr>
          <w:p w14:paraId="26198405" w14:textId="77777777" w:rsidR="000707E1" w:rsidRPr="006E6643" w:rsidRDefault="000707E1">
            <w:pPr>
              <w:rPr>
                <w:rFonts w:asciiTheme="minorHAnsi" w:hAnsiTheme="minorHAnsi" w:cstheme="minorHAnsi"/>
                <w:b w:val="0"/>
                <w:bCs w:val="0"/>
                <w:lang w:val="en-US"/>
              </w:rPr>
            </w:pPr>
            <w:r w:rsidRPr="006E6643">
              <w:rPr>
                <w:rFonts w:asciiTheme="minorHAnsi" w:hAnsiTheme="minorHAnsi" w:cstheme="minorHAnsi"/>
                <w:b w:val="0"/>
                <w:bCs w:val="0"/>
                <w:lang w:val="en-US"/>
              </w:rPr>
              <w:t>Error Code</w:t>
            </w:r>
          </w:p>
        </w:tc>
        <w:tc>
          <w:tcPr>
            <w:tcW w:w="0" w:type="auto"/>
          </w:tcPr>
          <w:p w14:paraId="3BEA7FA5" w14:textId="77777777" w:rsidR="000707E1" w:rsidRPr="006E6643" w:rsidRDefault="000707E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40, 47 or 52</w:t>
            </w:r>
          </w:p>
        </w:tc>
        <w:tc>
          <w:tcPr>
            <w:tcW w:w="0" w:type="auto"/>
          </w:tcPr>
          <w:p w14:paraId="2E2FAFE3" w14:textId="77777777" w:rsidR="000707E1" w:rsidRPr="006E6643" w:rsidRDefault="000707E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4</w:t>
            </w:r>
          </w:p>
        </w:tc>
        <w:tc>
          <w:tcPr>
            <w:tcW w:w="4056" w:type="dxa"/>
          </w:tcPr>
          <w:p w14:paraId="767B7439" w14:textId="77777777" w:rsidR="000707E1" w:rsidRPr="006E6643" w:rsidRDefault="000707E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See Table 11 for meaning</w:t>
            </w:r>
          </w:p>
        </w:tc>
        <w:tc>
          <w:tcPr>
            <w:tcW w:w="0" w:type="auto"/>
          </w:tcPr>
          <w:p w14:paraId="7926A9F6" w14:textId="77777777" w:rsidR="000707E1" w:rsidRPr="006E6643" w:rsidRDefault="000707E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Any</w:t>
            </w:r>
          </w:p>
        </w:tc>
        <w:tc>
          <w:tcPr>
            <w:tcW w:w="784" w:type="dxa"/>
          </w:tcPr>
          <w:p w14:paraId="5B533AED" w14:textId="77777777" w:rsidR="000707E1" w:rsidRPr="006E6643" w:rsidRDefault="000707E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E</w:t>
            </w:r>
          </w:p>
        </w:tc>
      </w:tr>
      <w:tr w:rsidR="000707E1" w:rsidRPr="006E6643" w14:paraId="0CF99033" w14:textId="77777777" w:rsidTr="006E66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73C4A88" w14:textId="77777777" w:rsidR="000707E1" w:rsidRPr="006E6643" w:rsidRDefault="000707E1">
            <w:pPr>
              <w:rPr>
                <w:rFonts w:asciiTheme="minorHAnsi" w:hAnsiTheme="minorHAnsi" w:cstheme="minorHAnsi"/>
                <w:b w:val="0"/>
                <w:bCs w:val="0"/>
                <w:lang w:val="en-US"/>
              </w:rPr>
            </w:pPr>
            <w:r w:rsidRPr="006E6643">
              <w:rPr>
                <w:rFonts w:asciiTheme="minorHAnsi" w:hAnsiTheme="minorHAnsi" w:cstheme="minorHAnsi"/>
                <w:b w:val="0"/>
                <w:bCs w:val="0"/>
                <w:lang w:val="en-US"/>
              </w:rPr>
              <w:t>Terminator</w:t>
            </w:r>
          </w:p>
        </w:tc>
        <w:tc>
          <w:tcPr>
            <w:tcW w:w="0" w:type="auto"/>
          </w:tcPr>
          <w:p w14:paraId="7F040DA8" w14:textId="77777777" w:rsidR="000707E1" w:rsidRPr="006E6643" w:rsidRDefault="000707E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44, 39, 46, 51, or 56</w:t>
            </w:r>
          </w:p>
        </w:tc>
        <w:tc>
          <w:tcPr>
            <w:tcW w:w="0" w:type="auto"/>
          </w:tcPr>
          <w:p w14:paraId="598CE675" w14:textId="77777777" w:rsidR="000707E1" w:rsidRPr="006E6643" w:rsidRDefault="000707E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1</w:t>
            </w:r>
          </w:p>
        </w:tc>
        <w:tc>
          <w:tcPr>
            <w:tcW w:w="4056" w:type="dxa"/>
          </w:tcPr>
          <w:p w14:paraId="0D71FD3C" w14:textId="77777777" w:rsidR="000707E1" w:rsidRPr="006E6643" w:rsidRDefault="000707E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rPr>
              <w:t>Part terminator character "^"</w:t>
            </w:r>
          </w:p>
        </w:tc>
        <w:tc>
          <w:tcPr>
            <w:tcW w:w="0" w:type="auto"/>
          </w:tcPr>
          <w:p w14:paraId="690C9B65" w14:textId="77777777" w:rsidR="000707E1" w:rsidRPr="006E6643" w:rsidRDefault="000707E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E6643">
              <w:rPr>
                <w:rFonts w:asciiTheme="minorHAnsi" w:hAnsiTheme="minorHAnsi" w:cstheme="minorHAnsi"/>
                <w:lang w:val="en-US"/>
              </w:rPr>
              <w:t>All</w:t>
            </w:r>
          </w:p>
        </w:tc>
        <w:tc>
          <w:tcPr>
            <w:tcW w:w="784" w:type="dxa"/>
          </w:tcPr>
          <w:p w14:paraId="23B25F2A" w14:textId="77777777" w:rsidR="000707E1" w:rsidRPr="006E6643" w:rsidRDefault="000707E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bl>
    <w:p w14:paraId="704F42A2" w14:textId="77777777" w:rsidR="00D8015D" w:rsidRDefault="00D8015D" w:rsidP="006E6643">
      <w:pPr>
        <w:jc w:val="both"/>
      </w:pPr>
    </w:p>
    <w:p w14:paraId="3D2AB350" w14:textId="0C32D0CD" w:rsidR="00D8015D" w:rsidRPr="006D4AA3" w:rsidRDefault="000707E1" w:rsidP="006D4AA3">
      <w:pPr>
        <w:jc w:val="both"/>
      </w:pPr>
      <w:r>
        <w:lastRenderedPageBreak/>
        <w:t xml:space="preserve">Dispatch Instructions to an individual BM Unit via EDL will only take place once a PATH message from the control point, and a SELECT message from </w:t>
      </w:r>
      <w:r w:rsidR="00C34344">
        <w:t>NESO</w:t>
      </w:r>
      <w:r>
        <w:t xml:space="preserve"> have been sent. All other states will result in Instructions being issued by voice telephone.</w:t>
      </w:r>
      <w:r w:rsidR="00D8015D">
        <w:br w:type="page"/>
      </w:r>
    </w:p>
    <w:p w14:paraId="3B61BB4A" w14:textId="7F716B34" w:rsidR="00485924" w:rsidRDefault="00485924" w:rsidP="006E6643">
      <w:pPr>
        <w:pStyle w:val="Caption"/>
        <w:keepNext/>
      </w:pPr>
      <w:r>
        <w:lastRenderedPageBreak/>
        <w:t xml:space="preserve">Table </w:t>
      </w:r>
      <w:r>
        <w:fldChar w:fldCharType="begin"/>
      </w:r>
      <w:r>
        <w:instrText xml:space="preserve"> SEQ Table \* ARABIC </w:instrText>
      </w:r>
      <w:r>
        <w:fldChar w:fldCharType="separate"/>
      </w:r>
      <w:r w:rsidR="001D3DFB">
        <w:rPr>
          <w:noProof/>
        </w:rPr>
        <w:t>11</w:t>
      </w:r>
      <w:r>
        <w:rPr>
          <w:noProof/>
        </w:rPr>
        <w:fldChar w:fldCharType="end"/>
      </w:r>
      <w:r>
        <w:t>: Control Error Messages</w:t>
      </w:r>
    </w:p>
    <w:tbl>
      <w:tblPr>
        <w:tblStyle w:val="ListTable2-Accent1"/>
        <w:tblW w:w="9781" w:type="dxa"/>
        <w:tblLook w:val="04A0" w:firstRow="1" w:lastRow="0" w:firstColumn="1" w:lastColumn="0" w:noHBand="0" w:noVBand="1"/>
      </w:tblPr>
      <w:tblGrid>
        <w:gridCol w:w="1701"/>
        <w:gridCol w:w="8080"/>
      </w:tblGrid>
      <w:tr w:rsidR="00501D97" w:rsidRPr="00FD7E1B" w14:paraId="33C22567" w14:textId="77777777" w:rsidTr="00D801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5E4996CC" w14:textId="77777777" w:rsidR="00501D97" w:rsidRPr="00FD7E1B" w:rsidRDefault="00501D97">
            <w:pPr>
              <w:rPr>
                <w:lang w:val="en-US"/>
              </w:rPr>
            </w:pPr>
            <w:r w:rsidRPr="00FD7E1B">
              <w:t xml:space="preserve">Error </w:t>
            </w:r>
            <w:r w:rsidRPr="005B19A5">
              <w:t>Code</w:t>
            </w:r>
          </w:p>
        </w:tc>
        <w:tc>
          <w:tcPr>
            <w:tcW w:w="8080" w:type="dxa"/>
          </w:tcPr>
          <w:p w14:paraId="482AF9E8" w14:textId="77777777" w:rsidR="00501D97" w:rsidRPr="00FD7E1B" w:rsidRDefault="00501D97">
            <w:pPr>
              <w:cnfStyle w:val="100000000000" w:firstRow="1" w:lastRow="0" w:firstColumn="0" w:lastColumn="0" w:oddVBand="0" w:evenVBand="0" w:oddHBand="0" w:evenHBand="0" w:firstRowFirstColumn="0" w:firstRowLastColumn="0" w:lastRowFirstColumn="0" w:lastRowLastColumn="0"/>
              <w:rPr>
                <w:lang w:val="en-US"/>
              </w:rPr>
            </w:pPr>
            <w:r w:rsidRPr="005B19A5">
              <w:rPr>
                <w:lang w:val="en-US"/>
              </w:rPr>
              <w:t>Description</w:t>
            </w:r>
          </w:p>
        </w:tc>
      </w:tr>
      <w:tr w:rsidR="00501D97" w:rsidRPr="00FD7E1B" w14:paraId="196F0757" w14:textId="77777777" w:rsidTr="00D801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F0DFBFF" w14:textId="77777777" w:rsidR="00501D97" w:rsidRPr="00FD7E1B" w:rsidRDefault="00501D97">
            <w:pPr>
              <w:rPr>
                <w:b w:val="0"/>
                <w:bCs w:val="0"/>
                <w:color w:val="auto"/>
                <w:lang w:val="en-US"/>
              </w:rPr>
            </w:pPr>
            <w:r>
              <w:rPr>
                <w:b w:val="0"/>
                <w:bCs w:val="0"/>
                <w:color w:val="auto"/>
                <w:lang w:val="en-US"/>
              </w:rPr>
              <w:t>C001</w:t>
            </w:r>
          </w:p>
        </w:tc>
        <w:tc>
          <w:tcPr>
            <w:tcW w:w="8080" w:type="dxa"/>
            <w:shd w:val="clear" w:color="auto" w:fill="F6AFE4"/>
          </w:tcPr>
          <w:p w14:paraId="4689397B" w14:textId="7227B8C2" w:rsidR="00501D97" w:rsidRPr="00FD7E1B" w:rsidRDefault="00501D97">
            <w:pPr>
              <w:cnfStyle w:val="000000100000" w:firstRow="0" w:lastRow="0" w:firstColumn="0" w:lastColumn="0" w:oddVBand="0" w:evenVBand="0" w:oddHBand="1" w:evenHBand="0" w:firstRowFirstColumn="0" w:firstRowLastColumn="0" w:lastRowFirstColumn="0" w:lastRowLastColumn="0"/>
              <w:rPr>
                <w:color w:val="auto"/>
                <w:lang w:val="en-US"/>
              </w:rPr>
            </w:pPr>
            <w:r>
              <w:t>Invalid Control Point/BM Unit ID</w:t>
            </w:r>
          </w:p>
        </w:tc>
      </w:tr>
      <w:tr w:rsidR="00501D97" w:rsidRPr="00FD7E1B" w14:paraId="582A041E" w14:textId="77777777" w:rsidTr="00D8015D">
        <w:tc>
          <w:tcPr>
            <w:cnfStyle w:val="001000000000" w:firstRow="0" w:lastRow="0" w:firstColumn="1" w:lastColumn="0" w:oddVBand="0" w:evenVBand="0" w:oddHBand="0" w:evenHBand="0" w:firstRowFirstColumn="0" w:firstRowLastColumn="0" w:lastRowFirstColumn="0" w:lastRowLastColumn="0"/>
            <w:tcW w:w="1701" w:type="dxa"/>
          </w:tcPr>
          <w:p w14:paraId="02D70994" w14:textId="77777777" w:rsidR="00501D97" w:rsidRPr="00FD7E1B" w:rsidRDefault="00501D97">
            <w:pPr>
              <w:rPr>
                <w:b w:val="0"/>
                <w:bCs w:val="0"/>
                <w:color w:val="auto"/>
                <w:lang w:val="en-US"/>
              </w:rPr>
            </w:pPr>
            <w:r w:rsidRPr="00FD7E1B">
              <w:rPr>
                <w:b w:val="0"/>
                <w:bCs w:val="0"/>
                <w:color w:val="auto"/>
                <w:lang w:val="en-US"/>
              </w:rPr>
              <w:t>C00</w:t>
            </w:r>
            <w:r>
              <w:rPr>
                <w:b w:val="0"/>
                <w:bCs w:val="0"/>
                <w:color w:val="auto"/>
                <w:lang w:val="en-US"/>
              </w:rPr>
              <w:t>2</w:t>
            </w:r>
          </w:p>
        </w:tc>
        <w:tc>
          <w:tcPr>
            <w:tcW w:w="8080" w:type="dxa"/>
          </w:tcPr>
          <w:p w14:paraId="0E9729C4" w14:textId="77777777" w:rsidR="00501D97" w:rsidRPr="00FD7E1B" w:rsidRDefault="00501D97">
            <w:pPr>
              <w:cnfStyle w:val="000000000000" w:firstRow="0" w:lastRow="0" w:firstColumn="0" w:lastColumn="0" w:oddVBand="0" w:evenVBand="0" w:oddHBand="0" w:evenHBand="0" w:firstRowFirstColumn="0" w:firstRowLastColumn="0" w:lastRowFirstColumn="0" w:lastRowLastColumn="0"/>
              <w:rPr>
                <w:color w:val="auto"/>
                <w:lang w:val="en-US"/>
              </w:rPr>
            </w:pPr>
            <w:r>
              <w:t>Invalid Control Type</w:t>
            </w:r>
          </w:p>
        </w:tc>
      </w:tr>
      <w:tr w:rsidR="00485924" w:rsidRPr="00FD7E1B" w14:paraId="1333AAA1" w14:textId="77777777" w:rsidTr="00D801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628DF66" w14:textId="77777777" w:rsidR="00485924" w:rsidRPr="00FD7E1B" w:rsidRDefault="00485924">
            <w:pPr>
              <w:rPr>
                <w:color w:val="auto"/>
                <w:lang w:val="en-US"/>
              </w:rPr>
            </w:pPr>
            <w:r>
              <w:rPr>
                <w:b w:val="0"/>
                <w:bCs w:val="0"/>
                <w:color w:val="auto"/>
                <w:lang w:val="en-US"/>
              </w:rPr>
              <w:t>C003</w:t>
            </w:r>
          </w:p>
        </w:tc>
        <w:tc>
          <w:tcPr>
            <w:tcW w:w="8080" w:type="dxa"/>
            <w:shd w:val="clear" w:color="auto" w:fill="F6AFE4"/>
          </w:tcPr>
          <w:p w14:paraId="390F18B5" w14:textId="77777777" w:rsidR="00485924" w:rsidRPr="00FD7E1B" w:rsidRDefault="00485924">
            <w:pPr>
              <w:cnfStyle w:val="000000100000" w:firstRow="0" w:lastRow="0" w:firstColumn="0" w:lastColumn="0" w:oddVBand="0" w:evenVBand="0" w:oddHBand="1" w:evenHBand="0" w:firstRowFirstColumn="0" w:firstRowLastColumn="0" w:lastRowFirstColumn="0" w:lastRowLastColumn="0"/>
              <w:rPr>
                <w:color w:val="auto"/>
                <w:lang w:val="en-US"/>
              </w:rPr>
            </w:pPr>
            <w:r>
              <w:t>Unsupported Version Number</w:t>
            </w:r>
          </w:p>
        </w:tc>
      </w:tr>
      <w:tr w:rsidR="00485924" w:rsidRPr="00FD7E1B" w14:paraId="667D50B6" w14:textId="77777777" w:rsidTr="00D8015D">
        <w:tc>
          <w:tcPr>
            <w:cnfStyle w:val="001000000000" w:firstRow="0" w:lastRow="0" w:firstColumn="1" w:lastColumn="0" w:oddVBand="0" w:evenVBand="0" w:oddHBand="0" w:evenHBand="0" w:firstRowFirstColumn="0" w:firstRowLastColumn="0" w:lastRowFirstColumn="0" w:lastRowLastColumn="0"/>
            <w:tcW w:w="1701" w:type="dxa"/>
          </w:tcPr>
          <w:p w14:paraId="402591EB" w14:textId="77777777" w:rsidR="00485924" w:rsidRDefault="00485924">
            <w:pPr>
              <w:rPr>
                <w:b w:val="0"/>
                <w:bCs w:val="0"/>
                <w:lang w:val="en-US"/>
              </w:rPr>
            </w:pPr>
            <w:r w:rsidRPr="00864C17">
              <w:rPr>
                <w:b w:val="0"/>
                <w:bCs w:val="0"/>
                <w:lang w:val="en-US"/>
              </w:rPr>
              <w:t>C00</w:t>
            </w:r>
            <w:r>
              <w:rPr>
                <w:b w:val="0"/>
                <w:bCs w:val="0"/>
                <w:lang w:val="en-US"/>
              </w:rPr>
              <w:t>4</w:t>
            </w:r>
          </w:p>
        </w:tc>
        <w:tc>
          <w:tcPr>
            <w:tcW w:w="8080" w:type="dxa"/>
          </w:tcPr>
          <w:p w14:paraId="7C5BBD62" w14:textId="77777777" w:rsidR="00485924" w:rsidRPr="00FD7E1B" w:rsidRDefault="00485924">
            <w:pPr>
              <w:cnfStyle w:val="000000000000" w:firstRow="0" w:lastRow="0" w:firstColumn="0" w:lastColumn="0" w:oddVBand="0" w:evenVBand="0" w:oddHBand="0" w:evenHBand="0" w:firstRowFirstColumn="0" w:firstRowLastColumn="0" w:lastRowFirstColumn="0" w:lastRowLastColumn="0"/>
            </w:pPr>
            <w:r>
              <w:t>Message arrived before VERSON accept</w:t>
            </w:r>
          </w:p>
        </w:tc>
      </w:tr>
    </w:tbl>
    <w:p w14:paraId="16A48A81" w14:textId="77777777" w:rsidR="00D8015D" w:rsidRDefault="00D8015D" w:rsidP="00D8015D"/>
    <w:p w14:paraId="27DF7BC4" w14:textId="0FD26CCC" w:rsidR="00485924" w:rsidRDefault="00485924" w:rsidP="00AE1EB1">
      <w:pPr>
        <w:jc w:val="both"/>
      </w:pPr>
      <w:r>
        <w:t>Submission and Control Messages can be issued at any time, irrespective of select and path states.</w:t>
      </w:r>
    </w:p>
    <w:p w14:paraId="439BE4F8" w14:textId="558F1D23" w:rsidR="00485924" w:rsidRDefault="00485924" w:rsidP="00D8015D">
      <w:pPr>
        <w:pStyle w:val="Caption"/>
        <w:keepNext/>
      </w:pPr>
      <w:r>
        <w:t xml:space="preserve">Table </w:t>
      </w:r>
      <w:r>
        <w:fldChar w:fldCharType="begin"/>
      </w:r>
      <w:r>
        <w:instrText xml:space="preserve"> SEQ Table \* ARABIC </w:instrText>
      </w:r>
      <w:r>
        <w:fldChar w:fldCharType="separate"/>
      </w:r>
      <w:r w:rsidR="001D3DFB">
        <w:rPr>
          <w:noProof/>
        </w:rPr>
        <w:t>12</w:t>
      </w:r>
      <w:r>
        <w:rPr>
          <w:noProof/>
        </w:rPr>
        <w:fldChar w:fldCharType="end"/>
      </w:r>
      <w:r>
        <w:t xml:space="preserve">: </w:t>
      </w:r>
      <w:r w:rsidRPr="00CF3A81">
        <w:t>Message Data Part for Version Messages</w:t>
      </w:r>
    </w:p>
    <w:tbl>
      <w:tblPr>
        <w:tblStyle w:val="ListTable2-Accent1"/>
        <w:tblW w:w="9774" w:type="dxa"/>
        <w:tblLayout w:type="fixed"/>
        <w:tblLook w:val="04A0" w:firstRow="1" w:lastRow="0" w:firstColumn="1" w:lastColumn="0" w:noHBand="0" w:noVBand="1"/>
      </w:tblPr>
      <w:tblGrid>
        <w:gridCol w:w="1604"/>
        <w:gridCol w:w="1749"/>
        <w:gridCol w:w="1894"/>
        <w:gridCol w:w="4527"/>
      </w:tblGrid>
      <w:tr w:rsidR="00485924" w:rsidRPr="00D8015D" w14:paraId="5D332406" w14:textId="77777777" w:rsidTr="00C111F5">
        <w:trPr>
          <w:cnfStyle w:val="100000000000" w:firstRow="1" w:lastRow="0" w:firstColumn="0" w:lastColumn="0" w:oddVBand="0" w:evenVBand="0" w:oddHBand="0"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1604" w:type="dxa"/>
          </w:tcPr>
          <w:p w14:paraId="4EABE4F8" w14:textId="77777777" w:rsidR="00485924" w:rsidRPr="00D8015D" w:rsidRDefault="00485924">
            <w:pPr>
              <w:rPr>
                <w:rFonts w:asciiTheme="minorHAnsi" w:hAnsiTheme="minorHAnsi" w:cstheme="minorHAnsi"/>
                <w:i/>
                <w:iCs/>
                <w:lang w:val="en-US"/>
              </w:rPr>
            </w:pPr>
            <w:r w:rsidRPr="00D8015D">
              <w:rPr>
                <w:rFonts w:asciiTheme="minorHAnsi" w:hAnsiTheme="minorHAnsi" w:cstheme="minorHAnsi"/>
                <w:i/>
                <w:iCs/>
                <w:lang w:val="en-US"/>
              </w:rPr>
              <w:t>Field Name</w:t>
            </w:r>
          </w:p>
        </w:tc>
        <w:tc>
          <w:tcPr>
            <w:tcW w:w="1749" w:type="dxa"/>
          </w:tcPr>
          <w:p w14:paraId="337BE6FF" w14:textId="77777777" w:rsidR="00485924" w:rsidRPr="00D8015D" w:rsidRDefault="0048592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
                <w:iCs/>
                <w:lang w:val="en-US"/>
              </w:rPr>
            </w:pPr>
            <w:r w:rsidRPr="00D8015D">
              <w:rPr>
                <w:rFonts w:asciiTheme="minorHAnsi" w:hAnsiTheme="minorHAnsi" w:cstheme="minorHAnsi"/>
                <w:i/>
                <w:iCs/>
                <w:lang w:val="en-US"/>
              </w:rPr>
              <w:t>Start Position</w:t>
            </w:r>
          </w:p>
        </w:tc>
        <w:tc>
          <w:tcPr>
            <w:tcW w:w="1894" w:type="dxa"/>
          </w:tcPr>
          <w:p w14:paraId="33598381" w14:textId="77777777" w:rsidR="00485924" w:rsidRPr="00D8015D" w:rsidRDefault="0048592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
                <w:iCs/>
                <w:lang w:val="en-US"/>
              </w:rPr>
            </w:pPr>
            <w:r w:rsidRPr="00D8015D">
              <w:rPr>
                <w:rFonts w:asciiTheme="minorHAnsi" w:hAnsiTheme="minorHAnsi" w:cstheme="minorHAnsi"/>
                <w:i/>
                <w:iCs/>
                <w:lang w:val="en-US"/>
              </w:rPr>
              <w:t>Field Size</w:t>
            </w:r>
          </w:p>
        </w:tc>
        <w:tc>
          <w:tcPr>
            <w:tcW w:w="4527" w:type="dxa"/>
          </w:tcPr>
          <w:p w14:paraId="0C16AE8E" w14:textId="77777777" w:rsidR="00485924" w:rsidRPr="00D8015D" w:rsidRDefault="0048592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
                <w:iCs/>
                <w:lang w:val="en-US"/>
              </w:rPr>
            </w:pPr>
            <w:r w:rsidRPr="00D8015D">
              <w:rPr>
                <w:rFonts w:asciiTheme="minorHAnsi" w:hAnsiTheme="minorHAnsi" w:cstheme="minorHAnsi"/>
                <w:i/>
                <w:iCs/>
                <w:lang w:val="en-US"/>
              </w:rPr>
              <w:t>Description</w:t>
            </w:r>
          </w:p>
        </w:tc>
      </w:tr>
      <w:tr w:rsidR="00485924" w:rsidRPr="00D8015D" w14:paraId="7126A718" w14:textId="77777777" w:rsidTr="00C111F5">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1604" w:type="dxa"/>
          </w:tcPr>
          <w:p w14:paraId="0DF9DAFE" w14:textId="77777777" w:rsidR="00485924" w:rsidRPr="00D8015D" w:rsidRDefault="00485924">
            <w:pPr>
              <w:rPr>
                <w:rFonts w:asciiTheme="minorHAnsi" w:hAnsiTheme="minorHAnsi" w:cstheme="minorHAnsi"/>
                <w:b w:val="0"/>
                <w:bCs w:val="0"/>
                <w:iCs/>
                <w:lang w:val="en-US"/>
              </w:rPr>
            </w:pPr>
            <w:r w:rsidRPr="00D8015D">
              <w:rPr>
                <w:rFonts w:asciiTheme="minorHAnsi" w:hAnsiTheme="minorHAnsi" w:cstheme="minorHAnsi"/>
                <w:b w:val="0"/>
                <w:bCs w:val="0"/>
                <w:iCs/>
                <w:lang w:val="en-US"/>
              </w:rPr>
              <w:t xml:space="preserve">Type </w:t>
            </w:r>
          </w:p>
        </w:tc>
        <w:tc>
          <w:tcPr>
            <w:tcW w:w="1749" w:type="dxa"/>
          </w:tcPr>
          <w:p w14:paraId="4552E976" w14:textId="77777777" w:rsidR="00485924" w:rsidRPr="00D8015D" w:rsidRDefault="0048592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lang w:val="en-US"/>
              </w:rPr>
            </w:pPr>
            <w:r w:rsidRPr="00D8015D">
              <w:rPr>
                <w:rFonts w:asciiTheme="minorHAnsi" w:hAnsiTheme="minorHAnsi" w:cstheme="minorHAnsi"/>
                <w:iCs/>
                <w:lang w:val="en-US"/>
              </w:rPr>
              <w:t>40</w:t>
            </w:r>
          </w:p>
        </w:tc>
        <w:tc>
          <w:tcPr>
            <w:tcW w:w="1894" w:type="dxa"/>
          </w:tcPr>
          <w:p w14:paraId="18D32DA2" w14:textId="77777777" w:rsidR="00485924" w:rsidRPr="00D8015D" w:rsidRDefault="0048592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lang w:val="en-US"/>
              </w:rPr>
            </w:pPr>
            <w:r w:rsidRPr="00D8015D">
              <w:rPr>
                <w:rFonts w:asciiTheme="minorHAnsi" w:hAnsiTheme="minorHAnsi" w:cstheme="minorHAnsi"/>
                <w:iCs/>
                <w:lang w:val="en-US"/>
              </w:rPr>
              <w:t>6</w:t>
            </w:r>
          </w:p>
        </w:tc>
        <w:tc>
          <w:tcPr>
            <w:tcW w:w="4527" w:type="dxa"/>
          </w:tcPr>
          <w:p w14:paraId="788A6A8D" w14:textId="77777777" w:rsidR="00485924" w:rsidRPr="00D8015D" w:rsidRDefault="00485924">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lang w:val="en-US"/>
              </w:rPr>
            </w:pPr>
            <w:r w:rsidRPr="00D8015D">
              <w:rPr>
                <w:rFonts w:asciiTheme="minorHAnsi" w:hAnsiTheme="minorHAnsi" w:cstheme="minorHAnsi"/>
                <w:iCs/>
                <w:lang w:val="en-US"/>
              </w:rPr>
              <w:t>VERSON</w:t>
            </w:r>
          </w:p>
        </w:tc>
      </w:tr>
      <w:tr w:rsidR="00485924" w:rsidRPr="00D8015D" w14:paraId="67116BDA" w14:textId="77777777" w:rsidTr="00C111F5">
        <w:trPr>
          <w:trHeight w:val="187"/>
        </w:trPr>
        <w:tc>
          <w:tcPr>
            <w:cnfStyle w:val="001000000000" w:firstRow="0" w:lastRow="0" w:firstColumn="1" w:lastColumn="0" w:oddVBand="0" w:evenVBand="0" w:oddHBand="0" w:evenHBand="0" w:firstRowFirstColumn="0" w:firstRowLastColumn="0" w:lastRowFirstColumn="0" w:lastRowLastColumn="0"/>
            <w:tcW w:w="1604" w:type="dxa"/>
          </w:tcPr>
          <w:p w14:paraId="72E537EE" w14:textId="77777777" w:rsidR="00485924" w:rsidRPr="00D8015D" w:rsidRDefault="00485924">
            <w:pPr>
              <w:rPr>
                <w:rFonts w:asciiTheme="minorHAnsi" w:hAnsiTheme="minorHAnsi" w:cstheme="minorHAnsi"/>
                <w:b w:val="0"/>
                <w:bCs w:val="0"/>
                <w:iCs/>
                <w:lang w:val="en-US"/>
              </w:rPr>
            </w:pPr>
            <w:r w:rsidRPr="00D8015D">
              <w:rPr>
                <w:rFonts w:asciiTheme="minorHAnsi" w:hAnsiTheme="minorHAnsi" w:cstheme="minorHAnsi"/>
                <w:b w:val="0"/>
                <w:bCs w:val="0"/>
                <w:iCs/>
                <w:lang w:val="en-US"/>
              </w:rPr>
              <w:t>Version</w:t>
            </w:r>
          </w:p>
        </w:tc>
        <w:tc>
          <w:tcPr>
            <w:tcW w:w="1749" w:type="dxa"/>
          </w:tcPr>
          <w:p w14:paraId="5E9F9B2C" w14:textId="77777777" w:rsidR="00485924" w:rsidRPr="00D8015D" w:rsidRDefault="0048592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lang w:val="en-US"/>
              </w:rPr>
            </w:pPr>
            <w:r w:rsidRPr="00D8015D">
              <w:rPr>
                <w:rFonts w:asciiTheme="minorHAnsi" w:hAnsiTheme="minorHAnsi" w:cstheme="minorHAnsi"/>
                <w:iCs/>
                <w:lang w:val="en-US"/>
              </w:rPr>
              <w:t>47</w:t>
            </w:r>
          </w:p>
        </w:tc>
        <w:tc>
          <w:tcPr>
            <w:tcW w:w="1894" w:type="dxa"/>
          </w:tcPr>
          <w:p w14:paraId="2C10CE9D" w14:textId="77777777" w:rsidR="00485924" w:rsidRPr="00D8015D" w:rsidRDefault="0048592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lang w:val="en-US"/>
              </w:rPr>
            </w:pPr>
            <w:r w:rsidRPr="00D8015D">
              <w:rPr>
                <w:rFonts w:asciiTheme="minorHAnsi" w:hAnsiTheme="minorHAnsi" w:cstheme="minorHAnsi"/>
                <w:iCs/>
                <w:lang w:val="en-US"/>
              </w:rPr>
              <w:t>4</w:t>
            </w:r>
          </w:p>
        </w:tc>
        <w:tc>
          <w:tcPr>
            <w:tcW w:w="4527" w:type="dxa"/>
          </w:tcPr>
          <w:p w14:paraId="1BD31888" w14:textId="77777777" w:rsidR="00485924" w:rsidRPr="00D8015D" w:rsidRDefault="00485924" w:rsidP="005B7A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8015D">
              <w:rPr>
                <w:rFonts w:asciiTheme="minorHAnsi" w:hAnsiTheme="minorHAnsi" w:cstheme="minorHAnsi"/>
              </w:rPr>
              <w:t xml:space="preserve">Latest Supported EDL Interface Definition. </w:t>
            </w:r>
          </w:p>
          <w:p w14:paraId="0C60D56D" w14:textId="1B7F22D2" w:rsidR="00485924" w:rsidRPr="00D8015D" w:rsidRDefault="00485924" w:rsidP="005B7A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8015D">
              <w:rPr>
                <w:rFonts w:asciiTheme="minorHAnsi" w:hAnsiTheme="minorHAnsi" w:cstheme="minorHAnsi"/>
              </w:rPr>
              <w:t xml:space="preserve">The version number is changeable and reflects the current level of messages supported at </w:t>
            </w:r>
            <w:r w:rsidR="00C34344" w:rsidRPr="00D8015D">
              <w:rPr>
                <w:rFonts w:asciiTheme="minorHAnsi" w:hAnsiTheme="minorHAnsi" w:cstheme="minorHAnsi"/>
              </w:rPr>
              <w:t>N</w:t>
            </w:r>
            <w:r w:rsidR="001C0D30" w:rsidRPr="00D8015D">
              <w:rPr>
                <w:rFonts w:asciiTheme="minorHAnsi" w:hAnsiTheme="minorHAnsi" w:cstheme="minorHAnsi"/>
              </w:rPr>
              <w:t>GC</w:t>
            </w:r>
            <w:r w:rsidRPr="00D8015D">
              <w:rPr>
                <w:rFonts w:asciiTheme="minorHAnsi" w:hAnsiTheme="minorHAnsi" w:cstheme="minorHAnsi"/>
              </w:rPr>
              <w:t xml:space="preserve"> and the Control Point.</w:t>
            </w:r>
          </w:p>
          <w:p w14:paraId="79E87D07" w14:textId="77777777" w:rsidR="00485924" w:rsidRPr="00D8015D" w:rsidRDefault="00485924" w:rsidP="005B7A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lang w:val="en-US"/>
              </w:rPr>
            </w:pPr>
            <w:r w:rsidRPr="00D8015D">
              <w:rPr>
                <w:rFonts w:asciiTheme="minorHAnsi" w:hAnsiTheme="minorHAnsi" w:cstheme="minorHAnsi"/>
              </w:rPr>
              <w:t>The current supported version is 2.1, i.e. 0021</w:t>
            </w:r>
          </w:p>
        </w:tc>
      </w:tr>
    </w:tbl>
    <w:p w14:paraId="5073ACA2" w14:textId="29BB2E0C" w:rsidR="007E4DAA" w:rsidRDefault="007E4DAA">
      <w:pPr>
        <w:spacing w:after="120" w:line="240" w:lineRule="auto"/>
        <w:rPr>
          <w:rFonts w:eastAsiaTheme="majorEastAsia" w:cstheme="majorBidi"/>
          <w:b/>
          <w:bCs/>
          <w:color w:val="3F0731" w:themeColor="text2"/>
          <w:sz w:val="28"/>
          <w:szCs w:val="26"/>
          <w:lang w:val="en-US"/>
        </w:rPr>
      </w:pPr>
    </w:p>
    <w:p w14:paraId="27BAA872" w14:textId="5EECE16B" w:rsidR="001C4620" w:rsidRPr="00196B81" w:rsidRDefault="001C4620" w:rsidP="00CF4DD7">
      <w:pPr>
        <w:pStyle w:val="Heading2"/>
        <w:rPr>
          <w:lang w:val="fr-FR"/>
        </w:rPr>
      </w:pPr>
      <w:bookmarkStart w:id="32" w:name="_Toc193981037"/>
      <w:r w:rsidRPr="00196B81">
        <w:rPr>
          <w:lang w:val="fr-FR"/>
        </w:rPr>
        <w:t>2.6.</w:t>
      </w:r>
      <w:r w:rsidRPr="00196B81">
        <w:rPr>
          <w:lang w:val="fr-FR"/>
        </w:rPr>
        <w:tab/>
        <w:t>Instruction Messages</w:t>
      </w:r>
      <w:bookmarkEnd w:id="32"/>
    </w:p>
    <w:p w14:paraId="3EDCE532" w14:textId="77777777" w:rsidR="001C4620" w:rsidRPr="00196B81" w:rsidRDefault="001C4620" w:rsidP="00E85DD5">
      <w:pPr>
        <w:rPr>
          <w:color w:val="3F0731"/>
          <w:lang w:val="fr-FR"/>
        </w:rPr>
      </w:pPr>
      <w:r w:rsidRPr="00196B81">
        <w:rPr>
          <w:color w:val="3F0731"/>
          <w:lang w:val="fr-FR"/>
        </w:rPr>
        <w:t>2.6.1.</w:t>
      </w:r>
      <w:r w:rsidRPr="00196B81">
        <w:rPr>
          <w:color w:val="3F0731"/>
          <w:lang w:val="fr-FR"/>
        </w:rPr>
        <w:tab/>
      </w:r>
      <w:proofErr w:type="spellStart"/>
      <w:r w:rsidRPr="00196B81">
        <w:rPr>
          <w:color w:val="3F0731"/>
          <w:lang w:val="fr-FR"/>
        </w:rPr>
        <w:t>Status</w:t>
      </w:r>
      <w:proofErr w:type="spellEnd"/>
      <w:r w:rsidRPr="00196B81">
        <w:rPr>
          <w:color w:val="3F0731"/>
          <w:lang w:val="fr-FR"/>
        </w:rPr>
        <w:t xml:space="preserve"> Change Instruction Messages</w:t>
      </w:r>
    </w:p>
    <w:p w14:paraId="57DB8786" w14:textId="77777777" w:rsidR="00E85DD5" w:rsidRPr="00196B81" w:rsidRDefault="00E85DD5">
      <w:pPr>
        <w:spacing w:after="120" w:line="240" w:lineRule="auto"/>
        <w:rPr>
          <w:i/>
          <w:iCs/>
          <w:color w:val="3F0731" w:themeColor="text2"/>
          <w:sz w:val="18"/>
          <w:szCs w:val="18"/>
          <w:lang w:val="fr-FR"/>
        </w:rPr>
      </w:pPr>
      <w:r w:rsidRPr="00196B81">
        <w:rPr>
          <w:lang w:val="fr-FR"/>
        </w:rPr>
        <w:br w:type="page"/>
      </w:r>
    </w:p>
    <w:p w14:paraId="67A4BDDE" w14:textId="3F486871" w:rsidR="00E65479" w:rsidRDefault="00E65479" w:rsidP="00E85DD5">
      <w:pPr>
        <w:pStyle w:val="Caption"/>
        <w:keepNext/>
      </w:pPr>
      <w:r>
        <w:lastRenderedPageBreak/>
        <w:t xml:space="preserve">Table </w:t>
      </w:r>
      <w:r>
        <w:fldChar w:fldCharType="begin"/>
      </w:r>
      <w:r>
        <w:instrText xml:space="preserve"> SEQ Table \* ARABIC </w:instrText>
      </w:r>
      <w:r>
        <w:fldChar w:fldCharType="separate"/>
      </w:r>
      <w:r w:rsidR="001D3DFB">
        <w:rPr>
          <w:noProof/>
        </w:rPr>
        <w:t>13</w:t>
      </w:r>
      <w:r>
        <w:fldChar w:fldCharType="end"/>
      </w:r>
      <w:r>
        <w:t xml:space="preserve">: </w:t>
      </w:r>
      <w:r w:rsidRPr="007F52E9">
        <w:t>Message Data Part for Status Change Instruction Messages</w:t>
      </w:r>
    </w:p>
    <w:tbl>
      <w:tblPr>
        <w:tblStyle w:val="ListTable2-Accent1"/>
        <w:tblW w:w="10307" w:type="dxa"/>
        <w:tblLook w:val="04A0" w:firstRow="1" w:lastRow="0" w:firstColumn="1" w:lastColumn="0" w:noHBand="0" w:noVBand="1"/>
      </w:tblPr>
      <w:tblGrid>
        <w:gridCol w:w="1624"/>
        <w:gridCol w:w="1340"/>
        <w:gridCol w:w="888"/>
        <w:gridCol w:w="4637"/>
        <w:gridCol w:w="901"/>
        <w:gridCol w:w="917"/>
      </w:tblGrid>
      <w:tr w:rsidR="00115830" w:rsidRPr="00E85DD5" w14:paraId="76A9D0F6" w14:textId="77777777" w:rsidTr="00E85D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6B9F792" w14:textId="77777777" w:rsidR="00115830" w:rsidRPr="00E85DD5" w:rsidRDefault="00115830">
            <w:pPr>
              <w:rPr>
                <w:rFonts w:asciiTheme="minorHAnsi" w:hAnsiTheme="minorHAnsi" w:cstheme="minorHAnsi"/>
                <w:lang w:val="en-US"/>
              </w:rPr>
            </w:pPr>
            <w:r w:rsidRPr="00E85DD5">
              <w:rPr>
                <w:rFonts w:asciiTheme="minorHAnsi" w:hAnsiTheme="minorHAnsi" w:cstheme="minorHAnsi"/>
                <w:lang w:val="en-US"/>
              </w:rPr>
              <w:t>Field Name</w:t>
            </w:r>
          </w:p>
        </w:tc>
        <w:tc>
          <w:tcPr>
            <w:tcW w:w="0" w:type="auto"/>
          </w:tcPr>
          <w:p w14:paraId="575B9E7D" w14:textId="77777777" w:rsidR="00115830" w:rsidRPr="00E85DD5" w:rsidRDefault="00115830">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Start Position</w:t>
            </w:r>
          </w:p>
        </w:tc>
        <w:tc>
          <w:tcPr>
            <w:tcW w:w="0" w:type="auto"/>
          </w:tcPr>
          <w:p w14:paraId="70DC0463" w14:textId="77777777" w:rsidR="00115830" w:rsidRPr="00E85DD5" w:rsidRDefault="00115830">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Field Size</w:t>
            </w:r>
          </w:p>
        </w:tc>
        <w:tc>
          <w:tcPr>
            <w:tcW w:w="4637" w:type="dxa"/>
          </w:tcPr>
          <w:p w14:paraId="43A14825" w14:textId="5AEB3646" w:rsidR="00115830" w:rsidRPr="00E85DD5" w:rsidRDefault="00115830">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Description</w:t>
            </w:r>
          </w:p>
        </w:tc>
        <w:tc>
          <w:tcPr>
            <w:tcW w:w="0" w:type="auto"/>
          </w:tcPr>
          <w:p w14:paraId="1D5988CA" w14:textId="77777777" w:rsidR="00115830" w:rsidRPr="00E85DD5" w:rsidRDefault="00115830">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Valid Type</w:t>
            </w:r>
          </w:p>
        </w:tc>
        <w:tc>
          <w:tcPr>
            <w:tcW w:w="0" w:type="auto"/>
          </w:tcPr>
          <w:p w14:paraId="0EE15C97" w14:textId="77777777" w:rsidR="00115830" w:rsidRPr="00E85DD5" w:rsidRDefault="00115830">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Error Flag</w:t>
            </w:r>
          </w:p>
        </w:tc>
      </w:tr>
      <w:tr w:rsidR="00115830" w:rsidRPr="00E85DD5" w14:paraId="5DEFFBAD" w14:textId="77777777" w:rsidTr="00E85D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BC271D7" w14:textId="77777777" w:rsidR="00115830" w:rsidRPr="00E85DD5" w:rsidRDefault="00115830">
            <w:pPr>
              <w:rPr>
                <w:rFonts w:asciiTheme="minorHAnsi" w:hAnsiTheme="minorHAnsi" w:cstheme="minorHAnsi"/>
                <w:b w:val="0"/>
                <w:bCs w:val="0"/>
                <w:lang w:val="en-US"/>
              </w:rPr>
            </w:pPr>
            <w:r w:rsidRPr="00E85DD5">
              <w:rPr>
                <w:rFonts w:asciiTheme="minorHAnsi" w:eastAsia="Arial" w:hAnsiTheme="minorHAnsi" w:cstheme="minorHAnsi"/>
                <w:b w:val="0"/>
                <w:bCs w:val="0"/>
              </w:rPr>
              <w:t>Name</w:t>
            </w:r>
          </w:p>
        </w:tc>
        <w:tc>
          <w:tcPr>
            <w:tcW w:w="0" w:type="auto"/>
          </w:tcPr>
          <w:p w14:paraId="1D962457"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eastAsia="Arial" w:hAnsiTheme="minorHAnsi" w:cstheme="minorHAnsi"/>
              </w:rPr>
              <w:t>1</w:t>
            </w:r>
          </w:p>
        </w:tc>
        <w:tc>
          <w:tcPr>
            <w:tcW w:w="0" w:type="auto"/>
          </w:tcPr>
          <w:p w14:paraId="23FCF25A"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9</w:t>
            </w:r>
          </w:p>
        </w:tc>
        <w:tc>
          <w:tcPr>
            <w:tcW w:w="4637" w:type="dxa"/>
          </w:tcPr>
          <w:p w14:paraId="39EA2AE1" w14:textId="0C8DF832"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BM Unit Name</w:t>
            </w:r>
          </w:p>
        </w:tc>
        <w:tc>
          <w:tcPr>
            <w:tcW w:w="0" w:type="auto"/>
          </w:tcPr>
          <w:p w14:paraId="677BDED1"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All</w:t>
            </w:r>
          </w:p>
        </w:tc>
        <w:tc>
          <w:tcPr>
            <w:tcW w:w="0" w:type="auto"/>
          </w:tcPr>
          <w:p w14:paraId="161FD30B"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115830" w:rsidRPr="00E85DD5" w14:paraId="785A5340" w14:textId="77777777" w:rsidTr="00E85DD5">
        <w:tc>
          <w:tcPr>
            <w:cnfStyle w:val="001000000000" w:firstRow="0" w:lastRow="0" w:firstColumn="1" w:lastColumn="0" w:oddVBand="0" w:evenVBand="0" w:oddHBand="0" w:evenHBand="0" w:firstRowFirstColumn="0" w:firstRowLastColumn="0" w:lastRowFirstColumn="0" w:lastRowLastColumn="0"/>
            <w:tcW w:w="0" w:type="auto"/>
          </w:tcPr>
          <w:p w14:paraId="5A96FBE8" w14:textId="77777777" w:rsidR="00115830" w:rsidRPr="00E85DD5" w:rsidRDefault="00115830">
            <w:pPr>
              <w:rPr>
                <w:rFonts w:asciiTheme="minorHAnsi" w:hAnsiTheme="minorHAnsi" w:cstheme="minorHAnsi"/>
                <w:b w:val="0"/>
                <w:bCs w:val="0"/>
                <w:lang w:val="en-US"/>
              </w:rPr>
            </w:pPr>
            <w:r w:rsidRPr="00E85DD5">
              <w:rPr>
                <w:rFonts w:asciiTheme="minorHAnsi" w:eastAsia="Arial" w:hAnsiTheme="minorHAnsi" w:cstheme="minorHAnsi"/>
                <w:b w:val="0"/>
                <w:bCs w:val="0"/>
              </w:rPr>
              <w:t>Ref Number</w:t>
            </w:r>
          </w:p>
        </w:tc>
        <w:tc>
          <w:tcPr>
            <w:tcW w:w="0" w:type="auto"/>
          </w:tcPr>
          <w:p w14:paraId="6D4AC7DF"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eastAsia="Arial" w:hAnsiTheme="minorHAnsi" w:cstheme="minorHAnsi"/>
              </w:rPr>
              <w:t>11</w:t>
            </w:r>
          </w:p>
        </w:tc>
        <w:tc>
          <w:tcPr>
            <w:tcW w:w="0" w:type="auto"/>
          </w:tcPr>
          <w:p w14:paraId="68E2B8FC"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10</w:t>
            </w:r>
          </w:p>
        </w:tc>
        <w:tc>
          <w:tcPr>
            <w:tcW w:w="4637" w:type="dxa"/>
          </w:tcPr>
          <w:p w14:paraId="5CDF88DE" w14:textId="3D7744B2"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Instruction Reference Number</w:t>
            </w:r>
          </w:p>
        </w:tc>
        <w:tc>
          <w:tcPr>
            <w:tcW w:w="0" w:type="auto"/>
          </w:tcPr>
          <w:p w14:paraId="06928704"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All</w:t>
            </w:r>
          </w:p>
        </w:tc>
        <w:tc>
          <w:tcPr>
            <w:tcW w:w="0" w:type="auto"/>
          </w:tcPr>
          <w:p w14:paraId="3E525A2D"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115830" w:rsidRPr="00E85DD5" w14:paraId="210C1206" w14:textId="77777777" w:rsidTr="00E85D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C38B576" w14:textId="77777777" w:rsidR="00115830" w:rsidRPr="00E85DD5" w:rsidRDefault="00115830">
            <w:pPr>
              <w:rPr>
                <w:rFonts w:asciiTheme="minorHAnsi" w:hAnsiTheme="minorHAnsi" w:cstheme="minorHAnsi"/>
                <w:b w:val="0"/>
                <w:bCs w:val="0"/>
                <w:lang w:val="en-US"/>
              </w:rPr>
            </w:pPr>
            <w:r w:rsidRPr="00E85DD5">
              <w:rPr>
                <w:rFonts w:asciiTheme="minorHAnsi" w:eastAsia="Arial" w:hAnsiTheme="minorHAnsi" w:cstheme="minorHAnsi"/>
                <w:b w:val="0"/>
                <w:bCs w:val="0"/>
              </w:rPr>
              <w:t>Log Time</w:t>
            </w:r>
          </w:p>
        </w:tc>
        <w:tc>
          <w:tcPr>
            <w:tcW w:w="0" w:type="auto"/>
          </w:tcPr>
          <w:p w14:paraId="66964968"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eastAsia="Arial" w:hAnsiTheme="minorHAnsi" w:cstheme="minorHAnsi"/>
              </w:rPr>
              <w:t>22</w:t>
            </w:r>
          </w:p>
        </w:tc>
        <w:tc>
          <w:tcPr>
            <w:tcW w:w="0" w:type="auto"/>
          </w:tcPr>
          <w:p w14:paraId="2E8AF6F2"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 xml:space="preserve">17 </w:t>
            </w:r>
          </w:p>
        </w:tc>
        <w:tc>
          <w:tcPr>
            <w:tcW w:w="4637" w:type="dxa"/>
          </w:tcPr>
          <w:p w14:paraId="2430656D" w14:textId="239332CA"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Time message logged by originating process</w:t>
            </w:r>
          </w:p>
        </w:tc>
        <w:tc>
          <w:tcPr>
            <w:tcW w:w="0" w:type="auto"/>
          </w:tcPr>
          <w:p w14:paraId="6FAFD352"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All</w:t>
            </w:r>
          </w:p>
        </w:tc>
        <w:tc>
          <w:tcPr>
            <w:tcW w:w="0" w:type="auto"/>
          </w:tcPr>
          <w:p w14:paraId="474AF0FE"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115830" w:rsidRPr="00E85DD5" w14:paraId="3FE006C6" w14:textId="77777777" w:rsidTr="00E85DD5">
        <w:tc>
          <w:tcPr>
            <w:cnfStyle w:val="001000000000" w:firstRow="0" w:lastRow="0" w:firstColumn="1" w:lastColumn="0" w:oddVBand="0" w:evenVBand="0" w:oddHBand="0" w:evenHBand="0" w:firstRowFirstColumn="0" w:firstRowLastColumn="0" w:lastRowFirstColumn="0" w:lastRowLastColumn="0"/>
            <w:tcW w:w="0" w:type="auto"/>
          </w:tcPr>
          <w:p w14:paraId="3E8ACA74" w14:textId="7E60E33B" w:rsidR="00115830" w:rsidRPr="00E85DD5" w:rsidRDefault="00115830" w:rsidP="00501D97">
            <w:pPr>
              <w:spacing w:before="41" w:line="229" w:lineRule="exact"/>
              <w:mirrorIndents/>
              <w:textAlignment w:val="baseline"/>
              <w:rPr>
                <w:rFonts w:asciiTheme="minorHAnsi" w:hAnsiTheme="minorHAnsi" w:cstheme="minorHAnsi"/>
                <w:b w:val="0"/>
                <w:bCs w:val="0"/>
                <w:lang w:val="en-US"/>
              </w:rPr>
            </w:pPr>
            <w:r w:rsidRPr="00E85DD5">
              <w:rPr>
                <w:rFonts w:asciiTheme="minorHAnsi" w:eastAsia="Arial" w:hAnsiTheme="minorHAnsi" w:cstheme="minorHAnsi"/>
                <w:b w:val="0"/>
                <w:bCs w:val="0"/>
              </w:rPr>
              <w:t>Start</w:t>
            </w:r>
            <w:r w:rsidR="0089316B" w:rsidRPr="00E85DD5">
              <w:rPr>
                <w:rFonts w:asciiTheme="minorHAnsi" w:eastAsia="Arial" w:hAnsiTheme="minorHAnsi" w:cstheme="minorHAnsi"/>
                <w:b w:val="0"/>
                <w:bCs w:val="0"/>
              </w:rPr>
              <w:t xml:space="preserve"> </w:t>
            </w:r>
            <w:r w:rsidRPr="00E85DD5">
              <w:rPr>
                <w:rFonts w:asciiTheme="minorHAnsi" w:eastAsia="Arial" w:hAnsiTheme="minorHAnsi" w:cstheme="minorHAnsi"/>
                <w:b w:val="0"/>
                <w:bCs w:val="0"/>
              </w:rPr>
              <w:t>Instruction Code</w:t>
            </w:r>
          </w:p>
        </w:tc>
        <w:tc>
          <w:tcPr>
            <w:tcW w:w="0" w:type="auto"/>
          </w:tcPr>
          <w:p w14:paraId="6D859044"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eastAsia="Arial" w:hAnsiTheme="minorHAnsi" w:cstheme="minorHAnsi"/>
              </w:rPr>
              <w:t>40</w:t>
            </w:r>
          </w:p>
        </w:tc>
        <w:tc>
          <w:tcPr>
            <w:tcW w:w="0" w:type="auto"/>
          </w:tcPr>
          <w:p w14:paraId="37FC6F86"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5</w:t>
            </w:r>
          </w:p>
        </w:tc>
        <w:tc>
          <w:tcPr>
            <w:tcW w:w="4637" w:type="dxa"/>
          </w:tcPr>
          <w:p w14:paraId="6A4F3408" w14:textId="65FA5201"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This may be one of the following codes SYN, HTS or the numeric value 0.</w:t>
            </w:r>
          </w:p>
        </w:tc>
        <w:tc>
          <w:tcPr>
            <w:tcW w:w="0" w:type="auto"/>
          </w:tcPr>
          <w:p w14:paraId="7B8BF443"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N, T</w:t>
            </w:r>
          </w:p>
        </w:tc>
        <w:tc>
          <w:tcPr>
            <w:tcW w:w="0" w:type="auto"/>
          </w:tcPr>
          <w:p w14:paraId="4326BAFB"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115830" w:rsidRPr="00E85DD5" w14:paraId="5589EB18" w14:textId="77777777" w:rsidTr="00E85D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070C0BC" w14:textId="77777777" w:rsidR="00115830" w:rsidRPr="00E85DD5" w:rsidRDefault="00115830">
            <w:pPr>
              <w:rPr>
                <w:rFonts w:asciiTheme="minorHAnsi" w:hAnsiTheme="minorHAnsi" w:cstheme="minorHAnsi"/>
                <w:b w:val="0"/>
                <w:bCs w:val="0"/>
                <w:lang w:val="en-US"/>
              </w:rPr>
            </w:pPr>
            <w:r w:rsidRPr="00E85DD5">
              <w:rPr>
                <w:rFonts w:asciiTheme="minorHAnsi" w:eastAsia="Arial" w:hAnsiTheme="minorHAnsi" w:cstheme="minorHAnsi"/>
                <w:b w:val="0"/>
                <w:bCs w:val="0"/>
                <w:spacing w:val="-2"/>
              </w:rPr>
              <w:t>Start Reserve</w:t>
            </w:r>
          </w:p>
        </w:tc>
        <w:tc>
          <w:tcPr>
            <w:tcW w:w="0" w:type="auto"/>
          </w:tcPr>
          <w:p w14:paraId="509EA7DD"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eastAsia="Arial" w:hAnsiTheme="minorHAnsi" w:cstheme="minorHAnsi"/>
              </w:rPr>
              <w:t>46</w:t>
            </w:r>
          </w:p>
        </w:tc>
        <w:tc>
          <w:tcPr>
            <w:tcW w:w="0" w:type="auto"/>
          </w:tcPr>
          <w:p w14:paraId="719AB2A2"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3</w:t>
            </w:r>
          </w:p>
        </w:tc>
        <w:tc>
          <w:tcPr>
            <w:tcW w:w="4637" w:type="dxa"/>
          </w:tcPr>
          <w:p w14:paraId="56C3D986" w14:textId="4F28EF11"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rPr>
              <w:t>Not used.</w:t>
            </w:r>
          </w:p>
        </w:tc>
        <w:tc>
          <w:tcPr>
            <w:tcW w:w="0" w:type="auto"/>
          </w:tcPr>
          <w:p w14:paraId="327CE071"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N, T</w:t>
            </w:r>
          </w:p>
        </w:tc>
        <w:tc>
          <w:tcPr>
            <w:tcW w:w="0" w:type="auto"/>
          </w:tcPr>
          <w:p w14:paraId="7BBB2511"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115830" w:rsidRPr="00E85DD5" w14:paraId="1D16D448" w14:textId="77777777" w:rsidTr="00E85DD5">
        <w:tc>
          <w:tcPr>
            <w:cnfStyle w:val="001000000000" w:firstRow="0" w:lastRow="0" w:firstColumn="1" w:lastColumn="0" w:oddVBand="0" w:evenVBand="0" w:oddHBand="0" w:evenHBand="0" w:firstRowFirstColumn="0" w:firstRowLastColumn="0" w:lastRowFirstColumn="0" w:lastRowLastColumn="0"/>
            <w:tcW w:w="0" w:type="auto"/>
          </w:tcPr>
          <w:p w14:paraId="270CE38B" w14:textId="77777777" w:rsidR="00115830" w:rsidRPr="00E85DD5" w:rsidRDefault="00115830">
            <w:pPr>
              <w:rPr>
                <w:rFonts w:asciiTheme="minorHAnsi" w:hAnsiTheme="minorHAnsi" w:cstheme="minorHAnsi"/>
                <w:b w:val="0"/>
                <w:bCs w:val="0"/>
                <w:lang w:val="en-US"/>
              </w:rPr>
            </w:pPr>
            <w:r w:rsidRPr="00E85DD5">
              <w:rPr>
                <w:rFonts w:asciiTheme="minorHAnsi" w:eastAsia="Arial" w:hAnsiTheme="minorHAnsi" w:cstheme="minorHAnsi"/>
                <w:b w:val="0"/>
                <w:bCs w:val="0"/>
              </w:rPr>
              <w:t>Start Time</w:t>
            </w:r>
          </w:p>
        </w:tc>
        <w:tc>
          <w:tcPr>
            <w:tcW w:w="0" w:type="auto"/>
          </w:tcPr>
          <w:p w14:paraId="34820D95"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eastAsia="Arial" w:hAnsiTheme="minorHAnsi" w:cstheme="minorHAnsi"/>
              </w:rPr>
              <w:t>50</w:t>
            </w:r>
          </w:p>
        </w:tc>
        <w:tc>
          <w:tcPr>
            <w:tcW w:w="0" w:type="auto"/>
          </w:tcPr>
          <w:p w14:paraId="7C4FEEE8"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17</w:t>
            </w:r>
          </w:p>
        </w:tc>
        <w:tc>
          <w:tcPr>
            <w:tcW w:w="4637" w:type="dxa"/>
          </w:tcPr>
          <w:p w14:paraId="218D3C0F" w14:textId="70683EEE"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rPr>
              <w:t>Start time of the instruction.</w:t>
            </w:r>
          </w:p>
        </w:tc>
        <w:tc>
          <w:tcPr>
            <w:tcW w:w="0" w:type="auto"/>
          </w:tcPr>
          <w:p w14:paraId="4245D601"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N, T</w:t>
            </w:r>
          </w:p>
        </w:tc>
        <w:tc>
          <w:tcPr>
            <w:tcW w:w="0" w:type="auto"/>
          </w:tcPr>
          <w:p w14:paraId="0C2FB3F1"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115830" w:rsidRPr="00E85DD5" w14:paraId="31339296" w14:textId="77777777" w:rsidTr="00E85D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FDA9CAF" w14:textId="77777777" w:rsidR="00115830" w:rsidRPr="00E85DD5" w:rsidRDefault="00115830">
            <w:pPr>
              <w:rPr>
                <w:rFonts w:asciiTheme="minorHAnsi" w:hAnsiTheme="minorHAnsi" w:cstheme="minorHAnsi"/>
                <w:b w:val="0"/>
                <w:bCs w:val="0"/>
                <w:lang w:val="en-US"/>
              </w:rPr>
            </w:pPr>
            <w:r w:rsidRPr="00E85DD5">
              <w:rPr>
                <w:rFonts w:asciiTheme="minorHAnsi" w:eastAsia="Arial" w:hAnsiTheme="minorHAnsi" w:cstheme="minorHAnsi"/>
                <w:b w:val="0"/>
                <w:bCs w:val="0"/>
              </w:rPr>
              <w:t>Reason Code</w:t>
            </w:r>
          </w:p>
        </w:tc>
        <w:tc>
          <w:tcPr>
            <w:tcW w:w="0" w:type="auto"/>
          </w:tcPr>
          <w:p w14:paraId="50B9A6D6"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eastAsia="Arial" w:hAnsiTheme="minorHAnsi" w:cstheme="minorHAnsi"/>
              </w:rPr>
              <w:t>68</w:t>
            </w:r>
          </w:p>
        </w:tc>
        <w:tc>
          <w:tcPr>
            <w:tcW w:w="0" w:type="auto"/>
          </w:tcPr>
          <w:p w14:paraId="7D424198"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3</w:t>
            </w:r>
          </w:p>
        </w:tc>
        <w:tc>
          <w:tcPr>
            <w:tcW w:w="4637" w:type="dxa"/>
          </w:tcPr>
          <w:p w14:paraId="71DB6CF6" w14:textId="6A4335E8"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roofErr w:type="gramStart"/>
            <w:r w:rsidRPr="00E85DD5">
              <w:rPr>
                <w:rFonts w:asciiTheme="minorHAnsi" w:hAnsiTheme="minorHAnsi" w:cstheme="minorHAnsi"/>
              </w:rPr>
              <w:t>Three character</w:t>
            </w:r>
            <w:proofErr w:type="gramEnd"/>
            <w:r w:rsidRPr="00E85DD5">
              <w:rPr>
                <w:rFonts w:asciiTheme="minorHAnsi" w:hAnsiTheme="minorHAnsi" w:cstheme="minorHAnsi"/>
              </w:rPr>
              <w:t xml:space="preserve"> reason code applied to steam plant; the first character explains why the instruction was issued, the second character indicates whether the BM Unit is in frequency response mode.</w:t>
            </w:r>
          </w:p>
        </w:tc>
        <w:tc>
          <w:tcPr>
            <w:tcW w:w="0" w:type="auto"/>
          </w:tcPr>
          <w:p w14:paraId="09F0063E"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N, T</w:t>
            </w:r>
          </w:p>
        </w:tc>
        <w:tc>
          <w:tcPr>
            <w:tcW w:w="0" w:type="auto"/>
          </w:tcPr>
          <w:p w14:paraId="582C2927"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115830" w:rsidRPr="00E85DD5" w14:paraId="5528541B" w14:textId="77777777" w:rsidTr="00E85DD5">
        <w:tc>
          <w:tcPr>
            <w:cnfStyle w:val="001000000000" w:firstRow="0" w:lastRow="0" w:firstColumn="1" w:lastColumn="0" w:oddVBand="0" w:evenVBand="0" w:oddHBand="0" w:evenHBand="0" w:firstRowFirstColumn="0" w:firstRowLastColumn="0" w:lastRowFirstColumn="0" w:lastRowLastColumn="0"/>
            <w:tcW w:w="0" w:type="auto"/>
          </w:tcPr>
          <w:p w14:paraId="228B6108" w14:textId="77777777" w:rsidR="00115830" w:rsidRPr="00E85DD5" w:rsidRDefault="00115830">
            <w:pPr>
              <w:rPr>
                <w:rFonts w:asciiTheme="minorHAnsi" w:eastAsia="Arial" w:hAnsiTheme="minorHAnsi" w:cstheme="minorHAnsi"/>
                <w:b w:val="0"/>
                <w:bCs w:val="0"/>
              </w:rPr>
            </w:pPr>
            <w:r w:rsidRPr="00E85DD5">
              <w:rPr>
                <w:rFonts w:asciiTheme="minorHAnsi" w:eastAsia="Arial" w:hAnsiTheme="minorHAnsi" w:cstheme="minorHAnsi"/>
                <w:b w:val="0"/>
                <w:bCs w:val="0"/>
              </w:rPr>
              <w:t>Target Instruction Code</w:t>
            </w:r>
          </w:p>
        </w:tc>
        <w:tc>
          <w:tcPr>
            <w:tcW w:w="0" w:type="auto"/>
          </w:tcPr>
          <w:p w14:paraId="58162FE5"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eastAsia="Arial" w:hAnsiTheme="minorHAnsi" w:cstheme="minorHAnsi"/>
              </w:rPr>
              <w:t>72</w:t>
            </w:r>
          </w:p>
        </w:tc>
        <w:tc>
          <w:tcPr>
            <w:tcW w:w="0" w:type="auto"/>
          </w:tcPr>
          <w:p w14:paraId="663842AD"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5</w:t>
            </w:r>
          </w:p>
        </w:tc>
        <w:tc>
          <w:tcPr>
            <w:tcW w:w="4637" w:type="dxa"/>
          </w:tcPr>
          <w:p w14:paraId="1762C290" w14:textId="2F77F274"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rPr>
              <w:t>This may be one of the following codes OFF, HTS, CHS or the numeric value 0.</w:t>
            </w:r>
          </w:p>
        </w:tc>
        <w:tc>
          <w:tcPr>
            <w:tcW w:w="0" w:type="auto"/>
          </w:tcPr>
          <w:p w14:paraId="42CECE60"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N, T</w:t>
            </w:r>
          </w:p>
        </w:tc>
        <w:tc>
          <w:tcPr>
            <w:tcW w:w="0" w:type="auto"/>
          </w:tcPr>
          <w:p w14:paraId="12D01E55"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115830" w:rsidRPr="00E85DD5" w14:paraId="3D8F142E" w14:textId="77777777" w:rsidTr="00E85D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72F769D" w14:textId="77777777" w:rsidR="00115830" w:rsidRPr="00E85DD5" w:rsidRDefault="00115830">
            <w:pPr>
              <w:rPr>
                <w:rFonts w:asciiTheme="minorHAnsi" w:eastAsia="Arial" w:hAnsiTheme="minorHAnsi" w:cstheme="minorHAnsi"/>
                <w:b w:val="0"/>
                <w:bCs w:val="0"/>
              </w:rPr>
            </w:pPr>
            <w:r w:rsidRPr="00E85DD5">
              <w:rPr>
                <w:rFonts w:asciiTheme="minorHAnsi" w:eastAsia="Arial" w:hAnsiTheme="minorHAnsi" w:cstheme="minorHAnsi"/>
                <w:b w:val="0"/>
                <w:bCs w:val="0"/>
              </w:rPr>
              <w:t>Target Reserve</w:t>
            </w:r>
          </w:p>
        </w:tc>
        <w:tc>
          <w:tcPr>
            <w:tcW w:w="0" w:type="auto"/>
          </w:tcPr>
          <w:p w14:paraId="42E6209A"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78</w:t>
            </w:r>
          </w:p>
        </w:tc>
        <w:tc>
          <w:tcPr>
            <w:tcW w:w="0" w:type="auto"/>
          </w:tcPr>
          <w:p w14:paraId="117D9D4C"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3</w:t>
            </w:r>
          </w:p>
        </w:tc>
        <w:tc>
          <w:tcPr>
            <w:tcW w:w="4637" w:type="dxa"/>
          </w:tcPr>
          <w:p w14:paraId="1B082EEC" w14:textId="279D1892"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rPr>
              <w:t>Not used.</w:t>
            </w:r>
          </w:p>
        </w:tc>
        <w:tc>
          <w:tcPr>
            <w:tcW w:w="0" w:type="auto"/>
          </w:tcPr>
          <w:p w14:paraId="23FCE40F"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N, T</w:t>
            </w:r>
          </w:p>
        </w:tc>
        <w:tc>
          <w:tcPr>
            <w:tcW w:w="0" w:type="auto"/>
          </w:tcPr>
          <w:p w14:paraId="37C5E280"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115830" w:rsidRPr="00E85DD5" w14:paraId="42342D14" w14:textId="77777777" w:rsidTr="00E85DD5">
        <w:tc>
          <w:tcPr>
            <w:cnfStyle w:val="001000000000" w:firstRow="0" w:lastRow="0" w:firstColumn="1" w:lastColumn="0" w:oddVBand="0" w:evenVBand="0" w:oddHBand="0" w:evenHBand="0" w:firstRowFirstColumn="0" w:firstRowLastColumn="0" w:lastRowFirstColumn="0" w:lastRowLastColumn="0"/>
            <w:tcW w:w="0" w:type="auto"/>
            <w:vAlign w:val="center"/>
          </w:tcPr>
          <w:p w14:paraId="3505EDB9" w14:textId="77777777" w:rsidR="00115830" w:rsidRPr="00E85DD5" w:rsidRDefault="00115830">
            <w:pPr>
              <w:rPr>
                <w:rFonts w:asciiTheme="minorHAnsi" w:eastAsia="Arial" w:hAnsiTheme="minorHAnsi" w:cstheme="minorHAnsi"/>
                <w:b w:val="0"/>
                <w:bCs w:val="0"/>
              </w:rPr>
            </w:pPr>
            <w:r w:rsidRPr="00E85DD5">
              <w:rPr>
                <w:rFonts w:asciiTheme="minorHAnsi" w:eastAsia="Arial" w:hAnsiTheme="minorHAnsi" w:cstheme="minorHAnsi"/>
                <w:b w:val="0"/>
                <w:bCs w:val="0"/>
              </w:rPr>
              <w:t>Target Time</w:t>
            </w:r>
          </w:p>
        </w:tc>
        <w:tc>
          <w:tcPr>
            <w:tcW w:w="0" w:type="auto"/>
          </w:tcPr>
          <w:p w14:paraId="3F7D90D9"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82</w:t>
            </w:r>
          </w:p>
        </w:tc>
        <w:tc>
          <w:tcPr>
            <w:tcW w:w="0" w:type="auto"/>
          </w:tcPr>
          <w:p w14:paraId="4F2AA8FA"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17</w:t>
            </w:r>
          </w:p>
        </w:tc>
        <w:tc>
          <w:tcPr>
            <w:tcW w:w="4637" w:type="dxa"/>
          </w:tcPr>
          <w:p w14:paraId="32A157FC" w14:textId="50C45701"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rPr>
              <w:t>Target time of the instruction.</w:t>
            </w:r>
          </w:p>
        </w:tc>
        <w:tc>
          <w:tcPr>
            <w:tcW w:w="0" w:type="auto"/>
          </w:tcPr>
          <w:p w14:paraId="72B93E3A"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N, T</w:t>
            </w:r>
          </w:p>
        </w:tc>
        <w:tc>
          <w:tcPr>
            <w:tcW w:w="0" w:type="auto"/>
          </w:tcPr>
          <w:p w14:paraId="4795358D"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115830" w:rsidRPr="00E85DD5" w14:paraId="5A82F219" w14:textId="77777777" w:rsidTr="00E85D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tcPr>
          <w:p w14:paraId="66B21D59" w14:textId="77777777" w:rsidR="00115830" w:rsidRPr="00E85DD5" w:rsidRDefault="00115830">
            <w:pPr>
              <w:rPr>
                <w:rFonts w:asciiTheme="minorHAnsi" w:eastAsia="Arial" w:hAnsiTheme="minorHAnsi" w:cstheme="minorHAnsi"/>
                <w:b w:val="0"/>
                <w:bCs w:val="0"/>
              </w:rPr>
            </w:pPr>
            <w:r w:rsidRPr="00E85DD5">
              <w:rPr>
                <w:rFonts w:asciiTheme="minorHAnsi" w:eastAsia="Arial" w:hAnsiTheme="minorHAnsi" w:cstheme="minorHAnsi"/>
                <w:b w:val="0"/>
                <w:bCs w:val="0"/>
              </w:rPr>
              <w:t>Error Code</w:t>
            </w:r>
          </w:p>
        </w:tc>
        <w:tc>
          <w:tcPr>
            <w:tcW w:w="0" w:type="auto"/>
          </w:tcPr>
          <w:p w14:paraId="5A1CCB4D"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40, 100</w:t>
            </w:r>
          </w:p>
        </w:tc>
        <w:tc>
          <w:tcPr>
            <w:tcW w:w="0" w:type="auto"/>
          </w:tcPr>
          <w:p w14:paraId="1DB03F5D"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4</w:t>
            </w:r>
          </w:p>
        </w:tc>
        <w:tc>
          <w:tcPr>
            <w:tcW w:w="4637" w:type="dxa"/>
          </w:tcPr>
          <w:p w14:paraId="0D7B85F7"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E85DD5">
              <w:rPr>
                <w:rFonts w:asciiTheme="minorHAnsi" w:hAnsiTheme="minorHAnsi" w:cstheme="minorHAnsi"/>
              </w:rPr>
              <w:t>See Table 21 for meaning</w:t>
            </w:r>
          </w:p>
        </w:tc>
        <w:tc>
          <w:tcPr>
            <w:tcW w:w="0" w:type="auto"/>
          </w:tcPr>
          <w:p w14:paraId="56CF0A87"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Any</w:t>
            </w:r>
          </w:p>
        </w:tc>
        <w:tc>
          <w:tcPr>
            <w:tcW w:w="0" w:type="auto"/>
          </w:tcPr>
          <w:p w14:paraId="5FD3C6EA" w14:textId="77777777" w:rsidR="00115830" w:rsidRPr="00E85DD5" w:rsidRDefault="00115830">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E, X</w:t>
            </w:r>
          </w:p>
        </w:tc>
      </w:tr>
      <w:tr w:rsidR="00115830" w:rsidRPr="00E85DD5" w14:paraId="31FB4008" w14:textId="77777777" w:rsidTr="00E85DD5">
        <w:tc>
          <w:tcPr>
            <w:cnfStyle w:val="001000000000" w:firstRow="0" w:lastRow="0" w:firstColumn="1" w:lastColumn="0" w:oddVBand="0" w:evenVBand="0" w:oddHBand="0" w:evenHBand="0" w:firstRowFirstColumn="0" w:firstRowLastColumn="0" w:lastRowFirstColumn="0" w:lastRowLastColumn="0"/>
            <w:tcW w:w="0" w:type="auto"/>
            <w:vAlign w:val="center"/>
          </w:tcPr>
          <w:p w14:paraId="6C8E82EB" w14:textId="77777777" w:rsidR="00115830" w:rsidRPr="00E85DD5" w:rsidRDefault="00115830">
            <w:pPr>
              <w:rPr>
                <w:rFonts w:asciiTheme="minorHAnsi" w:eastAsia="Arial" w:hAnsiTheme="minorHAnsi" w:cstheme="minorHAnsi"/>
                <w:b w:val="0"/>
                <w:bCs w:val="0"/>
              </w:rPr>
            </w:pPr>
            <w:r w:rsidRPr="00E85DD5">
              <w:rPr>
                <w:rFonts w:asciiTheme="minorHAnsi" w:eastAsia="Arial" w:hAnsiTheme="minorHAnsi" w:cstheme="minorHAnsi"/>
                <w:b w:val="0"/>
                <w:bCs w:val="0"/>
              </w:rPr>
              <w:t>Terminator</w:t>
            </w:r>
          </w:p>
        </w:tc>
        <w:tc>
          <w:tcPr>
            <w:tcW w:w="0" w:type="auto"/>
          </w:tcPr>
          <w:p w14:paraId="32416968"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39, 44, 99 or 104</w:t>
            </w:r>
          </w:p>
        </w:tc>
        <w:tc>
          <w:tcPr>
            <w:tcW w:w="0" w:type="auto"/>
          </w:tcPr>
          <w:p w14:paraId="12759453"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1</w:t>
            </w:r>
          </w:p>
        </w:tc>
        <w:tc>
          <w:tcPr>
            <w:tcW w:w="4637" w:type="dxa"/>
          </w:tcPr>
          <w:p w14:paraId="43C7E9F3"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85DD5">
              <w:rPr>
                <w:rFonts w:asciiTheme="minorHAnsi" w:hAnsiTheme="minorHAnsi" w:cstheme="minorHAnsi"/>
              </w:rPr>
              <w:t>Part terminator character "^"</w:t>
            </w:r>
          </w:p>
        </w:tc>
        <w:tc>
          <w:tcPr>
            <w:tcW w:w="0" w:type="auto"/>
          </w:tcPr>
          <w:p w14:paraId="6766F926"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E85DD5">
              <w:rPr>
                <w:rFonts w:asciiTheme="minorHAnsi" w:hAnsiTheme="minorHAnsi" w:cstheme="minorHAnsi"/>
                <w:lang w:val="en-US"/>
              </w:rPr>
              <w:t>All</w:t>
            </w:r>
          </w:p>
        </w:tc>
        <w:tc>
          <w:tcPr>
            <w:tcW w:w="0" w:type="auto"/>
          </w:tcPr>
          <w:p w14:paraId="747119E4" w14:textId="77777777" w:rsidR="00115830" w:rsidRPr="00E85DD5" w:rsidRDefault="00115830">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bl>
    <w:p w14:paraId="1A8644EA" w14:textId="188F0673" w:rsidR="004124FA" w:rsidRPr="00DE6636" w:rsidRDefault="00AC7DB4" w:rsidP="006D4AA3">
      <w:pPr>
        <w:pStyle w:val="BodyText"/>
        <w:rPr>
          <w:rFonts w:ascii="Poppins" w:eastAsiaTheme="minorHAnsi" w:hAnsi="Poppins"/>
          <w:sz w:val="24"/>
        </w:rPr>
      </w:pPr>
      <w:r w:rsidRPr="00DE6636">
        <w:t>Participants and Vendors should contact NGC for an up-to-date list of reason codes and an accompanying explanation.</w:t>
      </w:r>
    </w:p>
    <w:p w14:paraId="21B8B9EB" w14:textId="77777777" w:rsidR="00530280" w:rsidRDefault="00530280" w:rsidP="006D4AA3">
      <w:pPr>
        <w:pStyle w:val="Heading3"/>
        <w:ind w:right="1532"/>
      </w:pPr>
      <w:bookmarkStart w:id="33" w:name="_Toc193981038"/>
      <w:r>
        <w:t xml:space="preserve">2.6.2. </w:t>
      </w:r>
      <w:r>
        <w:tab/>
        <w:t>Bid / Offer Acceptance and Deemed Instruction Message</w:t>
      </w:r>
      <w:bookmarkEnd w:id="33"/>
    </w:p>
    <w:p w14:paraId="46C11F66" w14:textId="77777777" w:rsidR="00530280" w:rsidRDefault="00530280" w:rsidP="006D4AA3">
      <w:pPr>
        <w:jc w:val="both"/>
      </w:pPr>
      <w:r w:rsidRPr="00A93D86">
        <w:t xml:space="preserve">A Bid Offer Acceptance will be sent to either accept BM Bids/Offers in the Balancing Mechanism or the conversion of a Replacement Reserve Acceptance in the RR Market. The closed instruction must contain at least two MW / time value pairs up to a maximum of five </w:t>
      </w:r>
      <w:r w:rsidRPr="00A93D86">
        <w:lastRenderedPageBreak/>
        <w:t xml:space="preserve">value pairs that describe a closed volume of energy (in conjunction with the physical notification and any relevant previously accepted BOAs). </w:t>
      </w:r>
    </w:p>
    <w:p w14:paraId="79DE7148" w14:textId="77777777" w:rsidR="00530280" w:rsidRDefault="00530280" w:rsidP="00303629">
      <w:pPr>
        <w:jc w:val="both"/>
      </w:pPr>
      <w:r w:rsidRPr="00A93D86">
        <w:t>The message Data Part for an instruction is a maximum of 183 characters in length.</w:t>
      </w:r>
    </w:p>
    <w:p w14:paraId="0351061F" w14:textId="19368FEC" w:rsidR="006F5047" w:rsidRDefault="006F5047" w:rsidP="00303629">
      <w:pPr>
        <w:pStyle w:val="Caption"/>
        <w:keepNext/>
      </w:pPr>
      <w:r>
        <w:t xml:space="preserve">Table </w:t>
      </w:r>
      <w:r>
        <w:fldChar w:fldCharType="begin"/>
      </w:r>
      <w:r>
        <w:instrText xml:space="preserve"> SEQ Table \* ARABIC </w:instrText>
      </w:r>
      <w:r>
        <w:fldChar w:fldCharType="separate"/>
      </w:r>
      <w:r w:rsidR="001D3DFB">
        <w:rPr>
          <w:noProof/>
        </w:rPr>
        <w:t>14</w:t>
      </w:r>
      <w:r>
        <w:rPr>
          <w:noProof/>
        </w:rPr>
        <w:fldChar w:fldCharType="end"/>
      </w:r>
      <w:r>
        <w:t>:</w:t>
      </w:r>
      <w:r w:rsidRPr="00CC37A5">
        <w:t xml:space="preserve"> Message Data Part for BOA and Deemed Closed Instruction Messages</w:t>
      </w:r>
    </w:p>
    <w:tbl>
      <w:tblPr>
        <w:tblStyle w:val="ListTable2-Accent1"/>
        <w:tblW w:w="10349" w:type="dxa"/>
        <w:tblInd w:w="-284" w:type="dxa"/>
        <w:tblLook w:val="04A0" w:firstRow="1" w:lastRow="0" w:firstColumn="1" w:lastColumn="0" w:noHBand="0" w:noVBand="1"/>
      </w:tblPr>
      <w:tblGrid>
        <w:gridCol w:w="1415"/>
        <w:gridCol w:w="1533"/>
        <w:gridCol w:w="777"/>
        <w:gridCol w:w="2709"/>
        <w:gridCol w:w="1899"/>
        <w:gridCol w:w="777"/>
        <w:gridCol w:w="1239"/>
      </w:tblGrid>
      <w:tr w:rsidR="00E6453F" w:rsidRPr="00303629" w14:paraId="04E455A9" w14:textId="77777777" w:rsidTr="00F36C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14:paraId="56648DDB" w14:textId="77777777" w:rsidR="006F5047" w:rsidRPr="00303629" w:rsidRDefault="006F5047">
            <w:pPr>
              <w:rPr>
                <w:rFonts w:asciiTheme="minorHAnsi" w:hAnsiTheme="minorHAnsi" w:cstheme="minorHAnsi"/>
                <w:lang w:val="en-US"/>
              </w:rPr>
            </w:pPr>
            <w:bookmarkStart w:id="34" w:name="_Hlk168576451"/>
            <w:r w:rsidRPr="00303629">
              <w:rPr>
                <w:rFonts w:asciiTheme="minorHAnsi" w:hAnsiTheme="minorHAnsi" w:cstheme="minorHAnsi"/>
                <w:lang w:val="en-US"/>
              </w:rPr>
              <w:t>Field Name</w:t>
            </w:r>
          </w:p>
        </w:tc>
        <w:tc>
          <w:tcPr>
            <w:tcW w:w="1542" w:type="dxa"/>
          </w:tcPr>
          <w:p w14:paraId="6AA2E60C" w14:textId="77777777" w:rsidR="006F5047" w:rsidRPr="00303629" w:rsidRDefault="006F5047">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Start Position</w:t>
            </w:r>
          </w:p>
        </w:tc>
        <w:tc>
          <w:tcPr>
            <w:tcW w:w="730" w:type="dxa"/>
          </w:tcPr>
          <w:p w14:paraId="066042E3" w14:textId="77777777" w:rsidR="006F5047" w:rsidRPr="00303629" w:rsidRDefault="006F5047">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Field Size</w:t>
            </w:r>
          </w:p>
        </w:tc>
        <w:tc>
          <w:tcPr>
            <w:tcW w:w="4675" w:type="dxa"/>
            <w:gridSpan w:val="2"/>
          </w:tcPr>
          <w:p w14:paraId="35F2C0DA" w14:textId="77777777" w:rsidR="006F5047" w:rsidRPr="00303629" w:rsidRDefault="006F5047">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Description</w:t>
            </w:r>
          </w:p>
        </w:tc>
        <w:tc>
          <w:tcPr>
            <w:tcW w:w="735" w:type="dxa"/>
          </w:tcPr>
          <w:p w14:paraId="3CDD427D" w14:textId="77777777" w:rsidR="006F5047" w:rsidRPr="00303629" w:rsidRDefault="006F5047">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Valid Type</w:t>
            </w:r>
          </w:p>
        </w:tc>
        <w:tc>
          <w:tcPr>
            <w:tcW w:w="1250" w:type="dxa"/>
          </w:tcPr>
          <w:p w14:paraId="0F4C8057" w14:textId="77777777" w:rsidR="006F5047" w:rsidRPr="00303629" w:rsidRDefault="006F5047">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Error Flag</w:t>
            </w:r>
          </w:p>
        </w:tc>
      </w:tr>
      <w:tr w:rsidR="00B822E1" w:rsidRPr="00303629" w14:paraId="431839E8" w14:textId="77777777" w:rsidTr="00F36C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14:paraId="46B6F5E2" w14:textId="77777777" w:rsidR="006F5047" w:rsidRPr="00303629" w:rsidRDefault="006F5047">
            <w:pPr>
              <w:rPr>
                <w:rFonts w:asciiTheme="minorHAnsi" w:hAnsiTheme="minorHAnsi" w:cstheme="minorHAnsi"/>
                <w:b w:val="0"/>
                <w:bCs w:val="0"/>
                <w:lang w:val="en-US"/>
              </w:rPr>
            </w:pPr>
            <w:r w:rsidRPr="00303629">
              <w:rPr>
                <w:rFonts w:asciiTheme="minorHAnsi" w:hAnsiTheme="minorHAnsi" w:cstheme="minorHAnsi"/>
                <w:b w:val="0"/>
                <w:bCs w:val="0"/>
              </w:rPr>
              <w:t>Name</w:t>
            </w:r>
          </w:p>
        </w:tc>
        <w:tc>
          <w:tcPr>
            <w:tcW w:w="1542" w:type="dxa"/>
          </w:tcPr>
          <w:p w14:paraId="7403AF7F"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rPr>
              <w:t>1</w:t>
            </w:r>
          </w:p>
        </w:tc>
        <w:tc>
          <w:tcPr>
            <w:tcW w:w="730" w:type="dxa"/>
          </w:tcPr>
          <w:p w14:paraId="4C709784"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9</w:t>
            </w:r>
          </w:p>
        </w:tc>
        <w:tc>
          <w:tcPr>
            <w:tcW w:w="4675" w:type="dxa"/>
            <w:gridSpan w:val="2"/>
          </w:tcPr>
          <w:p w14:paraId="167190E0"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BM Unit Name</w:t>
            </w:r>
          </w:p>
        </w:tc>
        <w:tc>
          <w:tcPr>
            <w:tcW w:w="735" w:type="dxa"/>
          </w:tcPr>
          <w:p w14:paraId="1DCFA6C3"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All</w:t>
            </w:r>
          </w:p>
        </w:tc>
        <w:tc>
          <w:tcPr>
            <w:tcW w:w="1250" w:type="dxa"/>
          </w:tcPr>
          <w:p w14:paraId="423D41F5"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E6453F" w:rsidRPr="00303629" w14:paraId="09ED58BF" w14:textId="77777777" w:rsidTr="00F36C75">
        <w:tc>
          <w:tcPr>
            <w:cnfStyle w:val="001000000000" w:firstRow="0" w:lastRow="0" w:firstColumn="1" w:lastColumn="0" w:oddVBand="0" w:evenVBand="0" w:oddHBand="0" w:evenHBand="0" w:firstRowFirstColumn="0" w:firstRowLastColumn="0" w:lastRowFirstColumn="0" w:lastRowLastColumn="0"/>
            <w:tcW w:w="1417" w:type="dxa"/>
          </w:tcPr>
          <w:p w14:paraId="13725452" w14:textId="77777777" w:rsidR="006F5047" w:rsidRPr="00303629" w:rsidRDefault="006F5047">
            <w:pPr>
              <w:rPr>
                <w:rFonts w:asciiTheme="minorHAnsi" w:hAnsiTheme="minorHAnsi" w:cstheme="minorHAnsi"/>
                <w:b w:val="0"/>
                <w:bCs w:val="0"/>
                <w:lang w:val="en-US"/>
              </w:rPr>
            </w:pPr>
            <w:r w:rsidRPr="00303629">
              <w:rPr>
                <w:rFonts w:asciiTheme="minorHAnsi" w:hAnsiTheme="minorHAnsi" w:cstheme="minorHAnsi"/>
                <w:b w:val="0"/>
                <w:bCs w:val="0"/>
              </w:rPr>
              <w:t>Ref Number</w:t>
            </w:r>
          </w:p>
        </w:tc>
        <w:tc>
          <w:tcPr>
            <w:tcW w:w="1542" w:type="dxa"/>
          </w:tcPr>
          <w:p w14:paraId="24199BDE"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rPr>
              <w:t>11</w:t>
            </w:r>
          </w:p>
        </w:tc>
        <w:tc>
          <w:tcPr>
            <w:tcW w:w="730" w:type="dxa"/>
          </w:tcPr>
          <w:p w14:paraId="057D5178"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10</w:t>
            </w:r>
          </w:p>
        </w:tc>
        <w:tc>
          <w:tcPr>
            <w:tcW w:w="4675" w:type="dxa"/>
            <w:gridSpan w:val="2"/>
          </w:tcPr>
          <w:p w14:paraId="33AB1673"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Instruction Reference Number</w:t>
            </w:r>
          </w:p>
        </w:tc>
        <w:tc>
          <w:tcPr>
            <w:tcW w:w="735" w:type="dxa"/>
          </w:tcPr>
          <w:p w14:paraId="458919E9"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All</w:t>
            </w:r>
          </w:p>
        </w:tc>
        <w:tc>
          <w:tcPr>
            <w:tcW w:w="1250" w:type="dxa"/>
          </w:tcPr>
          <w:p w14:paraId="37B3DB35"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B822E1" w:rsidRPr="00303629" w14:paraId="0CBCA822" w14:textId="77777777" w:rsidTr="00F36C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14:paraId="71725EB7" w14:textId="77777777" w:rsidR="006F5047" w:rsidRPr="00303629" w:rsidRDefault="006F5047">
            <w:pPr>
              <w:rPr>
                <w:rFonts w:asciiTheme="minorHAnsi" w:hAnsiTheme="minorHAnsi" w:cstheme="minorHAnsi"/>
                <w:b w:val="0"/>
                <w:bCs w:val="0"/>
                <w:lang w:val="en-US"/>
              </w:rPr>
            </w:pPr>
            <w:r w:rsidRPr="00303629">
              <w:rPr>
                <w:rFonts w:asciiTheme="minorHAnsi" w:hAnsiTheme="minorHAnsi" w:cstheme="minorHAnsi"/>
                <w:b w:val="0"/>
                <w:bCs w:val="0"/>
              </w:rPr>
              <w:t>Log Time</w:t>
            </w:r>
          </w:p>
        </w:tc>
        <w:tc>
          <w:tcPr>
            <w:tcW w:w="1542" w:type="dxa"/>
          </w:tcPr>
          <w:p w14:paraId="4BA88FAF"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rPr>
              <w:t>22</w:t>
            </w:r>
          </w:p>
        </w:tc>
        <w:tc>
          <w:tcPr>
            <w:tcW w:w="730" w:type="dxa"/>
          </w:tcPr>
          <w:p w14:paraId="1C9D1A7F"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 xml:space="preserve">17 </w:t>
            </w:r>
          </w:p>
        </w:tc>
        <w:tc>
          <w:tcPr>
            <w:tcW w:w="4675" w:type="dxa"/>
            <w:gridSpan w:val="2"/>
          </w:tcPr>
          <w:p w14:paraId="520E3F85"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Time message logged by originating process</w:t>
            </w:r>
          </w:p>
        </w:tc>
        <w:tc>
          <w:tcPr>
            <w:tcW w:w="735" w:type="dxa"/>
          </w:tcPr>
          <w:p w14:paraId="07A7B2CD"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All</w:t>
            </w:r>
          </w:p>
        </w:tc>
        <w:tc>
          <w:tcPr>
            <w:tcW w:w="1250" w:type="dxa"/>
          </w:tcPr>
          <w:p w14:paraId="47832203"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E6453F" w:rsidRPr="00303629" w14:paraId="51316976" w14:textId="77777777" w:rsidTr="00F36C75">
        <w:tc>
          <w:tcPr>
            <w:cnfStyle w:val="001000000000" w:firstRow="0" w:lastRow="0" w:firstColumn="1" w:lastColumn="0" w:oddVBand="0" w:evenVBand="0" w:oddHBand="0" w:evenHBand="0" w:firstRowFirstColumn="0" w:firstRowLastColumn="0" w:lastRowFirstColumn="0" w:lastRowLastColumn="0"/>
            <w:tcW w:w="1417" w:type="dxa"/>
          </w:tcPr>
          <w:p w14:paraId="3C8AC810" w14:textId="77777777" w:rsidR="006F5047" w:rsidRPr="00303629" w:rsidRDefault="006F5047">
            <w:pPr>
              <w:rPr>
                <w:rFonts w:asciiTheme="minorHAnsi" w:hAnsiTheme="minorHAnsi" w:cstheme="minorHAnsi"/>
                <w:b w:val="0"/>
                <w:bCs w:val="0"/>
                <w:lang w:val="en-US"/>
              </w:rPr>
            </w:pPr>
            <w:r w:rsidRPr="00303629">
              <w:rPr>
                <w:rFonts w:asciiTheme="minorHAnsi" w:hAnsiTheme="minorHAnsi" w:cstheme="minorHAnsi"/>
                <w:b w:val="0"/>
                <w:bCs w:val="0"/>
                <w:lang w:val="en-US"/>
              </w:rPr>
              <w:t>Type</w:t>
            </w:r>
          </w:p>
        </w:tc>
        <w:tc>
          <w:tcPr>
            <w:tcW w:w="1542" w:type="dxa"/>
          </w:tcPr>
          <w:p w14:paraId="3329F1FE"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rPr>
              <w:t>40</w:t>
            </w:r>
          </w:p>
        </w:tc>
        <w:tc>
          <w:tcPr>
            <w:tcW w:w="730" w:type="dxa"/>
          </w:tcPr>
          <w:p w14:paraId="6B35717E"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4</w:t>
            </w:r>
          </w:p>
        </w:tc>
        <w:tc>
          <w:tcPr>
            <w:tcW w:w="4675" w:type="dxa"/>
            <w:gridSpan w:val="2"/>
          </w:tcPr>
          <w:p w14:paraId="7C4FCEE7"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Type of instruction. BOAI, DEEM or BOAR</w:t>
            </w:r>
          </w:p>
        </w:tc>
        <w:tc>
          <w:tcPr>
            <w:tcW w:w="735" w:type="dxa"/>
          </w:tcPr>
          <w:p w14:paraId="1CC175EC"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N, T</w:t>
            </w:r>
          </w:p>
        </w:tc>
        <w:tc>
          <w:tcPr>
            <w:tcW w:w="1250" w:type="dxa"/>
          </w:tcPr>
          <w:p w14:paraId="44D597E8"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B822E1" w:rsidRPr="00303629" w14:paraId="06138106" w14:textId="77777777" w:rsidTr="00F36C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14:paraId="6FA7A6F6" w14:textId="77777777" w:rsidR="006F5047" w:rsidRPr="00303629" w:rsidRDefault="006F5047">
            <w:pPr>
              <w:rPr>
                <w:rFonts w:asciiTheme="minorHAnsi" w:hAnsiTheme="minorHAnsi" w:cstheme="minorHAnsi"/>
                <w:b w:val="0"/>
                <w:bCs w:val="0"/>
                <w:lang w:val="en-US"/>
              </w:rPr>
            </w:pPr>
            <w:r w:rsidRPr="00303629">
              <w:rPr>
                <w:rFonts w:asciiTheme="minorHAnsi" w:hAnsiTheme="minorHAnsi" w:cstheme="minorHAnsi"/>
                <w:b w:val="0"/>
                <w:bCs w:val="0"/>
              </w:rPr>
              <w:t>BOA Number</w:t>
            </w:r>
          </w:p>
        </w:tc>
        <w:tc>
          <w:tcPr>
            <w:tcW w:w="1542" w:type="dxa"/>
          </w:tcPr>
          <w:p w14:paraId="0DBD1612"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rPr>
              <w:t>45</w:t>
            </w:r>
          </w:p>
        </w:tc>
        <w:tc>
          <w:tcPr>
            <w:tcW w:w="730" w:type="dxa"/>
          </w:tcPr>
          <w:p w14:paraId="2A0456D4"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10</w:t>
            </w:r>
          </w:p>
        </w:tc>
        <w:tc>
          <w:tcPr>
            <w:tcW w:w="4675" w:type="dxa"/>
            <w:gridSpan w:val="2"/>
          </w:tcPr>
          <w:p w14:paraId="0383D5E4" w14:textId="77777777" w:rsidR="006F5047" w:rsidRPr="00303629" w:rsidRDefault="006F5047">
            <w:pPr>
              <w:tabs>
                <w:tab w:val="center" w:pos="207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rPr>
              <w:t>BM Unit Bid/Offer Acceptance Number</w:t>
            </w:r>
          </w:p>
        </w:tc>
        <w:tc>
          <w:tcPr>
            <w:tcW w:w="735" w:type="dxa"/>
          </w:tcPr>
          <w:p w14:paraId="73B13B41"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N, T</w:t>
            </w:r>
          </w:p>
        </w:tc>
        <w:tc>
          <w:tcPr>
            <w:tcW w:w="1250" w:type="dxa"/>
          </w:tcPr>
          <w:p w14:paraId="713B2BFD"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E6453F" w:rsidRPr="00303629" w14:paraId="6DF8326B" w14:textId="77777777" w:rsidTr="00F36C75">
        <w:tc>
          <w:tcPr>
            <w:cnfStyle w:val="001000000000" w:firstRow="0" w:lastRow="0" w:firstColumn="1" w:lastColumn="0" w:oddVBand="0" w:evenVBand="0" w:oddHBand="0" w:evenHBand="0" w:firstRowFirstColumn="0" w:firstRowLastColumn="0" w:lastRowFirstColumn="0" w:lastRowLastColumn="0"/>
            <w:tcW w:w="1417" w:type="dxa"/>
          </w:tcPr>
          <w:p w14:paraId="5F56D152" w14:textId="2B768D51" w:rsidR="006F5047" w:rsidRPr="00303629" w:rsidRDefault="006F5047" w:rsidP="006B75E2">
            <w:pPr>
              <w:rPr>
                <w:rFonts w:asciiTheme="minorHAnsi" w:hAnsiTheme="minorHAnsi" w:cstheme="minorHAnsi"/>
                <w:b w:val="0"/>
                <w:bCs w:val="0"/>
                <w:lang w:val="en-US"/>
              </w:rPr>
            </w:pPr>
            <w:r w:rsidRPr="00303629">
              <w:rPr>
                <w:rFonts w:asciiTheme="minorHAnsi" w:hAnsiTheme="minorHAnsi" w:cstheme="minorHAnsi"/>
                <w:b w:val="0"/>
                <w:bCs w:val="0"/>
              </w:rPr>
              <w:t>Number of Data Points</w:t>
            </w:r>
          </w:p>
        </w:tc>
        <w:tc>
          <w:tcPr>
            <w:tcW w:w="1542" w:type="dxa"/>
          </w:tcPr>
          <w:p w14:paraId="20A92529"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rPr>
              <w:t>56</w:t>
            </w:r>
          </w:p>
        </w:tc>
        <w:tc>
          <w:tcPr>
            <w:tcW w:w="730" w:type="dxa"/>
          </w:tcPr>
          <w:p w14:paraId="14035EBA"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2</w:t>
            </w:r>
          </w:p>
        </w:tc>
        <w:tc>
          <w:tcPr>
            <w:tcW w:w="4675" w:type="dxa"/>
            <w:gridSpan w:val="2"/>
          </w:tcPr>
          <w:p w14:paraId="6055CE53"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rPr>
              <w:t>Count of the number of MW / Time pairs that make up this closed instruction. There must be a minimum of 2 pairs and a maximum of 5.</w:t>
            </w:r>
          </w:p>
        </w:tc>
        <w:tc>
          <w:tcPr>
            <w:tcW w:w="735" w:type="dxa"/>
          </w:tcPr>
          <w:p w14:paraId="56D92E4D"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N, T</w:t>
            </w:r>
          </w:p>
        </w:tc>
        <w:tc>
          <w:tcPr>
            <w:tcW w:w="1250" w:type="dxa"/>
          </w:tcPr>
          <w:p w14:paraId="64D22C3E"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B822E1" w:rsidRPr="00303629" w14:paraId="638FFC8B" w14:textId="77777777" w:rsidTr="00F36C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14:paraId="65B3224A" w14:textId="77777777" w:rsidR="006F5047" w:rsidRPr="00303629" w:rsidRDefault="006F5047">
            <w:pPr>
              <w:rPr>
                <w:rFonts w:asciiTheme="minorHAnsi" w:hAnsiTheme="minorHAnsi" w:cstheme="minorHAnsi"/>
                <w:b w:val="0"/>
                <w:bCs w:val="0"/>
                <w:lang w:val="en-US"/>
              </w:rPr>
            </w:pPr>
            <w:bookmarkStart w:id="35" w:name="_Hlk168575660"/>
            <w:r w:rsidRPr="00303629">
              <w:rPr>
                <w:rFonts w:asciiTheme="minorHAnsi" w:hAnsiTheme="minorHAnsi" w:cstheme="minorHAnsi"/>
                <w:b w:val="0"/>
                <w:bCs w:val="0"/>
              </w:rPr>
              <w:t>MW1</w:t>
            </w:r>
          </w:p>
        </w:tc>
        <w:tc>
          <w:tcPr>
            <w:tcW w:w="1542" w:type="dxa"/>
          </w:tcPr>
          <w:p w14:paraId="24374E9F"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rPr>
              <w:t>59</w:t>
            </w:r>
          </w:p>
        </w:tc>
        <w:tc>
          <w:tcPr>
            <w:tcW w:w="730" w:type="dxa"/>
          </w:tcPr>
          <w:p w14:paraId="78CFE627"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5</w:t>
            </w:r>
          </w:p>
        </w:tc>
        <w:tc>
          <w:tcPr>
            <w:tcW w:w="2756" w:type="dxa"/>
          </w:tcPr>
          <w:p w14:paraId="5ABD4F71"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MW Value 1</w:t>
            </w:r>
          </w:p>
        </w:tc>
        <w:tc>
          <w:tcPr>
            <w:tcW w:w="1919" w:type="dxa"/>
            <w:vMerge w:val="restart"/>
          </w:tcPr>
          <w:p w14:paraId="2B9D83D5"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rPr>
              <w:t>±</w:t>
            </w:r>
            <w:proofErr w:type="spellStart"/>
            <w:r w:rsidRPr="00303629">
              <w:rPr>
                <w:rFonts w:asciiTheme="minorHAnsi" w:hAnsiTheme="minorHAnsi" w:cstheme="minorHAnsi"/>
              </w:rPr>
              <w:t>nnnn</w:t>
            </w:r>
            <w:proofErr w:type="spellEnd"/>
          </w:p>
        </w:tc>
        <w:tc>
          <w:tcPr>
            <w:tcW w:w="735" w:type="dxa"/>
          </w:tcPr>
          <w:p w14:paraId="54D75DCA"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N, T</w:t>
            </w:r>
          </w:p>
        </w:tc>
        <w:tc>
          <w:tcPr>
            <w:tcW w:w="1250" w:type="dxa"/>
          </w:tcPr>
          <w:p w14:paraId="6535FF4C"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E6453F" w:rsidRPr="00303629" w14:paraId="1C9875C5" w14:textId="77777777" w:rsidTr="00F36C75">
        <w:tc>
          <w:tcPr>
            <w:cnfStyle w:val="001000000000" w:firstRow="0" w:lastRow="0" w:firstColumn="1" w:lastColumn="0" w:oddVBand="0" w:evenVBand="0" w:oddHBand="0" w:evenHBand="0" w:firstRowFirstColumn="0" w:firstRowLastColumn="0" w:lastRowFirstColumn="0" w:lastRowLastColumn="0"/>
            <w:tcW w:w="1417" w:type="dxa"/>
          </w:tcPr>
          <w:p w14:paraId="25D85CF4" w14:textId="77777777" w:rsidR="006F5047" w:rsidRPr="00303629" w:rsidRDefault="006F5047">
            <w:pPr>
              <w:rPr>
                <w:rFonts w:asciiTheme="minorHAnsi" w:hAnsiTheme="minorHAnsi" w:cstheme="minorHAnsi"/>
                <w:b w:val="0"/>
                <w:bCs w:val="0"/>
              </w:rPr>
            </w:pPr>
            <w:r w:rsidRPr="00303629">
              <w:rPr>
                <w:rFonts w:asciiTheme="minorHAnsi" w:hAnsiTheme="minorHAnsi" w:cstheme="minorHAnsi"/>
                <w:b w:val="0"/>
                <w:bCs w:val="0"/>
              </w:rPr>
              <w:t>T1</w:t>
            </w:r>
          </w:p>
        </w:tc>
        <w:tc>
          <w:tcPr>
            <w:tcW w:w="1542" w:type="dxa"/>
          </w:tcPr>
          <w:p w14:paraId="7872CB2A"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03629">
              <w:rPr>
                <w:rFonts w:asciiTheme="minorHAnsi" w:hAnsiTheme="minorHAnsi" w:cstheme="minorHAnsi"/>
              </w:rPr>
              <w:t>65</w:t>
            </w:r>
          </w:p>
        </w:tc>
        <w:tc>
          <w:tcPr>
            <w:tcW w:w="730" w:type="dxa"/>
          </w:tcPr>
          <w:p w14:paraId="66E8F1E2"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17</w:t>
            </w:r>
          </w:p>
        </w:tc>
        <w:tc>
          <w:tcPr>
            <w:tcW w:w="2756" w:type="dxa"/>
          </w:tcPr>
          <w:p w14:paraId="11944D09"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Time Value 1</w:t>
            </w:r>
          </w:p>
        </w:tc>
        <w:tc>
          <w:tcPr>
            <w:tcW w:w="1919" w:type="dxa"/>
            <w:vMerge/>
          </w:tcPr>
          <w:p w14:paraId="015C1542"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35" w:type="dxa"/>
          </w:tcPr>
          <w:p w14:paraId="44A8474A"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c>
          <w:tcPr>
            <w:tcW w:w="1250" w:type="dxa"/>
          </w:tcPr>
          <w:p w14:paraId="06C3B236"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bookmarkEnd w:id="35"/>
      <w:tr w:rsidR="00B822E1" w:rsidRPr="00303629" w14:paraId="739B2696" w14:textId="77777777" w:rsidTr="00F36C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14:paraId="1FEACA3B" w14:textId="77777777" w:rsidR="006F5047" w:rsidRPr="00303629" w:rsidRDefault="006F5047">
            <w:pPr>
              <w:rPr>
                <w:rFonts w:asciiTheme="minorHAnsi" w:hAnsiTheme="minorHAnsi" w:cstheme="minorHAnsi"/>
                <w:b w:val="0"/>
                <w:bCs w:val="0"/>
                <w:lang w:val="en-US"/>
              </w:rPr>
            </w:pPr>
            <w:r w:rsidRPr="00303629">
              <w:rPr>
                <w:rFonts w:asciiTheme="minorHAnsi" w:hAnsiTheme="minorHAnsi" w:cstheme="minorHAnsi"/>
                <w:b w:val="0"/>
                <w:bCs w:val="0"/>
              </w:rPr>
              <w:t>MW2</w:t>
            </w:r>
          </w:p>
        </w:tc>
        <w:tc>
          <w:tcPr>
            <w:tcW w:w="1542" w:type="dxa"/>
          </w:tcPr>
          <w:p w14:paraId="0D5CEDBD"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rPr>
              <w:t>83</w:t>
            </w:r>
          </w:p>
        </w:tc>
        <w:tc>
          <w:tcPr>
            <w:tcW w:w="730" w:type="dxa"/>
          </w:tcPr>
          <w:p w14:paraId="411916E5"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5</w:t>
            </w:r>
          </w:p>
        </w:tc>
        <w:tc>
          <w:tcPr>
            <w:tcW w:w="2756" w:type="dxa"/>
          </w:tcPr>
          <w:p w14:paraId="7A90219C"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MW Value 2</w:t>
            </w:r>
          </w:p>
        </w:tc>
        <w:tc>
          <w:tcPr>
            <w:tcW w:w="1919" w:type="dxa"/>
            <w:vMerge w:val="restart"/>
            <w:vAlign w:val="bottom"/>
          </w:tcPr>
          <w:p w14:paraId="06665663"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rPr>
              <w:t>Error code A</w:t>
            </w:r>
          </w:p>
        </w:tc>
        <w:tc>
          <w:tcPr>
            <w:tcW w:w="735" w:type="dxa"/>
          </w:tcPr>
          <w:p w14:paraId="1F0CB90F"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N, T</w:t>
            </w:r>
          </w:p>
        </w:tc>
        <w:tc>
          <w:tcPr>
            <w:tcW w:w="1250" w:type="dxa"/>
          </w:tcPr>
          <w:p w14:paraId="4624248E"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E6453F" w:rsidRPr="00303629" w14:paraId="77595418" w14:textId="77777777" w:rsidTr="00F36C75">
        <w:tc>
          <w:tcPr>
            <w:cnfStyle w:val="001000000000" w:firstRow="0" w:lastRow="0" w:firstColumn="1" w:lastColumn="0" w:oddVBand="0" w:evenVBand="0" w:oddHBand="0" w:evenHBand="0" w:firstRowFirstColumn="0" w:firstRowLastColumn="0" w:lastRowFirstColumn="0" w:lastRowLastColumn="0"/>
            <w:tcW w:w="1417" w:type="dxa"/>
          </w:tcPr>
          <w:p w14:paraId="222441E1" w14:textId="77777777" w:rsidR="006F5047" w:rsidRPr="00303629" w:rsidRDefault="006F5047">
            <w:pPr>
              <w:rPr>
                <w:rFonts w:asciiTheme="minorHAnsi" w:hAnsiTheme="minorHAnsi" w:cstheme="minorHAnsi"/>
                <w:b w:val="0"/>
                <w:bCs w:val="0"/>
              </w:rPr>
            </w:pPr>
            <w:r w:rsidRPr="00303629">
              <w:rPr>
                <w:rFonts w:asciiTheme="minorHAnsi" w:hAnsiTheme="minorHAnsi" w:cstheme="minorHAnsi"/>
                <w:b w:val="0"/>
                <w:bCs w:val="0"/>
              </w:rPr>
              <w:t>T2</w:t>
            </w:r>
          </w:p>
        </w:tc>
        <w:tc>
          <w:tcPr>
            <w:tcW w:w="1542" w:type="dxa"/>
          </w:tcPr>
          <w:p w14:paraId="6400121A"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03629">
              <w:rPr>
                <w:rFonts w:asciiTheme="minorHAnsi" w:hAnsiTheme="minorHAnsi" w:cstheme="minorHAnsi"/>
              </w:rPr>
              <w:t>89</w:t>
            </w:r>
          </w:p>
        </w:tc>
        <w:tc>
          <w:tcPr>
            <w:tcW w:w="730" w:type="dxa"/>
          </w:tcPr>
          <w:p w14:paraId="71C36694"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17</w:t>
            </w:r>
          </w:p>
        </w:tc>
        <w:tc>
          <w:tcPr>
            <w:tcW w:w="2756" w:type="dxa"/>
          </w:tcPr>
          <w:p w14:paraId="7043349F"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Time Value 2</w:t>
            </w:r>
          </w:p>
        </w:tc>
        <w:tc>
          <w:tcPr>
            <w:tcW w:w="1919" w:type="dxa"/>
            <w:vMerge/>
          </w:tcPr>
          <w:p w14:paraId="5D46B783"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35" w:type="dxa"/>
          </w:tcPr>
          <w:p w14:paraId="7CFB1140"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c>
          <w:tcPr>
            <w:tcW w:w="1250" w:type="dxa"/>
          </w:tcPr>
          <w:p w14:paraId="46D1BD56"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B822E1" w:rsidRPr="00303629" w14:paraId="12C4C077" w14:textId="77777777" w:rsidTr="00F36C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14:paraId="38FC2457" w14:textId="77777777" w:rsidR="006F5047" w:rsidRPr="00303629" w:rsidRDefault="006F5047">
            <w:pPr>
              <w:rPr>
                <w:rFonts w:asciiTheme="minorHAnsi" w:hAnsiTheme="minorHAnsi" w:cstheme="minorHAnsi"/>
                <w:b w:val="0"/>
                <w:bCs w:val="0"/>
                <w:lang w:val="en-US"/>
              </w:rPr>
            </w:pPr>
            <w:bookmarkStart w:id="36" w:name="_Hlk168575797"/>
            <w:r w:rsidRPr="00303629">
              <w:rPr>
                <w:rFonts w:asciiTheme="minorHAnsi" w:hAnsiTheme="minorHAnsi" w:cstheme="minorHAnsi"/>
                <w:b w:val="0"/>
                <w:bCs w:val="0"/>
              </w:rPr>
              <w:t>MW3</w:t>
            </w:r>
          </w:p>
        </w:tc>
        <w:tc>
          <w:tcPr>
            <w:tcW w:w="1542" w:type="dxa"/>
          </w:tcPr>
          <w:p w14:paraId="3C0AEEC1"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rPr>
              <w:t>107</w:t>
            </w:r>
          </w:p>
        </w:tc>
        <w:tc>
          <w:tcPr>
            <w:tcW w:w="730" w:type="dxa"/>
          </w:tcPr>
          <w:p w14:paraId="0A763117"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5</w:t>
            </w:r>
          </w:p>
        </w:tc>
        <w:tc>
          <w:tcPr>
            <w:tcW w:w="2756" w:type="dxa"/>
          </w:tcPr>
          <w:p w14:paraId="73460410"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MW Value 3</w:t>
            </w:r>
          </w:p>
        </w:tc>
        <w:tc>
          <w:tcPr>
            <w:tcW w:w="1919" w:type="dxa"/>
            <w:vMerge w:val="restart"/>
          </w:tcPr>
          <w:p w14:paraId="6016C94E"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rPr>
              <w:t>Optional MW / Time pair 3; Error code B</w:t>
            </w:r>
          </w:p>
        </w:tc>
        <w:tc>
          <w:tcPr>
            <w:tcW w:w="735" w:type="dxa"/>
          </w:tcPr>
          <w:p w14:paraId="653599F6"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N, T</w:t>
            </w:r>
          </w:p>
        </w:tc>
        <w:tc>
          <w:tcPr>
            <w:tcW w:w="1250" w:type="dxa"/>
          </w:tcPr>
          <w:p w14:paraId="54607065"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E6453F" w:rsidRPr="00303629" w14:paraId="711CCC2D" w14:textId="77777777" w:rsidTr="00F36C75">
        <w:tc>
          <w:tcPr>
            <w:cnfStyle w:val="001000000000" w:firstRow="0" w:lastRow="0" w:firstColumn="1" w:lastColumn="0" w:oddVBand="0" w:evenVBand="0" w:oddHBand="0" w:evenHBand="0" w:firstRowFirstColumn="0" w:firstRowLastColumn="0" w:lastRowFirstColumn="0" w:lastRowLastColumn="0"/>
            <w:tcW w:w="1417" w:type="dxa"/>
          </w:tcPr>
          <w:p w14:paraId="21184CAE" w14:textId="77777777" w:rsidR="006F5047" w:rsidRPr="00303629" w:rsidRDefault="006F5047">
            <w:pPr>
              <w:rPr>
                <w:rFonts w:asciiTheme="minorHAnsi" w:hAnsiTheme="minorHAnsi" w:cstheme="minorHAnsi"/>
                <w:b w:val="0"/>
                <w:bCs w:val="0"/>
              </w:rPr>
            </w:pPr>
            <w:r w:rsidRPr="00303629">
              <w:rPr>
                <w:rFonts w:asciiTheme="minorHAnsi" w:hAnsiTheme="minorHAnsi" w:cstheme="minorHAnsi"/>
                <w:b w:val="0"/>
                <w:bCs w:val="0"/>
              </w:rPr>
              <w:t>T3</w:t>
            </w:r>
          </w:p>
        </w:tc>
        <w:tc>
          <w:tcPr>
            <w:tcW w:w="1542" w:type="dxa"/>
          </w:tcPr>
          <w:p w14:paraId="3C427292"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03629">
              <w:rPr>
                <w:rFonts w:asciiTheme="minorHAnsi" w:hAnsiTheme="minorHAnsi" w:cstheme="minorHAnsi"/>
              </w:rPr>
              <w:t>113</w:t>
            </w:r>
          </w:p>
        </w:tc>
        <w:tc>
          <w:tcPr>
            <w:tcW w:w="730" w:type="dxa"/>
          </w:tcPr>
          <w:p w14:paraId="5C323031"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17</w:t>
            </w:r>
          </w:p>
        </w:tc>
        <w:tc>
          <w:tcPr>
            <w:tcW w:w="2756" w:type="dxa"/>
          </w:tcPr>
          <w:p w14:paraId="0C6FA9E3"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Time Value 3</w:t>
            </w:r>
          </w:p>
        </w:tc>
        <w:tc>
          <w:tcPr>
            <w:tcW w:w="1919" w:type="dxa"/>
            <w:vMerge/>
          </w:tcPr>
          <w:p w14:paraId="32D51406"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35" w:type="dxa"/>
          </w:tcPr>
          <w:p w14:paraId="336E0A9D"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c>
          <w:tcPr>
            <w:tcW w:w="1250" w:type="dxa"/>
          </w:tcPr>
          <w:p w14:paraId="1F99FA1C"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bookmarkEnd w:id="36"/>
      <w:tr w:rsidR="00B822E1" w:rsidRPr="00303629" w14:paraId="08DEF53B" w14:textId="77777777" w:rsidTr="00F36C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14:paraId="78D1C98A" w14:textId="77777777" w:rsidR="006F5047" w:rsidRPr="00303629" w:rsidRDefault="006F5047">
            <w:pPr>
              <w:rPr>
                <w:rFonts w:asciiTheme="minorHAnsi" w:hAnsiTheme="minorHAnsi" w:cstheme="minorHAnsi"/>
                <w:b w:val="0"/>
                <w:bCs w:val="0"/>
                <w:lang w:val="en-US"/>
              </w:rPr>
            </w:pPr>
            <w:r w:rsidRPr="00303629">
              <w:rPr>
                <w:rFonts w:asciiTheme="minorHAnsi" w:hAnsiTheme="minorHAnsi" w:cstheme="minorHAnsi"/>
                <w:b w:val="0"/>
                <w:bCs w:val="0"/>
              </w:rPr>
              <w:t>MW4</w:t>
            </w:r>
          </w:p>
        </w:tc>
        <w:tc>
          <w:tcPr>
            <w:tcW w:w="1542" w:type="dxa"/>
          </w:tcPr>
          <w:p w14:paraId="232DA241"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rPr>
              <w:t>131</w:t>
            </w:r>
          </w:p>
        </w:tc>
        <w:tc>
          <w:tcPr>
            <w:tcW w:w="730" w:type="dxa"/>
          </w:tcPr>
          <w:p w14:paraId="28B6597A"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5</w:t>
            </w:r>
          </w:p>
        </w:tc>
        <w:tc>
          <w:tcPr>
            <w:tcW w:w="2756" w:type="dxa"/>
          </w:tcPr>
          <w:p w14:paraId="76936A32"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MW Value 4</w:t>
            </w:r>
          </w:p>
        </w:tc>
        <w:tc>
          <w:tcPr>
            <w:tcW w:w="1919" w:type="dxa"/>
            <w:vMerge w:val="restart"/>
          </w:tcPr>
          <w:p w14:paraId="105DE7F1"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rPr>
              <w:t>Optional MW / Time pair 4; Error code C</w:t>
            </w:r>
          </w:p>
        </w:tc>
        <w:tc>
          <w:tcPr>
            <w:tcW w:w="735" w:type="dxa"/>
          </w:tcPr>
          <w:p w14:paraId="7D97D20D"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N, T</w:t>
            </w:r>
          </w:p>
        </w:tc>
        <w:tc>
          <w:tcPr>
            <w:tcW w:w="1250" w:type="dxa"/>
          </w:tcPr>
          <w:p w14:paraId="44624431"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E6453F" w:rsidRPr="00303629" w14:paraId="608160C9" w14:textId="77777777" w:rsidTr="00F36C75">
        <w:tc>
          <w:tcPr>
            <w:cnfStyle w:val="001000000000" w:firstRow="0" w:lastRow="0" w:firstColumn="1" w:lastColumn="0" w:oddVBand="0" w:evenVBand="0" w:oddHBand="0" w:evenHBand="0" w:firstRowFirstColumn="0" w:firstRowLastColumn="0" w:lastRowFirstColumn="0" w:lastRowLastColumn="0"/>
            <w:tcW w:w="1417" w:type="dxa"/>
          </w:tcPr>
          <w:p w14:paraId="6C727B59" w14:textId="77777777" w:rsidR="006F5047" w:rsidRPr="00303629" w:rsidRDefault="006F5047">
            <w:pPr>
              <w:rPr>
                <w:rFonts w:asciiTheme="minorHAnsi" w:hAnsiTheme="minorHAnsi" w:cstheme="minorHAnsi"/>
                <w:b w:val="0"/>
                <w:bCs w:val="0"/>
              </w:rPr>
            </w:pPr>
            <w:r w:rsidRPr="00303629">
              <w:rPr>
                <w:rFonts w:asciiTheme="minorHAnsi" w:hAnsiTheme="minorHAnsi" w:cstheme="minorHAnsi"/>
                <w:b w:val="0"/>
                <w:bCs w:val="0"/>
              </w:rPr>
              <w:t>T4</w:t>
            </w:r>
          </w:p>
        </w:tc>
        <w:tc>
          <w:tcPr>
            <w:tcW w:w="1542" w:type="dxa"/>
          </w:tcPr>
          <w:p w14:paraId="7EF2F7E5"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03629">
              <w:rPr>
                <w:rFonts w:asciiTheme="minorHAnsi" w:hAnsiTheme="minorHAnsi" w:cstheme="minorHAnsi"/>
              </w:rPr>
              <w:t>137</w:t>
            </w:r>
          </w:p>
        </w:tc>
        <w:tc>
          <w:tcPr>
            <w:tcW w:w="730" w:type="dxa"/>
          </w:tcPr>
          <w:p w14:paraId="4A1D020E"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17</w:t>
            </w:r>
          </w:p>
        </w:tc>
        <w:tc>
          <w:tcPr>
            <w:tcW w:w="2756" w:type="dxa"/>
          </w:tcPr>
          <w:p w14:paraId="55E4A249"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Time Value 4</w:t>
            </w:r>
          </w:p>
        </w:tc>
        <w:tc>
          <w:tcPr>
            <w:tcW w:w="1919" w:type="dxa"/>
            <w:vMerge/>
          </w:tcPr>
          <w:p w14:paraId="3F32A422"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35" w:type="dxa"/>
          </w:tcPr>
          <w:p w14:paraId="14CF8F7C"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c>
          <w:tcPr>
            <w:tcW w:w="1250" w:type="dxa"/>
          </w:tcPr>
          <w:p w14:paraId="79C0476F"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B822E1" w:rsidRPr="00303629" w14:paraId="5E28A19E" w14:textId="77777777" w:rsidTr="00F36C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Pr>
          <w:p w14:paraId="5E6AFBC6" w14:textId="77777777" w:rsidR="006F5047" w:rsidRPr="00303629" w:rsidRDefault="006F5047">
            <w:pPr>
              <w:rPr>
                <w:rFonts w:asciiTheme="minorHAnsi" w:hAnsiTheme="minorHAnsi" w:cstheme="minorHAnsi"/>
                <w:b w:val="0"/>
                <w:bCs w:val="0"/>
                <w:lang w:val="en-US"/>
              </w:rPr>
            </w:pPr>
            <w:r w:rsidRPr="00303629">
              <w:rPr>
                <w:rFonts w:asciiTheme="minorHAnsi" w:hAnsiTheme="minorHAnsi" w:cstheme="minorHAnsi"/>
                <w:b w:val="0"/>
                <w:bCs w:val="0"/>
              </w:rPr>
              <w:t>MW5</w:t>
            </w:r>
          </w:p>
        </w:tc>
        <w:tc>
          <w:tcPr>
            <w:tcW w:w="1542" w:type="dxa"/>
          </w:tcPr>
          <w:p w14:paraId="4949C554"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rPr>
              <w:t>155</w:t>
            </w:r>
          </w:p>
        </w:tc>
        <w:tc>
          <w:tcPr>
            <w:tcW w:w="730" w:type="dxa"/>
          </w:tcPr>
          <w:p w14:paraId="2E23FEA9"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5</w:t>
            </w:r>
          </w:p>
        </w:tc>
        <w:tc>
          <w:tcPr>
            <w:tcW w:w="2756" w:type="dxa"/>
          </w:tcPr>
          <w:p w14:paraId="35ED5663"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MW Value 5</w:t>
            </w:r>
          </w:p>
        </w:tc>
        <w:tc>
          <w:tcPr>
            <w:tcW w:w="1919" w:type="dxa"/>
            <w:vMerge w:val="restart"/>
          </w:tcPr>
          <w:p w14:paraId="6D17E842"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rPr>
              <w:t>Optional MW / Time pair 5; Error code D</w:t>
            </w:r>
          </w:p>
        </w:tc>
        <w:tc>
          <w:tcPr>
            <w:tcW w:w="735" w:type="dxa"/>
          </w:tcPr>
          <w:p w14:paraId="49361314"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N, T</w:t>
            </w:r>
          </w:p>
        </w:tc>
        <w:tc>
          <w:tcPr>
            <w:tcW w:w="1250" w:type="dxa"/>
          </w:tcPr>
          <w:p w14:paraId="3A86BDB5"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E6453F" w:rsidRPr="00303629" w14:paraId="278A7204" w14:textId="77777777" w:rsidTr="00F36C75">
        <w:tc>
          <w:tcPr>
            <w:cnfStyle w:val="001000000000" w:firstRow="0" w:lastRow="0" w:firstColumn="1" w:lastColumn="0" w:oddVBand="0" w:evenVBand="0" w:oddHBand="0" w:evenHBand="0" w:firstRowFirstColumn="0" w:firstRowLastColumn="0" w:lastRowFirstColumn="0" w:lastRowLastColumn="0"/>
            <w:tcW w:w="1417" w:type="dxa"/>
          </w:tcPr>
          <w:p w14:paraId="57CD1492" w14:textId="77777777" w:rsidR="006F5047" w:rsidRPr="00303629" w:rsidRDefault="006F5047">
            <w:pPr>
              <w:rPr>
                <w:rFonts w:asciiTheme="minorHAnsi" w:hAnsiTheme="minorHAnsi" w:cstheme="minorHAnsi"/>
                <w:b w:val="0"/>
                <w:bCs w:val="0"/>
              </w:rPr>
            </w:pPr>
            <w:r w:rsidRPr="00303629">
              <w:rPr>
                <w:rFonts w:asciiTheme="minorHAnsi" w:hAnsiTheme="minorHAnsi" w:cstheme="minorHAnsi"/>
                <w:b w:val="0"/>
                <w:bCs w:val="0"/>
              </w:rPr>
              <w:lastRenderedPageBreak/>
              <w:t>T3</w:t>
            </w:r>
          </w:p>
        </w:tc>
        <w:tc>
          <w:tcPr>
            <w:tcW w:w="1542" w:type="dxa"/>
          </w:tcPr>
          <w:p w14:paraId="719B0DA3"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03629">
              <w:rPr>
                <w:rFonts w:asciiTheme="minorHAnsi" w:hAnsiTheme="minorHAnsi" w:cstheme="minorHAnsi"/>
              </w:rPr>
              <w:t>161</w:t>
            </w:r>
          </w:p>
        </w:tc>
        <w:tc>
          <w:tcPr>
            <w:tcW w:w="730" w:type="dxa"/>
          </w:tcPr>
          <w:p w14:paraId="646715EE"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17</w:t>
            </w:r>
          </w:p>
        </w:tc>
        <w:tc>
          <w:tcPr>
            <w:tcW w:w="2756" w:type="dxa"/>
          </w:tcPr>
          <w:p w14:paraId="61C14511"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Time Value 5</w:t>
            </w:r>
          </w:p>
        </w:tc>
        <w:tc>
          <w:tcPr>
            <w:tcW w:w="1919" w:type="dxa"/>
            <w:vMerge/>
          </w:tcPr>
          <w:p w14:paraId="4E8395CF"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735" w:type="dxa"/>
          </w:tcPr>
          <w:p w14:paraId="291710F9"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c>
          <w:tcPr>
            <w:tcW w:w="1250" w:type="dxa"/>
          </w:tcPr>
          <w:p w14:paraId="74F2F413"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B822E1" w:rsidRPr="00303629" w14:paraId="0BD78F4F" w14:textId="77777777" w:rsidTr="00F36C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Align w:val="center"/>
          </w:tcPr>
          <w:p w14:paraId="0544D9B3" w14:textId="77777777" w:rsidR="006F5047" w:rsidRPr="00303629" w:rsidRDefault="006F5047">
            <w:pPr>
              <w:rPr>
                <w:rFonts w:asciiTheme="minorHAnsi" w:hAnsiTheme="minorHAnsi" w:cstheme="minorHAnsi"/>
                <w:b w:val="0"/>
                <w:bCs w:val="0"/>
              </w:rPr>
            </w:pPr>
            <w:r w:rsidRPr="00303629">
              <w:rPr>
                <w:rFonts w:asciiTheme="minorHAnsi" w:hAnsiTheme="minorHAnsi" w:cstheme="minorHAnsi"/>
                <w:b w:val="0"/>
                <w:bCs w:val="0"/>
              </w:rPr>
              <w:t>Error Code</w:t>
            </w:r>
          </w:p>
        </w:tc>
        <w:tc>
          <w:tcPr>
            <w:tcW w:w="1542" w:type="dxa"/>
          </w:tcPr>
          <w:p w14:paraId="316D5BEE" w14:textId="01CA0FA7" w:rsidR="006F5047" w:rsidRPr="00303629" w:rsidRDefault="006F5047" w:rsidP="00E6453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40,</w:t>
            </w:r>
            <w:r w:rsidR="00E6453F">
              <w:rPr>
                <w:rFonts w:asciiTheme="minorHAnsi" w:hAnsiTheme="minorHAnsi" w:cstheme="minorHAnsi"/>
                <w:lang w:val="en-US"/>
              </w:rPr>
              <w:t xml:space="preserve"> </w:t>
            </w:r>
            <w:r w:rsidRPr="00303629">
              <w:rPr>
                <w:rFonts w:asciiTheme="minorHAnsi" w:hAnsiTheme="minorHAnsi" w:cstheme="minorHAnsi"/>
                <w:lang w:val="en-US"/>
              </w:rPr>
              <w:t>107 A,</w:t>
            </w:r>
            <w:r w:rsidR="00E6453F">
              <w:rPr>
                <w:rFonts w:asciiTheme="minorHAnsi" w:hAnsiTheme="minorHAnsi" w:cstheme="minorHAnsi"/>
                <w:lang w:val="en-US"/>
              </w:rPr>
              <w:t xml:space="preserve"> </w:t>
            </w:r>
            <w:r w:rsidRPr="00303629">
              <w:rPr>
                <w:rFonts w:asciiTheme="minorHAnsi" w:hAnsiTheme="minorHAnsi" w:cstheme="minorHAnsi"/>
                <w:lang w:val="en-US"/>
              </w:rPr>
              <w:t>131 B,</w:t>
            </w:r>
            <w:r w:rsidR="00F064FC">
              <w:rPr>
                <w:rFonts w:asciiTheme="minorHAnsi" w:hAnsiTheme="minorHAnsi" w:cstheme="minorHAnsi"/>
                <w:lang w:val="en-US"/>
              </w:rPr>
              <w:br/>
            </w:r>
            <w:r w:rsidRPr="00303629">
              <w:rPr>
                <w:rFonts w:asciiTheme="minorHAnsi" w:hAnsiTheme="minorHAnsi" w:cstheme="minorHAnsi"/>
                <w:lang w:val="en-US"/>
              </w:rPr>
              <w:t>155</w:t>
            </w:r>
            <w:r w:rsidR="0060218C">
              <w:rPr>
                <w:rFonts w:asciiTheme="minorHAnsi" w:hAnsiTheme="minorHAnsi" w:cstheme="minorHAnsi"/>
                <w:lang w:val="en-US"/>
              </w:rPr>
              <w:t xml:space="preserve"> </w:t>
            </w:r>
            <w:r w:rsidRPr="00303629">
              <w:rPr>
                <w:rFonts w:asciiTheme="minorHAnsi" w:hAnsiTheme="minorHAnsi" w:cstheme="minorHAnsi"/>
                <w:lang w:val="en-US"/>
              </w:rPr>
              <w:t>C,</w:t>
            </w:r>
            <w:r w:rsidR="00E6453F">
              <w:rPr>
                <w:rFonts w:asciiTheme="minorHAnsi" w:hAnsiTheme="minorHAnsi" w:cstheme="minorHAnsi"/>
                <w:lang w:val="en-US"/>
              </w:rPr>
              <w:t xml:space="preserve"> </w:t>
            </w:r>
            <w:r w:rsidRPr="00303629">
              <w:rPr>
                <w:rFonts w:asciiTheme="minorHAnsi" w:hAnsiTheme="minorHAnsi" w:cstheme="minorHAnsi"/>
                <w:lang w:val="en-US"/>
              </w:rPr>
              <w:t>179 D</w:t>
            </w:r>
          </w:p>
        </w:tc>
        <w:tc>
          <w:tcPr>
            <w:tcW w:w="730" w:type="dxa"/>
          </w:tcPr>
          <w:p w14:paraId="4B6C8D28"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4</w:t>
            </w:r>
          </w:p>
        </w:tc>
        <w:tc>
          <w:tcPr>
            <w:tcW w:w="4675" w:type="dxa"/>
            <w:gridSpan w:val="2"/>
          </w:tcPr>
          <w:p w14:paraId="1E700D40" w14:textId="06EDF900"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303629">
              <w:rPr>
                <w:rFonts w:asciiTheme="minorHAnsi" w:hAnsiTheme="minorHAnsi" w:cstheme="minorHAnsi"/>
              </w:rPr>
              <w:t>See Table 21 for meaning</w:t>
            </w:r>
          </w:p>
        </w:tc>
        <w:tc>
          <w:tcPr>
            <w:tcW w:w="735" w:type="dxa"/>
          </w:tcPr>
          <w:p w14:paraId="4BB9224C"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Any</w:t>
            </w:r>
          </w:p>
        </w:tc>
        <w:tc>
          <w:tcPr>
            <w:tcW w:w="1250" w:type="dxa"/>
          </w:tcPr>
          <w:p w14:paraId="1865937B" w14:textId="77777777" w:rsidR="006F5047" w:rsidRPr="00303629" w:rsidRDefault="006F5047">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E, X</w:t>
            </w:r>
          </w:p>
        </w:tc>
      </w:tr>
      <w:tr w:rsidR="00B822E1" w:rsidRPr="00303629" w14:paraId="0759413B" w14:textId="77777777" w:rsidTr="00F36C75">
        <w:tc>
          <w:tcPr>
            <w:cnfStyle w:val="001000000000" w:firstRow="0" w:lastRow="0" w:firstColumn="1" w:lastColumn="0" w:oddVBand="0" w:evenVBand="0" w:oddHBand="0" w:evenHBand="0" w:firstRowFirstColumn="0" w:firstRowLastColumn="0" w:lastRowFirstColumn="0" w:lastRowLastColumn="0"/>
            <w:tcW w:w="1417" w:type="dxa"/>
            <w:vAlign w:val="center"/>
          </w:tcPr>
          <w:p w14:paraId="67A170F6" w14:textId="77777777" w:rsidR="006F5047" w:rsidRPr="00303629" w:rsidRDefault="006F5047">
            <w:pPr>
              <w:rPr>
                <w:rFonts w:asciiTheme="minorHAnsi" w:hAnsiTheme="minorHAnsi" w:cstheme="minorHAnsi"/>
                <w:b w:val="0"/>
                <w:bCs w:val="0"/>
              </w:rPr>
            </w:pPr>
            <w:r w:rsidRPr="00303629">
              <w:rPr>
                <w:rFonts w:asciiTheme="minorHAnsi" w:hAnsiTheme="minorHAnsi" w:cstheme="minorHAnsi"/>
                <w:b w:val="0"/>
                <w:bCs w:val="0"/>
              </w:rPr>
              <w:t>Terminator</w:t>
            </w:r>
          </w:p>
        </w:tc>
        <w:tc>
          <w:tcPr>
            <w:tcW w:w="1542" w:type="dxa"/>
          </w:tcPr>
          <w:p w14:paraId="4E4629C9" w14:textId="1A86D769" w:rsidR="006F5047" w:rsidRPr="00303629" w:rsidRDefault="006F5047" w:rsidP="001A317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39, 44,</w:t>
            </w:r>
            <w:r w:rsidR="00F36C75">
              <w:rPr>
                <w:rFonts w:asciiTheme="minorHAnsi" w:hAnsiTheme="minorHAnsi" w:cstheme="minorHAnsi"/>
                <w:lang w:val="en-US"/>
              </w:rPr>
              <w:t xml:space="preserve"> </w:t>
            </w:r>
            <w:r w:rsidRPr="00303629">
              <w:rPr>
                <w:rFonts w:asciiTheme="minorHAnsi" w:hAnsiTheme="minorHAnsi" w:cstheme="minorHAnsi"/>
                <w:lang w:val="en-US"/>
              </w:rPr>
              <w:t>106, 111,</w:t>
            </w:r>
            <w:r w:rsidR="001A317F">
              <w:rPr>
                <w:rFonts w:asciiTheme="minorHAnsi" w:hAnsiTheme="minorHAnsi" w:cstheme="minorHAnsi"/>
                <w:lang w:val="en-US"/>
              </w:rPr>
              <w:t xml:space="preserve"> </w:t>
            </w:r>
            <w:r w:rsidRPr="00303629">
              <w:rPr>
                <w:rFonts w:asciiTheme="minorHAnsi" w:hAnsiTheme="minorHAnsi" w:cstheme="minorHAnsi"/>
                <w:lang w:val="en-US"/>
              </w:rPr>
              <w:t>130, 135,</w:t>
            </w:r>
            <w:r w:rsidR="001A317F">
              <w:rPr>
                <w:rFonts w:asciiTheme="minorHAnsi" w:hAnsiTheme="minorHAnsi" w:cstheme="minorHAnsi"/>
                <w:lang w:val="en-US"/>
              </w:rPr>
              <w:t xml:space="preserve"> </w:t>
            </w:r>
            <w:r w:rsidRPr="00303629">
              <w:rPr>
                <w:rFonts w:asciiTheme="minorHAnsi" w:hAnsiTheme="minorHAnsi" w:cstheme="minorHAnsi"/>
                <w:lang w:val="en-US"/>
              </w:rPr>
              <w:t>154, 159</w:t>
            </w:r>
            <w:r w:rsidR="001A317F">
              <w:rPr>
                <w:rFonts w:asciiTheme="minorHAnsi" w:hAnsiTheme="minorHAnsi" w:cstheme="minorHAnsi"/>
                <w:lang w:val="en-US"/>
              </w:rPr>
              <w:t xml:space="preserve">, </w:t>
            </w:r>
            <w:r w:rsidRPr="00303629">
              <w:rPr>
                <w:rFonts w:asciiTheme="minorHAnsi" w:hAnsiTheme="minorHAnsi" w:cstheme="minorHAnsi"/>
                <w:lang w:val="en-US"/>
              </w:rPr>
              <w:t>178, 183</w:t>
            </w:r>
          </w:p>
        </w:tc>
        <w:tc>
          <w:tcPr>
            <w:tcW w:w="730" w:type="dxa"/>
          </w:tcPr>
          <w:p w14:paraId="74BDE25A"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1</w:t>
            </w:r>
          </w:p>
        </w:tc>
        <w:tc>
          <w:tcPr>
            <w:tcW w:w="4675" w:type="dxa"/>
            <w:gridSpan w:val="2"/>
          </w:tcPr>
          <w:p w14:paraId="33A18AD6"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03629">
              <w:rPr>
                <w:rFonts w:asciiTheme="minorHAnsi" w:hAnsiTheme="minorHAnsi" w:cstheme="minorHAnsi"/>
              </w:rPr>
              <w:t>Part terminator character "^"</w:t>
            </w:r>
          </w:p>
        </w:tc>
        <w:tc>
          <w:tcPr>
            <w:tcW w:w="735" w:type="dxa"/>
          </w:tcPr>
          <w:p w14:paraId="5757FC32"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303629">
              <w:rPr>
                <w:rFonts w:asciiTheme="minorHAnsi" w:hAnsiTheme="minorHAnsi" w:cstheme="minorHAnsi"/>
                <w:lang w:val="en-US"/>
              </w:rPr>
              <w:t>All</w:t>
            </w:r>
          </w:p>
        </w:tc>
        <w:tc>
          <w:tcPr>
            <w:tcW w:w="1250" w:type="dxa"/>
          </w:tcPr>
          <w:p w14:paraId="6572FCCD" w14:textId="77777777" w:rsidR="006F5047" w:rsidRPr="00303629" w:rsidRDefault="006F5047">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bl>
    <w:p w14:paraId="5BF34B16" w14:textId="77777777" w:rsidR="00F97583" w:rsidRDefault="00F97583" w:rsidP="00FD6CB2">
      <w:pPr>
        <w:pStyle w:val="Heading3"/>
        <w:ind w:right="1248"/>
      </w:pPr>
      <w:bookmarkStart w:id="37" w:name="_Toc193981039"/>
      <w:bookmarkStart w:id="38" w:name="_Hlk168577196"/>
      <w:bookmarkEnd w:id="34"/>
      <w:r>
        <w:t>2.6.3</w:t>
      </w:r>
      <w:r>
        <w:tab/>
        <w:t>Reason Code Instruction Messages</w:t>
      </w:r>
      <w:bookmarkEnd w:id="37"/>
    </w:p>
    <w:bookmarkEnd w:id="38"/>
    <w:p w14:paraId="1F946967" w14:textId="77777777" w:rsidR="00F97583" w:rsidRDefault="00F97583" w:rsidP="00FD6CB2">
      <w:pPr>
        <w:jc w:val="both"/>
      </w:pPr>
      <w:r>
        <w:t>The message Data Part for a reason code instruction message is a maximum of 71 characters. This instruction sets the current reason code for a BM Unit. It is used, for example, to instruct a BM Unit’s frequency response.</w:t>
      </w:r>
    </w:p>
    <w:p w14:paraId="1B9C692A" w14:textId="3A0FFF91" w:rsidR="00F97583" w:rsidRDefault="00F97583" w:rsidP="00FD6CB2">
      <w:pPr>
        <w:pStyle w:val="Caption"/>
        <w:keepNext/>
        <w:ind w:right="1248"/>
      </w:pPr>
      <w:r>
        <w:t xml:space="preserve">Table </w:t>
      </w:r>
      <w:r>
        <w:fldChar w:fldCharType="begin"/>
      </w:r>
      <w:r>
        <w:instrText xml:space="preserve"> SEQ Table \* ARABIC </w:instrText>
      </w:r>
      <w:r>
        <w:fldChar w:fldCharType="separate"/>
      </w:r>
      <w:r w:rsidR="001D3DFB">
        <w:rPr>
          <w:noProof/>
        </w:rPr>
        <w:t>15</w:t>
      </w:r>
      <w:r>
        <w:rPr>
          <w:noProof/>
        </w:rPr>
        <w:fldChar w:fldCharType="end"/>
      </w:r>
      <w:r>
        <w:t xml:space="preserve">: </w:t>
      </w:r>
      <w:r w:rsidRPr="006C2FBB">
        <w:t>Message Data Part for Change of Reason Code Instruction Messages</w:t>
      </w:r>
    </w:p>
    <w:tbl>
      <w:tblPr>
        <w:tblStyle w:val="ListTable2-Accent1"/>
        <w:tblW w:w="9776" w:type="dxa"/>
        <w:tblLook w:val="04A0" w:firstRow="1" w:lastRow="0" w:firstColumn="1" w:lastColumn="0" w:noHBand="0" w:noVBand="1"/>
      </w:tblPr>
      <w:tblGrid>
        <w:gridCol w:w="1572"/>
        <w:gridCol w:w="1649"/>
        <w:gridCol w:w="1138"/>
        <w:gridCol w:w="3434"/>
        <w:gridCol w:w="1180"/>
        <w:gridCol w:w="803"/>
      </w:tblGrid>
      <w:tr w:rsidR="00186A2A" w:rsidRPr="00FD6CB2" w14:paraId="26A767CB" w14:textId="77777777" w:rsidTr="00582EF6">
        <w:trPr>
          <w:cnfStyle w:val="100000000000" w:firstRow="1" w:lastRow="0" w:firstColumn="0" w:lastColumn="0" w:oddVBand="0" w:evenVBand="0" w:oddHBand="0" w:evenHBand="0" w:firstRowFirstColumn="0" w:firstRowLastColumn="0" w:lastRowFirstColumn="0" w:lastRowLastColumn="0"/>
          <w:trHeight w:val="723"/>
        </w:trPr>
        <w:tc>
          <w:tcPr>
            <w:cnfStyle w:val="001000000000" w:firstRow="0" w:lastRow="0" w:firstColumn="1" w:lastColumn="0" w:oddVBand="0" w:evenVBand="0" w:oddHBand="0" w:evenHBand="0" w:firstRowFirstColumn="0" w:firstRowLastColumn="0" w:lastRowFirstColumn="0" w:lastRowLastColumn="0"/>
            <w:tcW w:w="0" w:type="auto"/>
          </w:tcPr>
          <w:p w14:paraId="5A7B3471" w14:textId="39068488" w:rsidR="00F97583" w:rsidRPr="00FD6CB2" w:rsidRDefault="00F97583">
            <w:pPr>
              <w:rPr>
                <w:rFonts w:asciiTheme="minorHAnsi" w:hAnsiTheme="minorHAnsi" w:cstheme="minorHAnsi"/>
                <w:lang w:val="en-US"/>
              </w:rPr>
            </w:pPr>
            <w:bookmarkStart w:id="39" w:name="_Hlk168577879"/>
            <w:r w:rsidRPr="00FD6CB2">
              <w:rPr>
                <w:rFonts w:asciiTheme="minorHAnsi" w:hAnsiTheme="minorHAnsi" w:cstheme="minorHAnsi"/>
                <w:lang w:val="en-US"/>
              </w:rPr>
              <w:t>Field Name</w:t>
            </w:r>
          </w:p>
        </w:tc>
        <w:tc>
          <w:tcPr>
            <w:tcW w:w="0" w:type="auto"/>
          </w:tcPr>
          <w:p w14:paraId="4397B821" w14:textId="77777777" w:rsidR="00F97583" w:rsidRPr="00FD6CB2" w:rsidRDefault="00F9758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Start Position</w:t>
            </w:r>
          </w:p>
        </w:tc>
        <w:tc>
          <w:tcPr>
            <w:tcW w:w="0" w:type="auto"/>
          </w:tcPr>
          <w:p w14:paraId="2E7FA51A" w14:textId="77777777" w:rsidR="00F97583" w:rsidRPr="00FD6CB2" w:rsidRDefault="00F9758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Field Size</w:t>
            </w:r>
          </w:p>
        </w:tc>
        <w:tc>
          <w:tcPr>
            <w:tcW w:w="3434" w:type="dxa"/>
          </w:tcPr>
          <w:p w14:paraId="71EDAB7C" w14:textId="77777777" w:rsidR="00F97583" w:rsidRPr="00FD6CB2" w:rsidRDefault="00F9758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Description</w:t>
            </w:r>
          </w:p>
        </w:tc>
        <w:tc>
          <w:tcPr>
            <w:tcW w:w="0" w:type="auto"/>
          </w:tcPr>
          <w:p w14:paraId="45D8BA78" w14:textId="77777777" w:rsidR="00F97583" w:rsidRPr="00FD6CB2" w:rsidRDefault="00F9758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Valid Type</w:t>
            </w:r>
          </w:p>
        </w:tc>
        <w:tc>
          <w:tcPr>
            <w:tcW w:w="732" w:type="dxa"/>
          </w:tcPr>
          <w:p w14:paraId="26766257" w14:textId="77777777" w:rsidR="00F97583" w:rsidRPr="00FD6CB2" w:rsidRDefault="00F9758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Error Flag</w:t>
            </w:r>
          </w:p>
        </w:tc>
      </w:tr>
      <w:tr w:rsidR="00186A2A" w:rsidRPr="00FD6CB2" w14:paraId="503E42C3" w14:textId="77777777" w:rsidTr="00582EF6">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0" w:type="auto"/>
          </w:tcPr>
          <w:p w14:paraId="7F459575" w14:textId="77777777" w:rsidR="00F97583" w:rsidRPr="00FD6CB2" w:rsidRDefault="00F97583">
            <w:pPr>
              <w:rPr>
                <w:rFonts w:asciiTheme="minorHAnsi" w:hAnsiTheme="minorHAnsi" w:cstheme="minorHAnsi"/>
                <w:b w:val="0"/>
                <w:bCs w:val="0"/>
                <w:lang w:val="en-US"/>
              </w:rPr>
            </w:pPr>
            <w:r w:rsidRPr="00FD6CB2">
              <w:rPr>
                <w:rFonts w:asciiTheme="minorHAnsi" w:hAnsiTheme="minorHAnsi" w:cstheme="minorHAnsi"/>
                <w:b w:val="0"/>
                <w:bCs w:val="0"/>
              </w:rPr>
              <w:t>Name</w:t>
            </w:r>
          </w:p>
        </w:tc>
        <w:tc>
          <w:tcPr>
            <w:tcW w:w="0" w:type="auto"/>
          </w:tcPr>
          <w:p w14:paraId="2B83AAFB" w14:textId="77777777" w:rsidR="00F97583" w:rsidRPr="00FD6CB2" w:rsidRDefault="00F9758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rPr>
              <w:t>1</w:t>
            </w:r>
          </w:p>
        </w:tc>
        <w:tc>
          <w:tcPr>
            <w:tcW w:w="0" w:type="auto"/>
          </w:tcPr>
          <w:p w14:paraId="75433439" w14:textId="77777777" w:rsidR="00F97583" w:rsidRPr="00FD6CB2" w:rsidRDefault="00F9758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9</w:t>
            </w:r>
          </w:p>
        </w:tc>
        <w:tc>
          <w:tcPr>
            <w:tcW w:w="3434" w:type="dxa"/>
          </w:tcPr>
          <w:p w14:paraId="2E377521" w14:textId="77777777" w:rsidR="00F97583" w:rsidRPr="00FD6CB2" w:rsidRDefault="00F9758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BM Unit Name</w:t>
            </w:r>
          </w:p>
        </w:tc>
        <w:tc>
          <w:tcPr>
            <w:tcW w:w="0" w:type="auto"/>
          </w:tcPr>
          <w:p w14:paraId="209547BC" w14:textId="77777777" w:rsidR="00F97583" w:rsidRPr="00FD6CB2" w:rsidRDefault="00F9758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All</w:t>
            </w:r>
          </w:p>
        </w:tc>
        <w:tc>
          <w:tcPr>
            <w:tcW w:w="732" w:type="dxa"/>
          </w:tcPr>
          <w:p w14:paraId="19EDBB7C" w14:textId="77777777" w:rsidR="00F97583" w:rsidRPr="00FD6CB2" w:rsidRDefault="00F9758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186A2A" w:rsidRPr="00FD6CB2" w14:paraId="4E8FF97A" w14:textId="77777777" w:rsidTr="00582EF6">
        <w:trPr>
          <w:trHeight w:val="445"/>
        </w:trPr>
        <w:tc>
          <w:tcPr>
            <w:cnfStyle w:val="001000000000" w:firstRow="0" w:lastRow="0" w:firstColumn="1" w:lastColumn="0" w:oddVBand="0" w:evenVBand="0" w:oddHBand="0" w:evenHBand="0" w:firstRowFirstColumn="0" w:firstRowLastColumn="0" w:lastRowFirstColumn="0" w:lastRowLastColumn="0"/>
            <w:tcW w:w="0" w:type="auto"/>
          </w:tcPr>
          <w:p w14:paraId="7F940DF3" w14:textId="77777777" w:rsidR="00F97583" w:rsidRPr="00FD6CB2" w:rsidRDefault="00F97583">
            <w:pPr>
              <w:rPr>
                <w:rFonts w:asciiTheme="minorHAnsi" w:hAnsiTheme="minorHAnsi" w:cstheme="minorHAnsi"/>
                <w:b w:val="0"/>
                <w:bCs w:val="0"/>
                <w:lang w:val="en-US"/>
              </w:rPr>
            </w:pPr>
            <w:r w:rsidRPr="00FD6CB2">
              <w:rPr>
                <w:rFonts w:asciiTheme="minorHAnsi" w:hAnsiTheme="minorHAnsi" w:cstheme="minorHAnsi"/>
                <w:b w:val="0"/>
                <w:bCs w:val="0"/>
              </w:rPr>
              <w:t>Ref Number</w:t>
            </w:r>
          </w:p>
        </w:tc>
        <w:tc>
          <w:tcPr>
            <w:tcW w:w="0" w:type="auto"/>
          </w:tcPr>
          <w:p w14:paraId="6DE81EAF" w14:textId="77777777" w:rsidR="00F97583" w:rsidRPr="00FD6CB2" w:rsidRDefault="00F9758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rPr>
              <w:t>11</w:t>
            </w:r>
          </w:p>
        </w:tc>
        <w:tc>
          <w:tcPr>
            <w:tcW w:w="0" w:type="auto"/>
          </w:tcPr>
          <w:p w14:paraId="7CEDFFB4" w14:textId="77777777" w:rsidR="00F97583" w:rsidRPr="00FD6CB2" w:rsidRDefault="00F9758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10</w:t>
            </w:r>
          </w:p>
        </w:tc>
        <w:tc>
          <w:tcPr>
            <w:tcW w:w="3434" w:type="dxa"/>
          </w:tcPr>
          <w:p w14:paraId="51779E64" w14:textId="77777777" w:rsidR="00F97583" w:rsidRPr="00FD6CB2" w:rsidRDefault="00F9758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Instruction Reference Number</w:t>
            </w:r>
          </w:p>
        </w:tc>
        <w:tc>
          <w:tcPr>
            <w:tcW w:w="0" w:type="auto"/>
          </w:tcPr>
          <w:p w14:paraId="750441DC" w14:textId="77777777" w:rsidR="00F97583" w:rsidRPr="00FD6CB2" w:rsidRDefault="00F9758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All</w:t>
            </w:r>
          </w:p>
        </w:tc>
        <w:tc>
          <w:tcPr>
            <w:tcW w:w="732" w:type="dxa"/>
          </w:tcPr>
          <w:p w14:paraId="3F5F8577" w14:textId="77777777" w:rsidR="00F97583" w:rsidRPr="00FD6CB2" w:rsidRDefault="00F9758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186A2A" w:rsidRPr="00FD6CB2" w14:paraId="59624BA6" w14:textId="77777777" w:rsidTr="00582EF6">
        <w:trPr>
          <w:cnfStyle w:val="000000100000" w:firstRow="0" w:lastRow="0" w:firstColumn="0" w:lastColumn="0" w:oddVBand="0" w:evenVBand="0" w:oddHBand="1" w:evenHBand="0" w:firstRowFirstColumn="0" w:firstRowLastColumn="0" w:lastRowFirstColumn="0" w:lastRowLastColumn="0"/>
          <w:trHeight w:val="723"/>
        </w:trPr>
        <w:tc>
          <w:tcPr>
            <w:cnfStyle w:val="001000000000" w:firstRow="0" w:lastRow="0" w:firstColumn="1" w:lastColumn="0" w:oddVBand="0" w:evenVBand="0" w:oddHBand="0" w:evenHBand="0" w:firstRowFirstColumn="0" w:firstRowLastColumn="0" w:lastRowFirstColumn="0" w:lastRowLastColumn="0"/>
            <w:tcW w:w="0" w:type="auto"/>
          </w:tcPr>
          <w:p w14:paraId="04628F98" w14:textId="77777777" w:rsidR="00F97583" w:rsidRPr="00FD6CB2" w:rsidRDefault="00F97583">
            <w:pPr>
              <w:rPr>
                <w:rFonts w:asciiTheme="minorHAnsi" w:hAnsiTheme="minorHAnsi" w:cstheme="minorHAnsi"/>
                <w:b w:val="0"/>
                <w:bCs w:val="0"/>
                <w:lang w:val="en-US"/>
              </w:rPr>
            </w:pPr>
            <w:r w:rsidRPr="00FD6CB2">
              <w:rPr>
                <w:rFonts w:asciiTheme="minorHAnsi" w:hAnsiTheme="minorHAnsi" w:cstheme="minorHAnsi"/>
                <w:b w:val="0"/>
                <w:bCs w:val="0"/>
              </w:rPr>
              <w:t>Log Time</w:t>
            </w:r>
          </w:p>
        </w:tc>
        <w:tc>
          <w:tcPr>
            <w:tcW w:w="0" w:type="auto"/>
          </w:tcPr>
          <w:p w14:paraId="542B7EA1" w14:textId="77777777" w:rsidR="00F97583" w:rsidRPr="00FD6CB2" w:rsidRDefault="00F9758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rPr>
              <w:t>22</w:t>
            </w:r>
          </w:p>
        </w:tc>
        <w:tc>
          <w:tcPr>
            <w:tcW w:w="0" w:type="auto"/>
          </w:tcPr>
          <w:p w14:paraId="23A5BA1C" w14:textId="77777777" w:rsidR="00F97583" w:rsidRPr="00FD6CB2" w:rsidRDefault="00F9758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 xml:space="preserve">17 </w:t>
            </w:r>
          </w:p>
        </w:tc>
        <w:tc>
          <w:tcPr>
            <w:tcW w:w="3434" w:type="dxa"/>
          </w:tcPr>
          <w:p w14:paraId="27E192EC" w14:textId="77777777" w:rsidR="00F97583" w:rsidRPr="00FD6CB2" w:rsidRDefault="00F9758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Time message logged by originating process</w:t>
            </w:r>
          </w:p>
        </w:tc>
        <w:tc>
          <w:tcPr>
            <w:tcW w:w="0" w:type="auto"/>
          </w:tcPr>
          <w:p w14:paraId="13CE3DE8" w14:textId="77777777" w:rsidR="00F97583" w:rsidRPr="00FD6CB2" w:rsidRDefault="00F9758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All</w:t>
            </w:r>
          </w:p>
        </w:tc>
        <w:tc>
          <w:tcPr>
            <w:tcW w:w="732" w:type="dxa"/>
          </w:tcPr>
          <w:p w14:paraId="6A299C69" w14:textId="77777777" w:rsidR="00F97583" w:rsidRPr="00FD6CB2" w:rsidRDefault="00F9758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186A2A" w:rsidRPr="00FD6CB2" w14:paraId="2E427E29" w14:textId="77777777" w:rsidTr="00582EF6">
        <w:trPr>
          <w:trHeight w:val="431"/>
        </w:trPr>
        <w:tc>
          <w:tcPr>
            <w:cnfStyle w:val="001000000000" w:firstRow="0" w:lastRow="0" w:firstColumn="1" w:lastColumn="0" w:oddVBand="0" w:evenVBand="0" w:oddHBand="0" w:evenHBand="0" w:firstRowFirstColumn="0" w:firstRowLastColumn="0" w:lastRowFirstColumn="0" w:lastRowLastColumn="0"/>
            <w:tcW w:w="0" w:type="auto"/>
          </w:tcPr>
          <w:p w14:paraId="2AFD018A" w14:textId="77777777" w:rsidR="00F97583" w:rsidRPr="00FD6CB2" w:rsidRDefault="00F97583">
            <w:pPr>
              <w:rPr>
                <w:rFonts w:asciiTheme="minorHAnsi" w:hAnsiTheme="minorHAnsi" w:cstheme="minorHAnsi"/>
                <w:b w:val="0"/>
                <w:bCs w:val="0"/>
                <w:lang w:val="en-US"/>
              </w:rPr>
            </w:pPr>
            <w:r w:rsidRPr="00FD6CB2">
              <w:rPr>
                <w:rFonts w:asciiTheme="minorHAnsi" w:hAnsiTheme="minorHAnsi" w:cstheme="minorHAnsi"/>
                <w:b w:val="0"/>
                <w:bCs w:val="0"/>
                <w:lang w:val="en-US"/>
              </w:rPr>
              <w:t>Type</w:t>
            </w:r>
          </w:p>
        </w:tc>
        <w:tc>
          <w:tcPr>
            <w:tcW w:w="0" w:type="auto"/>
          </w:tcPr>
          <w:p w14:paraId="4730C3A1" w14:textId="77777777" w:rsidR="00F97583" w:rsidRPr="00FD6CB2" w:rsidRDefault="00F9758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rPr>
              <w:t>40</w:t>
            </w:r>
          </w:p>
        </w:tc>
        <w:tc>
          <w:tcPr>
            <w:tcW w:w="0" w:type="auto"/>
          </w:tcPr>
          <w:p w14:paraId="34CDCFAE" w14:textId="77777777" w:rsidR="00F97583" w:rsidRPr="00FD6CB2" w:rsidRDefault="00F9758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4</w:t>
            </w:r>
          </w:p>
        </w:tc>
        <w:tc>
          <w:tcPr>
            <w:tcW w:w="3434" w:type="dxa"/>
          </w:tcPr>
          <w:p w14:paraId="56A51808" w14:textId="77777777" w:rsidR="00F97583" w:rsidRPr="00FD6CB2" w:rsidRDefault="00F9758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Type of instruction. REAS</w:t>
            </w:r>
          </w:p>
        </w:tc>
        <w:tc>
          <w:tcPr>
            <w:tcW w:w="0" w:type="auto"/>
          </w:tcPr>
          <w:p w14:paraId="1697D23C" w14:textId="77777777" w:rsidR="00F97583" w:rsidRPr="00FD6CB2" w:rsidRDefault="00F9758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N, T</w:t>
            </w:r>
          </w:p>
        </w:tc>
        <w:tc>
          <w:tcPr>
            <w:tcW w:w="732" w:type="dxa"/>
          </w:tcPr>
          <w:p w14:paraId="59690DC7" w14:textId="77777777" w:rsidR="00F97583" w:rsidRPr="00FD6CB2" w:rsidRDefault="00F9758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186A2A" w:rsidRPr="00FD6CB2" w14:paraId="140B9384" w14:textId="77777777" w:rsidTr="00582EF6">
        <w:trPr>
          <w:cnfStyle w:val="000000100000" w:firstRow="0" w:lastRow="0" w:firstColumn="0" w:lastColumn="0" w:oddVBand="0" w:evenVBand="0" w:oddHBand="1" w:evenHBand="0" w:firstRowFirstColumn="0" w:firstRowLastColumn="0" w:lastRowFirstColumn="0" w:lastRowLastColumn="0"/>
          <w:trHeight w:val="723"/>
        </w:trPr>
        <w:tc>
          <w:tcPr>
            <w:cnfStyle w:val="001000000000" w:firstRow="0" w:lastRow="0" w:firstColumn="1" w:lastColumn="0" w:oddVBand="0" w:evenVBand="0" w:oddHBand="0" w:evenHBand="0" w:firstRowFirstColumn="0" w:firstRowLastColumn="0" w:lastRowFirstColumn="0" w:lastRowLastColumn="0"/>
            <w:tcW w:w="0" w:type="auto"/>
          </w:tcPr>
          <w:p w14:paraId="47EEAFD4" w14:textId="77777777" w:rsidR="00F97583" w:rsidRPr="00FD6CB2" w:rsidRDefault="00F97583">
            <w:pPr>
              <w:rPr>
                <w:rFonts w:asciiTheme="minorHAnsi" w:hAnsiTheme="minorHAnsi" w:cstheme="minorHAnsi"/>
                <w:b w:val="0"/>
                <w:bCs w:val="0"/>
              </w:rPr>
            </w:pPr>
            <w:r w:rsidRPr="00FD6CB2">
              <w:rPr>
                <w:rFonts w:asciiTheme="minorHAnsi" w:hAnsiTheme="minorHAnsi" w:cstheme="minorHAnsi"/>
                <w:b w:val="0"/>
                <w:bCs w:val="0"/>
              </w:rPr>
              <w:t>Reason Code</w:t>
            </w:r>
          </w:p>
        </w:tc>
        <w:tc>
          <w:tcPr>
            <w:tcW w:w="0" w:type="auto"/>
          </w:tcPr>
          <w:p w14:paraId="2ADC360D" w14:textId="77777777" w:rsidR="00F97583" w:rsidRPr="00FD6CB2" w:rsidRDefault="00F9758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D6CB2">
              <w:rPr>
                <w:rFonts w:asciiTheme="minorHAnsi" w:hAnsiTheme="minorHAnsi" w:cstheme="minorHAnsi"/>
              </w:rPr>
              <w:t>45</w:t>
            </w:r>
          </w:p>
        </w:tc>
        <w:tc>
          <w:tcPr>
            <w:tcW w:w="0" w:type="auto"/>
          </w:tcPr>
          <w:p w14:paraId="5D1268FD" w14:textId="77777777" w:rsidR="00F97583" w:rsidRPr="00FD6CB2" w:rsidRDefault="00F9758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3</w:t>
            </w:r>
          </w:p>
        </w:tc>
        <w:tc>
          <w:tcPr>
            <w:tcW w:w="3434" w:type="dxa"/>
          </w:tcPr>
          <w:p w14:paraId="26528AB4" w14:textId="77777777" w:rsidR="00F97583" w:rsidRPr="00FD6CB2" w:rsidRDefault="00F9758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roofErr w:type="gramStart"/>
            <w:r w:rsidRPr="00FD6CB2">
              <w:rPr>
                <w:rFonts w:asciiTheme="minorHAnsi" w:hAnsiTheme="minorHAnsi" w:cstheme="minorHAnsi"/>
                <w:lang w:val="en-US"/>
              </w:rPr>
              <w:t>Three character</w:t>
            </w:r>
            <w:proofErr w:type="gramEnd"/>
            <w:r w:rsidRPr="00FD6CB2">
              <w:rPr>
                <w:rFonts w:asciiTheme="minorHAnsi" w:hAnsiTheme="minorHAnsi" w:cstheme="minorHAnsi"/>
                <w:lang w:val="en-US"/>
              </w:rPr>
              <w:t xml:space="preserve"> reason code.</w:t>
            </w:r>
          </w:p>
        </w:tc>
        <w:tc>
          <w:tcPr>
            <w:tcW w:w="0" w:type="auto"/>
          </w:tcPr>
          <w:p w14:paraId="479FD83B" w14:textId="77777777" w:rsidR="00F97583" w:rsidRPr="00FD6CB2" w:rsidRDefault="00F9758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N, T</w:t>
            </w:r>
          </w:p>
        </w:tc>
        <w:tc>
          <w:tcPr>
            <w:tcW w:w="732" w:type="dxa"/>
          </w:tcPr>
          <w:p w14:paraId="5A373C27" w14:textId="77777777" w:rsidR="00F97583" w:rsidRPr="00FD6CB2" w:rsidRDefault="00F9758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186A2A" w:rsidRPr="00FD6CB2" w14:paraId="0459DE60" w14:textId="77777777" w:rsidTr="00582EF6">
        <w:trPr>
          <w:trHeight w:val="445"/>
        </w:trPr>
        <w:tc>
          <w:tcPr>
            <w:cnfStyle w:val="001000000000" w:firstRow="0" w:lastRow="0" w:firstColumn="1" w:lastColumn="0" w:oddVBand="0" w:evenVBand="0" w:oddHBand="0" w:evenHBand="0" w:firstRowFirstColumn="0" w:firstRowLastColumn="0" w:lastRowFirstColumn="0" w:lastRowLastColumn="0"/>
            <w:tcW w:w="0" w:type="auto"/>
          </w:tcPr>
          <w:p w14:paraId="1B26DF49" w14:textId="77777777" w:rsidR="00F97583" w:rsidRPr="00FD6CB2" w:rsidRDefault="00F97583">
            <w:pPr>
              <w:rPr>
                <w:rFonts w:asciiTheme="minorHAnsi" w:hAnsiTheme="minorHAnsi" w:cstheme="minorHAnsi"/>
                <w:b w:val="0"/>
                <w:bCs w:val="0"/>
                <w:lang w:val="en-US"/>
              </w:rPr>
            </w:pPr>
            <w:bookmarkStart w:id="40" w:name="_Hlk168578074"/>
            <w:r w:rsidRPr="00FD6CB2">
              <w:rPr>
                <w:rFonts w:asciiTheme="minorHAnsi" w:eastAsia="Arial" w:hAnsiTheme="minorHAnsi" w:cstheme="minorHAnsi"/>
                <w:b w:val="0"/>
                <w:bCs w:val="0"/>
              </w:rPr>
              <w:t>Start Time</w:t>
            </w:r>
          </w:p>
        </w:tc>
        <w:tc>
          <w:tcPr>
            <w:tcW w:w="0" w:type="auto"/>
          </w:tcPr>
          <w:p w14:paraId="3D50AD11" w14:textId="77777777" w:rsidR="00F97583" w:rsidRPr="00FD6CB2" w:rsidRDefault="00F9758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49</w:t>
            </w:r>
          </w:p>
        </w:tc>
        <w:tc>
          <w:tcPr>
            <w:tcW w:w="0" w:type="auto"/>
          </w:tcPr>
          <w:p w14:paraId="5B0C2BD5" w14:textId="77777777" w:rsidR="00F97583" w:rsidRPr="00FD6CB2" w:rsidRDefault="00F9758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17</w:t>
            </w:r>
          </w:p>
        </w:tc>
        <w:tc>
          <w:tcPr>
            <w:tcW w:w="3434" w:type="dxa"/>
          </w:tcPr>
          <w:p w14:paraId="7CFA6F3B" w14:textId="77777777" w:rsidR="00F97583" w:rsidRPr="00FD6CB2" w:rsidRDefault="00F9758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rPr>
              <w:t>Start time of the instruction.</w:t>
            </w:r>
          </w:p>
        </w:tc>
        <w:tc>
          <w:tcPr>
            <w:tcW w:w="0" w:type="auto"/>
          </w:tcPr>
          <w:p w14:paraId="2E8A1702" w14:textId="77777777" w:rsidR="00F97583" w:rsidRPr="00FD6CB2" w:rsidRDefault="00F9758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N, T</w:t>
            </w:r>
          </w:p>
        </w:tc>
        <w:tc>
          <w:tcPr>
            <w:tcW w:w="732" w:type="dxa"/>
          </w:tcPr>
          <w:p w14:paraId="02A162D9" w14:textId="77777777" w:rsidR="00F97583" w:rsidRPr="00FD6CB2" w:rsidRDefault="00F9758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bookmarkEnd w:id="40"/>
      <w:tr w:rsidR="00186A2A" w:rsidRPr="00FD6CB2" w14:paraId="6A8F8D71" w14:textId="77777777" w:rsidTr="00582EF6">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0" w:type="auto"/>
            <w:vAlign w:val="center"/>
          </w:tcPr>
          <w:p w14:paraId="06B4BD8E" w14:textId="77777777" w:rsidR="00F97583" w:rsidRPr="00FD6CB2" w:rsidRDefault="00F97583">
            <w:pPr>
              <w:rPr>
                <w:rFonts w:asciiTheme="minorHAnsi" w:hAnsiTheme="minorHAnsi" w:cstheme="minorHAnsi"/>
                <w:b w:val="0"/>
                <w:bCs w:val="0"/>
              </w:rPr>
            </w:pPr>
            <w:r w:rsidRPr="00FD6CB2">
              <w:rPr>
                <w:rFonts w:asciiTheme="minorHAnsi" w:hAnsiTheme="minorHAnsi" w:cstheme="minorHAnsi"/>
                <w:b w:val="0"/>
                <w:bCs w:val="0"/>
              </w:rPr>
              <w:t>Error Code</w:t>
            </w:r>
          </w:p>
        </w:tc>
        <w:tc>
          <w:tcPr>
            <w:tcW w:w="0" w:type="auto"/>
          </w:tcPr>
          <w:p w14:paraId="5ED8AF4A" w14:textId="77777777" w:rsidR="00F97583" w:rsidRPr="00FD6CB2" w:rsidRDefault="00F9758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40, 67</w:t>
            </w:r>
          </w:p>
        </w:tc>
        <w:tc>
          <w:tcPr>
            <w:tcW w:w="0" w:type="auto"/>
          </w:tcPr>
          <w:p w14:paraId="39C99C1A" w14:textId="77777777" w:rsidR="00F97583" w:rsidRPr="00FD6CB2" w:rsidRDefault="00F9758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4</w:t>
            </w:r>
          </w:p>
        </w:tc>
        <w:tc>
          <w:tcPr>
            <w:tcW w:w="3434" w:type="dxa"/>
          </w:tcPr>
          <w:p w14:paraId="06766BD0" w14:textId="77777777" w:rsidR="00F97583" w:rsidRPr="00FD6CB2" w:rsidRDefault="00F9758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FD6CB2">
              <w:rPr>
                <w:rFonts w:asciiTheme="minorHAnsi" w:hAnsiTheme="minorHAnsi" w:cstheme="minorHAnsi"/>
              </w:rPr>
              <w:t>See Table 21 for meaning</w:t>
            </w:r>
          </w:p>
        </w:tc>
        <w:tc>
          <w:tcPr>
            <w:tcW w:w="0" w:type="auto"/>
          </w:tcPr>
          <w:p w14:paraId="0812C04A" w14:textId="77777777" w:rsidR="00F97583" w:rsidRPr="00FD6CB2" w:rsidRDefault="00F9758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Any</w:t>
            </w:r>
          </w:p>
        </w:tc>
        <w:tc>
          <w:tcPr>
            <w:tcW w:w="732" w:type="dxa"/>
          </w:tcPr>
          <w:p w14:paraId="5267936D" w14:textId="77777777" w:rsidR="00F97583" w:rsidRPr="00FD6CB2" w:rsidRDefault="00F97583">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E, X</w:t>
            </w:r>
          </w:p>
        </w:tc>
      </w:tr>
      <w:tr w:rsidR="00186A2A" w:rsidRPr="00FD6CB2" w14:paraId="5FCB05D2" w14:textId="77777777" w:rsidTr="00582EF6">
        <w:trPr>
          <w:trHeight w:val="723"/>
        </w:trPr>
        <w:tc>
          <w:tcPr>
            <w:cnfStyle w:val="001000000000" w:firstRow="0" w:lastRow="0" w:firstColumn="1" w:lastColumn="0" w:oddVBand="0" w:evenVBand="0" w:oddHBand="0" w:evenHBand="0" w:firstRowFirstColumn="0" w:firstRowLastColumn="0" w:lastRowFirstColumn="0" w:lastRowLastColumn="0"/>
            <w:tcW w:w="0" w:type="auto"/>
            <w:vAlign w:val="center"/>
          </w:tcPr>
          <w:p w14:paraId="203227E1" w14:textId="77777777" w:rsidR="00F97583" w:rsidRPr="00FD6CB2" w:rsidRDefault="00F97583">
            <w:pPr>
              <w:rPr>
                <w:rFonts w:asciiTheme="minorHAnsi" w:hAnsiTheme="minorHAnsi" w:cstheme="minorHAnsi"/>
                <w:b w:val="0"/>
                <w:bCs w:val="0"/>
              </w:rPr>
            </w:pPr>
            <w:r w:rsidRPr="00FD6CB2">
              <w:rPr>
                <w:rFonts w:asciiTheme="minorHAnsi" w:hAnsiTheme="minorHAnsi" w:cstheme="minorHAnsi"/>
                <w:b w:val="0"/>
                <w:bCs w:val="0"/>
              </w:rPr>
              <w:t>Terminator</w:t>
            </w:r>
          </w:p>
        </w:tc>
        <w:tc>
          <w:tcPr>
            <w:tcW w:w="0" w:type="auto"/>
          </w:tcPr>
          <w:p w14:paraId="3F30B7EF" w14:textId="77777777" w:rsidR="00F97583" w:rsidRPr="00FD6CB2" w:rsidRDefault="00F9758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39, 44, 66 or 71</w:t>
            </w:r>
          </w:p>
        </w:tc>
        <w:tc>
          <w:tcPr>
            <w:tcW w:w="0" w:type="auto"/>
          </w:tcPr>
          <w:p w14:paraId="4B0D1375" w14:textId="77777777" w:rsidR="00F97583" w:rsidRPr="00FD6CB2" w:rsidRDefault="00F9758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1</w:t>
            </w:r>
          </w:p>
        </w:tc>
        <w:tc>
          <w:tcPr>
            <w:tcW w:w="3434" w:type="dxa"/>
          </w:tcPr>
          <w:p w14:paraId="4FB03BDB" w14:textId="77777777" w:rsidR="00F97583" w:rsidRPr="00FD6CB2" w:rsidRDefault="00F9758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D6CB2">
              <w:rPr>
                <w:rFonts w:asciiTheme="minorHAnsi" w:hAnsiTheme="minorHAnsi" w:cstheme="minorHAnsi"/>
              </w:rPr>
              <w:t>Part terminator character "^"</w:t>
            </w:r>
          </w:p>
        </w:tc>
        <w:tc>
          <w:tcPr>
            <w:tcW w:w="0" w:type="auto"/>
          </w:tcPr>
          <w:p w14:paraId="36F51DEC" w14:textId="77777777" w:rsidR="00F97583" w:rsidRPr="00FD6CB2" w:rsidRDefault="00F9758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FD6CB2">
              <w:rPr>
                <w:rFonts w:asciiTheme="minorHAnsi" w:hAnsiTheme="minorHAnsi" w:cstheme="minorHAnsi"/>
                <w:lang w:val="en-US"/>
              </w:rPr>
              <w:t>All</w:t>
            </w:r>
          </w:p>
        </w:tc>
        <w:tc>
          <w:tcPr>
            <w:tcW w:w="732" w:type="dxa"/>
          </w:tcPr>
          <w:p w14:paraId="7489A6A5" w14:textId="77777777" w:rsidR="00F97583" w:rsidRPr="00FD6CB2" w:rsidRDefault="00F9758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bookmarkEnd w:id="39"/>
    </w:tbl>
    <w:p w14:paraId="5B86C2FD" w14:textId="77777777" w:rsidR="00F97583" w:rsidRDefault="00F97583" w:rsidP="00257599"/>
    <w:p w14:paraId="07563715" w14:textId="61C96AA9" w:rsidR="00257599" w:rsidRDefault="00257599" w:rsidP="00582EF6">
      <w:pPr>
        <w:jc w:val="both"/>
      </w:pPr>
      <w:r>
        <w:lastRenderedPageBreak/>
        <w:t xml:space="preserve">Participants and Vendors should contact </w:t>
      </w:r>
      <w:r w:rsidR="00C34344">
        <w:t>NESO</w:t>
      </w:r>
      <w:r>
        <w:t xml:space="preserve"> for an up-to-date list of reason codes and an accompanying explanation.</w:t>
      </w:r>
    </w:p>
    <w:p w14:paraId="118BD263" w14:textId="070DCA36" w:rsidR="00257599" w:rsidRDefault="00257599" w:rsidP="00582EF6">
      <w:pPr>
        <w:pStyle w:val="Heading3"/>
      </w:pPr>
      <w:bookmarkStart w:id="41" w:name="_Toc193981040"/>
      <w:r>
        <w:t>2.6.4</w:t>
      </w:r>
      <w:r>
        <w:tab/>
        <w:t>Voltage / MVAR Instruction Messages</w:t>
      </w:r>
      <w:bookmarkEnd w:id="41"/>
    </w:p>
    <w:p w14:paraId="3C12CFF5" w14:textId="582443F6" w:rsidR="00F97583" w:rsidRDefault="00257599" w:rsidP="00582EF6">
      <w:pPr>
        <w:jc w:val="both"/>
      </w:pPr>
      <w:r>
        <w:t>The message Data Part for Voltage Instruction messages is a maximum of 73 characters. All voltage control instructions are supported by EDL level 2 (VERSON 0021).</w:t>
      </w:r>
    </w:p>
    <w:p w14:paraId="49FA0602" w14:textId="77777777" w:rsidR="00F97583" w:rsidRDefault="00F97583">
      <w:pPr>
        <w:spacing w:after="120" w:line="240" w:lineRule="auto"/>
      </w:pPr>
      <w:r>
        <w:br w:type="page"/>
      </w:r>
    </w:p>
    <w:p w14:paraId="178970F6" w14:textId="2F007CA6" w:rsidR="002A28E5" w:rsidRDefault="002A28E5" w:rsidP="002A28E5">
      <w:pPr>
        <w:pStyle w:val="Caption"/>
        <w:keepNext/>
      </w:pPr>
      <w:r>
        <w:lastRenderedPageBreak/>
        <w:t xml:space="preserve">Table </w:t>
      </w:r>
      <w:r>
        <w:fldChar w:fldCharType="begin"/>
      </w:r>
      <w:r>
        <w:instrText xml:space="preserve"> SEQ Table \* ARABIC </w:instrText>
      </w:r>
      <w:r>
        <w:fldChar w:fldCharType="separate"/>
      </w:r>
      <w:r w:rsidR="001D3DFB">
        <w:rPr>
          <w:noProof/>
        </w:rPr>
        <w:t>16</w:t>
      </w:r>
      <w:r>
        <w:rPr>
          <w:noProof/>
        </w:rPr>
        <w:fldChar w:fldCharType="end"/>
      </w:r>
      <w:r>
        <w:t xml:space="preserve">: </w:t>
      </w:r>
      <w:r w:rsidRPr="00EB27BC">
        <w:t xml:space="preserve"> Message Data Part for Voltage / MVAR Instruction Messages (version 2.1)</w:t>
      </w:r>
    </w:p>
    <w:tbl>
      <w:tblPr>
        <w:tblStyle w:val="ListTable2-Accent1"/>
        <w:tblW w:w="10065" w:type="dxa"/>
        <w:tblLook w:val="04A0" w:firstRow="1" w:lastRow="0" w:firstColumn="1" w:lastColumn="0" w:noHBand="0" w:noVBand="1"/>
      </w:tblPr>
      <w:tblGrid>
        <w:gridCol w:w="1393"/>
        <w:gridCol w:w="1163"/>
        <w:gridCol w:w="777"/>
        <w:gridCol w:w="4616"/>
        <w:gridCol w:w="989"/>
        <w:gridCol w:w="1127"/>
      </w:tblGrid>
      <w:tr w:rsidR="002A28E5" w:rsidRPr="00134B1F" w14:paraId="669614F1" w14:textId="77777777" w:rsidTr="00134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4" w:type="dxa"/>
          </w:tcPr>
          <w:p w14:paraId="0EBF5BD2" w14:textId="3E122EF2" w:rsidR="002A28E5" w:rsidRPr="00134B1F" w:rsidRDefault="002A28E5">
            <w:pPr>
              <w:rPr>
                <w:rFonts w:asciiTheme="minorHAnsi" w:hAnsiTheme="minorHAnsi" w:cstheme="minorHAnsi"/>
                <w:lang w:val="en-US"/>
              </w:rPr>
            </w:pPr>
            <w:bookmarkStart w:id="42" w:name="_Hlk168577813"/>
            <w:r w:rsidRPr="00134B1F">
              <w:rPr>
                <w:rFonts w:asciiTheme="minorHAnsi" w:hAnsiTheme="minorHAnsi" w:cstheme="minorHAnsi"/>
                <w:lang w:val="en-US"/>
              </w:rPr>
              <w:t>Field Name</w:t>
            </w:r>
          </w:p>
        </w:tc>
        <w:tc>
          <w:tcPr>
            <w:tcW w:w="1116" w:type="dxa"/>
          </w:tcPr>
          <w:p w14:paraId="5E324195" w14:textId="77777777" w:rsidR="002A28E5" w:rsidRPr="00134B1F" w:rsidRDefault="002A28E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Start Position</w:t>
            </w:r>
          </w:p>
        </w:tc>
        <w:tc>
          <w:tcPr>
            <w:tcW w:w="748" w:type="dxa"/>
          </w:tcPr>
          <w:p w14:paraId="490AD71B" w14:textId="77777777" w:rsidR="002A28E5" w:rsidRPr="00134B1F" w:rsidRDefault="002A28E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Field Size</w:t>
            </w:r>
          </w:p>
        </w:tc>
        <w:tc>
          <w:tcPr>
            <w:tcW w:w="4680" w:type="dxa"/>
          </w:tcPr>
          <w:p w14:paraId="3FEB08D1" w14:textId="77777777" w:rsidR="002A28E5" w:rsidRPr="00134B1F" w:rsidRDefault="002A28E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Description</w:t>
            </w:r>
          </w:p>
        </w:tc>
        <w:tc>
          <w:tcPr>
            <w:tcW w:w="993" w:type="dxa"/>
          </w:tcPr>
          <w:p w14:paraId="36BE03E2" w14:textId="77777777" w:rsidR="002A28E5" w:rsidRPr="00134B1F" w:rsidRDefault="002A28E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Valid Type</w:t>
            </w:r>
          </w:p>
        </w:tc>
        <w:tc>
          <w:tcPr>
            <w:tcW w:w="1134" w:type="dxa"/>
          </w:tcPr>
          <w:p w14:paraId="32A7B34B" w14:textId="77777777" w:rsidR="002A28E5" w:rsidRPr="00134B1F" w:rsidRDefault="002A28E5">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Error Flag</w:t>
            </w:r>
          </w:p>
        </w:tc>
      </w:tr>
      <w:tr w:rsidR="002A28E5" w:rsidRPr="00134B1F" w14:paraId="63110697" w14:textId="77777777" w:rsidTr="00134B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4" w:type="dxa"/>
          </w:tcPr>
          <w:p w14:paraId="26AE5372" w14:textId="77777777" w:rsidR="002A28E5" w:rsidRPr="00134B1F" w:rsidRDefault="002A28E5">
            <w:pPr>
              <w:rPr>
                <w:rFonts w:asciiTheme="minorHAnsi" w:hAnsiTheme="minorHAnsi" w:cstheme="minorHAnsi"/>
                <w:b w:val="0"/>
                <w:bCs w:val="0"/>
                <w:lang w:val="en-US"/>
              </w:rPr>
            </w:pPr>
            <w:r w:rsidRPr="00134B1F">
              <w:rPr>
                <w:rFonts w:asciiTheme="minorHAnsi" w:hAnsiTheme="minorHAnsi" w:cstheme="minorHAnsi"/>
                <w:b w:val="0"/>
                <w:bCs w:val="0"/>
              </w:rPr>
              <w:t>Name</w:t>
            </w:r>
          </w:p>
        </w:tc>
        <w:tc>
          <w:tcPr>
            <w:tcW w:w="1116" w:type="dxa"/>
          </w:tcPr>
          <w:p w14:paraId="08C3F37D" w14:textId="77777777" w:rsidR="002A28E5" w:rsidRPr="00134B1F" w:rsidRDefault="002A28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rPr>
              <w:t>1</w:t>
            </w:r>
          </w:p>
        </w:tc>
        <w:tc>
          <w:tcPr>
            <w:tcW w:w="748" w:type="dxa"/>
          </w:tcPr>
          <w:p w14:paraId="6060C94A" w14:textId="77777777" w:rsidR="002A28E5" w:rsidRPr="00134B1F" w:rsidRDefault="002A28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9</w:t>
            </w:r>
          </w:p>
        </w:tc>
        <w:tc>
          <w:tcPr>
            <w:tcW w:w="4680" w:type="dxa"/>
          </w:tcPr>
          <w:p w14:paraId="7C1715A3" w14:textId="77777777" w:rsidR="002A28E5" w:rsidRPr="00134B1F" w:rsidRDefault="002A28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BM Unit Name</w:t>
            </w:r>
          </w:p>
        </w:tc>
        <w:tc>
          <w:tcPr>
            <w:tcW w:w="993" w:type="dxa"/>
          </w:tcPr>
          <w:p w14:paraId="1CA614CA" w14:textId="77777777" w:rsidR="002A28E5" w:rsidRPr="00134B1F" w:rsidRDefault="002A28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All</w:t>
            </w:r>
          </w:p>
        </w:tc>
        <w:tc>
          <w:tcPr>
            <w:tcW w:w="1134" w:type="dxa"/>
          </w:tcPr>
          <w:p w14:paraId="2A78458D" w14:textId="77777777" w:rsidR="002A28E5" w:rsidRPr="00134B1F" w:rsidRDefault="002A28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2A28E5" w:rsidRPr="00134B1F" w14:paraId="6D96E255" w14:textId="77777777" w:rsidTr="00134B1F">
        <w:tc>
          <w:tcPr>
            <w:cnfStyle w:val="001000000000" w:firstRow="0" w:lastRow="0" w:firstColumn="1" w:lastColumn="0" w:oddVBand="0" w:evenVBand="0" w:oddHBand="0" w:evenHBand="0" w:firstRowFirstColumn="0" w:firstRowLastColumn="0" w:lastRowFirstColumn="0" w:lastRowLastColumn="0"/>
            <w:tcW w:w="1394" w:type="dxa"/>
          </w:tcPr>
          <w:p w14:paraId="1F36BCED" w14:textId="77777777" w:rsidR="002A28E5" w:rsidRPr="00134B1F" w:rsidRDefault="002A28E5">
            <w:pPr>
              <w:rPr>
                <w:rFonts w:asciiTheme="minorHAnsi" w:hAnsiTheme="minorHAnsi" w:cstheme="minorHAnsi"/>
                <w:b w:val="0"/>
                <w:bCs w:val="0"/>
                <w:lang w:val="en-US"/>
              </w:rPr>
            </w:pPr>
            <w:r w:rsidRPr="00134B1F">
              <w:rPr>
                <w:rFonts w:asciiTheme="minorHAnsi" w:hAnsiTheme="minorHAnsi" w:cstheme="minorHAnsi"/>
                <w:b w:val="0"/>
                <w:bCs w:val="0"/>
              </w:rPr>
              <w:t>Ref Number</w:t>
            </w:r>
          </w:p>
        </w:tc>
        <w:tc>
          <w:tcPr>
            <w:tcW w:w="1116" w:type="dxa"/>
          </w:tcPr>
          <w:p w14:paraId="11FAA36C" w14:textId="77777777" w:rsidR="002A28E5" w:rsidRPr="00134B1F" w:rsidRDefault="002A28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rPr>
              <w:t>11</w:t>
            </w:r>
          </w:p>
        </w:tc>
        <w:tc>
          <w:tcPr>
            <w:tcW w:w="748" w:type="dxa"/>
          </w:tcPr>
          <w:p w14:paraId="575C191C" w14:textId="77777777" w:rsidR="002A28E5" w:rsidRPr="00134B1F" w:rsidRDefault="002A28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10</w:t>
            </w:r>
          </w:p>
        </w:tc>
        <w:tc>
          <w:tcPr>
            <w:tcW w:w="4680" w:type="dxa"/>
          </w:tcPr>
          <w:p w14:paraId="033C2DD4" w14:textId="77777777" w:rsidR="002A28E5" w:rsidRPr="00134B1F" w:rsidRDefault="002A28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Instruction Reference Number</w:t>
            </w:r>
          </w:p>
        </w:tc>
        <w:tc>
          <w:tcPr>
            <w:tcW w:w="993" w:type="dxa"/>
          </w:tcPr>
          <w:p w14:paraId="36B6CBA6" w14:textId="77777777" w:rsidR="002A28E5" w:rsidRPr="00134B1F" w:rsidRDefault="002A28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All</w:t>
            </w:r>
          </w:p>
        </w:tc>
        <w:tc>
          <w:tcPr>
            <w:tcW w:w="1134" w:type="dxa"/>
          </w:tcPr>
          <w:p w14:paraId="1DAF6A8A" w14:textId="77777777" w:rsidR="002A28E5" w:rsidRPr="00134B1F" w:rsidRDefault="002A28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2A28E5" w:rsidRPr="00134B1F" w14:paraId="7DE9C46A" w14:textId="77777777" w:rsidTr="00134B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4" w:type="dxa"/>
          </w:tcPr>
          <w:p w14:paraId="5075CB8B" w14:textId="77777777" w:rsidR="002A28E5" w:rsidRPr="00134B1F" w:rsidRDefault="002A28E5">
            <w:pPr>
              <w:rPr>
                <w:rFonts w:asciiTheme="minorHAnsi" w:hAnsiTheme="minorHAnsi" w:cstheme="minorHAnsi"/>
                <w:b w:val="0"/>
                <w:bCs w:val="0"/>
                <w:lang w:val="en-US"/>
              </w:rPr>
            </w:pPr>
            <w:r w:rsidRPr="00134B1F">
              <w:rPr>
                <w:rFonts w:asciiTheme="minorHAnsi" w:hAnsiTheme="minorHAnsi" w:cstheme="minorHAnsi"/>
                <w:b w:val="0"/>
                <w:bCs w:val="0"/>
              </w:rPr>
              <w:t>Log Time</w:t>
            </w:r>
          </w:p>
        </w:tc>
        <w:tc>
          <w:tcPr>
            <w:tcW w:w="1116" w:type="dxa"/>
          </w:tcPr>
          <w:p w14:paraId="520E664B" w14:textId="77777777" w:rsidR="002A28E5" w:rsidRPr="00134B1F" w:rsidRDefault="002A28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rPr>
              <w:t>22</w:t>
            </w:r>
          </w:p>
        </w:tc>
        <w:tc>
          <w:tcPr>
            <w:tcW w:w="748" w:type="dxa"/>
          </w:tcPr>
          <w:p w14:paraId="0D771A13" w14:textId="77777777" w:rsidR="002A28E5" w:rsidRPr="00134B1F" w:rsidRDefault="002A28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 xml:space="preserve">17 </w:t>
            </w:r>
          </w:p>
        </w:tc>
        <w:tc>
          <w:tcPr>
            <w:tcW w:w="4680" w:type="dxa"/>
          </w:tcPr>
          <w:p w14:paraId="2D3001AD" w14:textId="77777777" w:rsidR="002A28E5" w:rsidRPr="00134B1F" w:rsidRDefault="002A28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Time message logged by originating process</w:t>
            </w:r>
          </w:p>
        </w:tc>
        <w:tc>
          <w:tcPr>
            <w:tcW w:w="993" w:type="dxa"/>
          </w:tcPr>
          <w:p w14:paraId="25BD1B39" w14:textId="77777777" w:rsidR="002A28E5" w:rsidRPr="00134B1F" w:rsidRDefault="002A28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All</w:t>
            </w:r>
          </w:p>
        </w:tc>
        <w:tc>
          <w:tcPr>
            <w:tcW w:w="1134" w:type="dxa"/>
          </w:tcPr>
          <w:p w14:paraId="62CA1739" w14:textId="77777777" w:rsidR="002A28E5" w:rsidRPr="00134B1F" w:rsidRDefault="002A28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2A28E5" w:rsidRPr="00134B1F" w14:paraId="599A42CC" w14:textId="77777777" w:rsidTr="00134B1F">
        <w:tc>
          <w:tcPr>
            <w:cnfStyle w:val="001000000000" w:firstRow="0" w:lastRow="0" w:firstColumn="1" w:lastColumn="0" w:oddVBand="0" w:evenVBand="0" w:oddHBand="0" w:evenHBand="0" w:firstRowFirstColumn="0" w:firstRowLastColumn="0" w:lastRowFirstColumn="0" w:lastRowLastColumn="0"/>
            <w:tcW w:w="1394" w:type="dxa"/>
          </w:tcPr>
          <w:p w14:paraId="0C210721" w14:textId="77777777" w:rsidR="002A28E5" w:rsidRPr="00134B1F" w:rsidRDefault="002A28E5">
            <w:pPr>
              <w:rPr>
                <w:rFonts w:asciiTheme="minorHAnsi" w:hAnsiTheme="minorHAnsi" w:cstheme="minorHAnsi"/>
                <w:b w:val="0"/>
                <w:bCs w:val="0"/>
                <w:lang w:val="en-US"/>
              </w:rPr>
            </w:pPr>
            <w:r w:rsidRPr="00134B1F">
              <w:rPr>
                <w:rFonts w:asciiTheme="minorHAnsi" w:hAnsiTheme="minorHAnsi" w:cstheme="minorHAnsi"/>
                <w:b w:val="0"/>
                <w:bCs w:val="0"/>
                <w:lang w:val="en-US"/>
              </w:rPr>
              <w:t>Type</w:t>
            </w:r>
          </w:p>
        </w:tc>
        <w:tc>
          <w:tcPr>
            <w:tcW w:w="1116" w:type="dxa"/>
          </w:tcPr>
          <w:p w14:paraId="6A1B30C3" w14:textId="77777777" w:rsidR="002A28E5" w:rsidRPr="00134B1F" w:rsidRDefault="002A28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rPr>
              <w:t>40</w:t>
            </w:r>
          </w:p>
        </w:tc>
        <w:tc>
          <w:tcPr>
            <w:tcW w:w="748" w:type="dxa"/>
          </w:tcPr>
          <w:p w14:paraId="302A9663" w14:textId="77777777" w:rsidR="002A28E5" w:rsidRPr="00134B1F" w:rsidRDefault="002A28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4</w:t>
            </w:r>
          </w:p>
        </w:tc>
        <w:tc>
          <w:tcPr>
            <w:tcW w:w="4680" w:type="dxa"/>
          </w:tcPr>
          <w:p w14:paraId="6CD81CDE" w14:textId="77777777" w:rsidR="002A28E5" w:rsidRPr="00134B1F" w:rsidRDefault="002A28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Type of instruction. MVAR or VOLT</w:t>
            </w:r>
          </w:p>
        </w:tc>
        <w:tc>
          <w:tcPr>
            <w:tcW w:w="993" w:type="dxa"/>
          </w:tcPr>
          <w:p w14:paraId="39D866BC" w14:textId="77777777" w:rsidR="002A28E5" w:rsidRPr="00134B1F" w:rsidRDefault="002A28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N, T</w:t>
            </w:r>
          </w:p>
        </w:tc>
        <w:tc>
          <w:tcPr>
            <w:tcW w:w="1134" w:type="dxa"/>
          </w:tcPr>
          <w:p w14:paraId="3DEA1E54" w14:textId="77777777" w:rsidR="002A28E5" w:rsidRPr="00134B1F" w:rsidRDefault="002A28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2A28E5" w:rsidRPr="00134B1F" w14:paraId="0DC40AF2" w14:textId="77777777" w:rsidTr="00134B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4" w:type="dxa"/>
          </w:tcPr>
          <w:p w14:paraId="0E01747D" w14:textId="77777777" w:rsidR="002A28E5" w:rsidRPr="00134B1F" w:rsidRDefault="002A28E5">
            <w:pPr>
              <w:rPr>
                <w:rFonts w:asciiTheme="minorHAnsi" w:hAnsiTheme="minorHAnsi" w:cstheme="minorHAnsi"/>
                <w:b w:val="0"/>
                <w:bCs w:val="0"/>
              </w:rPr>
            </w:pPr>
            <w:r w:rsidRPr="00134B1F">
              <w:rPr>
                <w:rFonts w:asciiTheme="minorHAnsi" w:hAnsiTheme="minorHAnsi" w:cstheme="minorHAnsi"/>
                <w:b w:val="0"/>
                <w:bCs w:val="0"/>
              </w:rPr>
              <w:t>Value</w:t>
            </w:r>
          </w:p>
        </w:tc>
        <w:tc>
          <w:tcPr>
            <w:tcW w:w="1116" w:type="dxa"/>
          </w:tcPr>
          <w:p w14:paraId="68DE93DC" w14:textId="77777777" w:rsidR="002A28E5" w:rsidRPr="00134B1F" w:rsidRDefault="002A28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134B1F">
              <w:rPr>
                <w:rFonts w:asciiTheme="minorHAnsi" w:hAnsiTheme="minorHAnsi" w:cstheme="minorHAnsi"/>
              </w:rPr>
              <w:t>45</w:t>
            </w:r>
          </w:p>
        </w:tc>
        <w:tc>
          <w:tcPr>
            <w:tcW w:w="748" w:type="dxa"/>
          </w:tcPr>
          <w:p w14:paraId="3DDB3E75" w14:textId="77777777" w:rsidR="002A28E5" w:rsidRPr="00134B1F" w:rsidRDefault="002A28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4</w:t>
            </w:r>
          </w:p>
        </w:tc>
        <w:tc>
          <w:tcPr>
            <w:tcW w:w="4680" w:type="dxa"/>
          </w:tcPr>
          <w:p w14:paraId="1EF7D8AF" w14:textId="77777777" w:rsidR="002A28E5" w:rsidRPr="00134B1F" w:rsidRDefault="002A28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134B1F">
              <w:rPr>
                <w:rFonts w:asciiTheme="minorHAnsi" w:hAnsiTheme="minorHAnsi" w:cstheme="minorHAnsi"/>
              </w:rPr>
              <w:t xml:space="preserve">Target value as a whole number preceded by minus ("-" = negative value), plus ("+" = positive value), or space (" " = positive value) and with 3 digits (i.e. leading </w:t>
            </w:r>
            <w:proofErr w:type="gramStart"/>
            <w:r w:rsidRPr="00134B1F">
              <w:rPr>
                <w:rFonts w:asciiTheme="minorHAnsi" w:hAnsiTheme="minorHAnsi" w:cstheme="minorHAnsi"/>
              </w:rPr>
              <w:t>zero's</w:t>
            </w:r>
            <w:proofErr w:type="gramEnd"/>
            <w:r w:rsidRPr="00134B1F">
              <w:rPr>
                <w:rFonts w:asciiTheme="minorHAnsi" w:hAnsiTheme="minorHAnsi" w:cstheme="minorHAnsi"/>
              </w:rPr>
              <w:t xml:space="preserve"> always supplied). Note: + zero &amp; - zero are treated as same instruction</w:t>
            </w:r>
          </w:p>
        </w:tc>
        <w:tc>
          <w:tcPr>
            <w:tcW w:w="993" w:type="dxa"/>
          </w:tcPr>
          <w:p w14:paraId="254084AC" w14:textId="77777777" w:rsidR="002A28E5" w:rsidRPr="00134B1F" w:rsidRDefault="002A28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N, T</w:t>
            </w:r>
          </w:p>
        </w:tc>
        <w:tc>
          <w:tcPr>
            <w:tcW w:w="1134" w:type="dxa"/>
          </w:tcPr>
          <w:p w14:paraId="372E7ED2" w14:textId="77777777" w:rsidR="002A28E5" w:rsidRPr="00134B1F" w:rsidRDefault="002A28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2A28E5" w:rsidRPr="00134B1F" w14:paraId="2B77DE8A" w14:textId="77777777" w:rsidTr="00134B1F">
        <w:tc>
          <w:tcPr>
            <w:cnfStyle w:val="001000000000" w:firstRow="0" w:lastRow="0" w:firstColumn="1" w:lastColumn="0" w:oddVBand="0" w:evenVBand="0" w:oddHBand="0" w:evenHBand="0" w:firstRowFirstColumn="0" w:firstRowLastColumn="0" w:lastRowFirstColumn="0" w:lastRowLastColumn="0"/>
            <w:tcW w:w="1394" w:type="dxa"/>
          </w:tcPr>
          <w:p w14:paraId="34E4926C" w14:textId="77777777" w:rsidR="002A28E5" w:rsidRPr="00134B1F" w:rsidRDefault="002A28E5">
            <w:pPr>
              <w:rPr>
                <w:rFonts w:asciiTheme="minorHAnsi" w:hAnsiTheme="minorHAnsi" w:cstheme="minorHAnsi"/>
                <w:b w:val="0"/>
                <w:bCs w:val="0"/>
                <w:lang w:val="en-US"/>
              </w:rPr>
            </w:pPr>
            <w:r w:rsidRPr="00134B1F">
              <w:rPr>
                <w:rFonts w:asciiTheme="minorHAnsi" w:hAnsiTheme="minorHAnsi" w:cstheme="minorHAnsi"/>
                <w:b w:val="0"/>
                <w:bCs w:val="0"/>
              </w:rPr>
              <w:t>Target Time</w:t>
            </w:r>
          </w:p>
        </w:tc>
        <w:tc>
          <w:tcPr>
            <w:tcW w:w="1116" w:type="dxa"/>
          </w:tcPr>
          <w:p w14:paraId="3FD20F07" w14:textId="77777777" w:rsidR="002A28E5" w:rsidRPr="00134B1F" w:rsidRDefault="002A28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50</w:t>
            </w:r>
          </w:p>
        </w:tc>
        <w:tc>
          <w:tcPr>
            <w:tcW w:w="748" w:type="dxa"/>
          </w:tcPr>
          <w:p w14:paraId="7897588E" w14:textId="77777777" w:rsidR="002A28E5" w:rsidRPr="00134B1F" w:rsidRDefault="002A28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17</w:t>
            </w:r>
          </w:p>
        </w:tc>
        <w:tc>
          <w:tcPr>
            <w:tcW w:w="4680" w:type="dxa"/>
          </w:tcPr>
          <w:p w14:paraId="612D37B2" w14:textId="77777777" w:rsidR="002A28E5" w:rsidRPr="00134B1F" w:rsidRDefault="002A28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rPr>
              <w:t>Target time of the MVAR or VOLT instruction.</w:t>
            </w:r>
          </w:p>
        </w:tc>
        <w:tc>
          <w:tcPr>
            <w:tcW w:w="993" w:type="dxa"/>
          </w:tcPr>
          <w:p w14:paraId="1EBE8819" w14:textId="77777777" w:rsidR="002A28E5" w:rsidRPr="00134B1F" w:rsidRDefault="002A28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N, T</w:t>
            </w:r>
          </w:p>
        </w:tc>
        <w:tc>
          <w:tcPr>
            <w:tcW w:w="1134" w:type="dxa"/>
          </w:tcPr>
          <w:p w14:paraId="0E77F828" w14:textId="77777777" w:rsidR="002A28E5" w:rsidRPr="00134B1F" w:rsidRDefault="002A28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2A28E5" w:rsidRPr="00134B1F" w14:paraId="0BE17281" w14:textId="77777777" w:rsidTr="00134B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4" w:type="dxa"/>
            <w:vAlign w:val="center"/>
          </w:tcPr>
          <w:p w14:paraId="30A11CF7" w14:textId="77777777" w:rsidR="002A28E5" w:rsidRPr="00134B1F" w:rsidRDefault="002A28E5">
            <w:pPr>
              <w:rPr>
                <w:rFonts w:asciiTheme="minorHAnsi" w:hAnsiTheme="minorHAnsi" w:cstheme="minorHAnsi"/>
                <w:b w:val="0"/>
                <w:bCs w:val="0"/>
              </w:rPr>
            </w:pPr>
            <w:r w:rsidRPr="00134B1F">
              <w:rPr>
                <w:rFonts w:asciiTheme="minorHAnsi" w:hAnsiTheme="minorHAnsi" w:cstheme="minorHAnsi"/>
                <w:b w:val="0"/>
                <w:bCs w:val="0"/>
              </w:rPr>
              <w:t>Error Code</w:t>
            </w:r>
          </w:p>
        </w:tc>
        <w:tc>
          <w:tcPr>
            <w:tcW w:w="1116" w:type="dxa"/>
          </w:tcPr>
          <w:p w14:paraId="2FE0F87D" w14:textId="77777777" w:rsidR="002A28E5" w:rsidRPr="00134B1F" w:rsidRDefault="002A28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40, 68</w:t>
            </w:r>
          </w:p>
        </w:tc>
        <w:tc>
          <w:tcPr>
            <w:tcW w:w="748" w:type="dxa"/>
          </w:tcPr>
          <w:p w14:paraId="64A99532" w14:textId="77777777" w:rsidR="002A28E5" w:rsidRPr="00134B1F" w:rsidRDefault="002A28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4</w:t>
            </w:r>
          </w:p>
        </w:tc>
        <w:tc>
          <w:tcPr>
            <w:tcW w:w="4680" w:type="dxa"/>
          </w:tcPr>
          <w:p w14:paraId="58CD8B6F" w14:textId="77777777" w:rsidR="002A28E5" w:rsidRPr="00134B1F" w:rsidRDefault="002A28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134B1F">
              <w:rPr>
                <w:rFonts w:asciiTheme="minorHAnsi" w:hAnsiTheme="minorHAnsi" w:cstheme="minorHAnsi"/>
              </w:rPr>
              <w:t>See Table 21 for meaning</w:t>
            </w:r>
          </w:p>
        </w:tc>
        <w:tc>
          <w:tcPr>
            <w:tcW w:w="993" w:type="dxa"/>
          </w:tcPr>
          <w:p w14:paraId="606B0D38" w14:textId="77777777" w:rsidR="002A28E5" w:rsidRPr="00134B1F" w:rsidRDefault="002A28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Any</w:t>
            </w:r>
          </w:p>
        </w:tc>
        <w:tc>
          <w:tcPr>
            <w:tcW w:w="1134" w:type="dxa"/>
          </w:tcPr>
          <w:p w14:paraId="05E70CC4" w14:textId="77777777" w:rsidR="002A28E5" w:rsidRPr="00134B1F" w:rsidRDefault="002A28E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E, X</w:t>
            </w:r>
          </w:p>
        </w:tc>
      </w:tr>
      <w:tr w:rsidR="002A28E5" w:rsidRPr="00134B1F" w14:paraId="0DB566C3" w14:textId="77777777" w:rsidTr="00134B1F">
        <w:tc>
          <w:tcPr>
            <w:cnfStyle w:val="001000000000" w:firstRow="0" w:lastRow="0" w:firstColumn="1" w:lastColumn="0" w:oddVBand="0" w:evenVBand="0" w:oddHBand="0" w:evenHBand="0" w:firstRowFirstColumn="0" w:firstRowLastColumn="0" w:lastRowFirstColumn="0" w:lastRowLastColumn="0"/>
            <w:tcW w:w="1394" w:type="dxa"/>
            <w:vAlign w:val="center"/>
          </w:tcPr>
          <w:p w14:paraId="62F27449" w14:textId="77777777" w:rsidR="002A28E5" w:rsidRPr="00134B1F" w:rsidRDefault="002A28E5">
            <w:pPr>
              <w:rPr>
                <w:rFonts w:asciiTheme="minorHAnsi" w:hAnsiTheme="minorHAnsi" w:cstheme="minorHAnsi"/>
                <w:b w:val="0"/>
                <w:bCs w:val="0"/>
              </w:rPr>
            </w:pPr>
            <w:r w:rsidRPr="00134B1F">
              <w:rPr>
                <w:rFonts w:asciiTheme="minorHAnsi" w:hAnsiTheme="minorHAnsi" w:cstheme="minorHAnsi"/>
                <w:b w:val="0"/>
                <w:bCs w:val="0"/>
              </w:rPr>
              <w:t>Terminator</w:t>
            </w:r>
          </w:p>
        </w:tc>
        <w:tc>
          <w:tcPr>
            <w:tcW w:w="1116" w:type="dxa"/>
          </w:tcPr>
          <w:p w14:paraId="0A6401EB" w14:textId="77777777" w:rsidR="002A28E5" w:rsidRPr="00134B1F" w:rsidRDefault="002A28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39, 44, 67 or 72</w:t>
            </w:r>
          </w:p>
        </w:tc>
        <w:tc>
          <w:tcPr>
            <w:tcW w:w="748" w:type="dxa"/>
          </w:tcPr>
          <w:p w14:paraId="39AA4F57" w14:textId="77777777" w:rsidR="002A28E5" w:rsidRPr="00134B1F" w:rsidRDefault="002A28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1</w:t>
            </w:r>
          </w:p>
        </w:tc>
        <w:tc>
          <w:tcPr>
            <w:tcW w:w="4680" w:type="dxa"/>
          </w:tcPr>
          <w:p w14:paraId="55B29492" w14:textId="77777777" w:rsidR="002A28E5" w:rsidRPr="00134B1F" w:rsidRDefault="002A28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34B1F">
              <w:rPr>
                <w:rFonts w:asciiTheme="minorHAnsi" w:hAnsiTheme="minorHAnsi" w:cstheme="minorHAnsi"/>
              </w:rPr>
              <w:t>Part terminator character "^"</w:t>
            </w:r>
          </w:p>
        </w:tc>
        <w:tc>
          <w:tcPr>
            <w:tcW w:w="993" w:type="dxa"/>
          </w:tcPr>
          <w:p w14:paraId="3EFA8852" w14:textId="77777777" w:rsidR="002A28E5" w:rsidRPr="00134B1F" w:rsidRDefault="002A28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134B1F">
              <w:rPr>
                <w:rFonts w:asciiTheme="minorHAnsi" w:hAnsiTheme="minorHAnsi" w:cstheme="minorHAnsi"/>
                <w:lang w:val="en-US"/>
              </w:rPr>
              <w:t>All</w:t>
            </w:r>
          </w:p>
        </w:tc>
        <w:tc>
          <w:tcPr>
            <w:tcW w:w="1134" w:type="dxa"/>
          </w:tcPr>
          <w:p w14:paraId="2C4C7F1E" w14:textId="77777777" w:rsidR="002A28E5" w:rsidRPr="00134B1F" w:rsidRDefault="002A28E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bl>
    <w:p w14:paraId="3FEB530D" w14:textId="77777777" w:rsidR="00316A82" w:rsidRDefault="00316A82" w:rsidP="00122AC2">
      <w:pPr>
        <w:pStyle w:val="Heading3"/>
        <w:ind w:right="1532"/>
      </w:pPr>
      <w:bookmarkStart w:id="43" w:name="_Toc193981041"/>
      <w:bookmarkEnd w:id="42"/>
      <w:r>
        <w:t>2</w:t>
      </w:r>
      <w:r w:rsidRPr="00AE54D3">
        <w:t>.6.5.</w:t>
      </w:r>
      <w:r>
        <w:tab/>
      </w:r>
      <w:r w:rsidRPr="00AE54D3">
        <w:t>Pumped Storage Instruction Messages</w:t>
      </w:r>
      <w:bookmarkEnd w:id="43"/>
    </w:p>
    <w:p w14:paraId="41DDE70D" w14:textId="77777777" w:rsidR="00316A82" w:rsidRDefault="00316A82" w:rsidP="00122AC2">
      <w:pPr>
        <w:jc w:val="both"/>
      </w:pPr>
      <w:r>
        <w:t>For Pumped Storage plant MW loading and pump instructions will use the closed instruction format given in Table 17.</w:t>
      </w:r>
    </w:p>
    <w:p w14:paraId="78F5A294" w14:textId="77777777" w:rsidR="00316A82" w:rsidRDefault="00316A82" w:rsidP="00122AC2">
      <w:pPr>
        <w:jc w:val="both"/>
      </w:pPr>
      <w:r>
        <w:t xml:space="preserve">The following message format will be used to set a pumped storage </w:t>
      </w:r>
      <w:proofErr w:type="gramStart"/>
      <w:r>
        <w:t>unit’s</w:t>
      </w:r>
      <w:proofErr w:type="gramEnd"/>
      <w:r>
        <w:t>:</w:t>
      </w:r>
    </w:p>
    <w:p w14:paraId="026B0533" w14:textId="77777777" w:rsidR="00316A82" w:rsidRDefault="00316A82" w:rsidP="006466C0">
      <w:pPr>
        <w:pStyle w:val="ListParagraph"/>
        <w:numPr>
          <w:ilvl w:val="0"/>
          <w:numId w:val="23"/>
        </w:numPr>
        <w:spacing w:after="0" w:line="192" w:lineRule="auto"/>
        <w:ind w:left="924" w:right="1531" w:hanging="357"/>
      </w:pPr>
      <w:r>
        <w:t>current reason code</w:t>
      </w:r>
    </w:p>
    <w:p w14:paraId="5EB32BB3" w14:textId="77777777" w:rsidR="00316A82" w:rsidRDefault="00316A82" w:rsidP="006466C0">
      <w:pPr>
        <w:pStyle w:val="ListParagraph"/>
        <w:numPr>
          <w:ilvl w:val="0"/>
          <w:numId w:val="23"/>
        </w:numPr>
        <w:spacing w:after="0" w:line="192" w:lineRule="auto"/>
        <w:ind w:left="924" w:right="1531" w:hanging="357"/>
      </w:pPr>
      <w:r>
        <w:t>droop value</w:t>
      </w:r>
    </w:p>
    <w:p w14:paraId="1AA05862" w14:textId="77777777" w:rsidR="00316A82" w:rsidRDefault="00316A82" w:rsidP="006466C0">
      <w:pPr>
        <w:pStyle w:val="ListParagraph"/>
        <w:numPr>
          <w:ilvl w:val="0"/>
          <w:numId w:val="23"/>
        </w:numPr>
        <w:spacing w:after="0" w:line="192" w:lineRule="auto"/>
        <w:ind w:left="924" w:right="1531" w:hanging="357"/>
      </w:pPr>
      <w:r>
        <w:t>low frequency relay value</w:t>
      </w:r>
    </w:p>
    <w:p w14:paraId="146B76BB" w14:textId="77777777" w:rsidR="00316A82" w:rsidRDefault="00316A82" w:rsidP="006466C0">
      <w:pPr>
        <w:pStyle w:val="ListParagraph"/>
        <w:numPr>
          <w:ilvl w:val="0"/>
          <w:numId w:val="23"/>
        </w:numPr>
        <w:spacing w:after="0" w:line="192" w:lineRule="auto"/>
        <w:ind w:left="924" w:right="1531" w:hanging="357"/>
      </w:pPr>
      <w:r>
        <w:t>current operating state</w:t>
      </w:r>
    </w:p>
    <w:p w14:paraId="79B69037" w14:textId="6DEE4DE8" w:rsidR="00316A82" w:rsidRPr="00985CD0" w:rsidRDefault="00316A82" w:rsidP="006466C0">
      <w:pPr>
        <w:jc w:val="both"/>
      </w:pPr>
      <w:r w:rsidRPr="00985CD0">
        <w:t xml:space="preserve">Voltage instruction messages will be in the standard format as described in </w:t>
      </w:r>
      <w:r w:rsidR="00985CD0">
        <w:t>Table 16.</w:t>
      </w:r>
    </w:p>
    <w:p w14:paraId="5D0458AB" w14:textId="77777777" w:rsidR="006204D6" w:rsidRDefault="006204D6">
      <w:pPr>
        <w:spacing w:after="120" w:line="240" w:lineRule="auto"/>
        <w:rPr>
          <w:i/>
          <w:iCs/>
          <w:color w:val="3F0731" w:themeColor="text2"/>
          <w:sz w:val="18"/>
          <w:szCs w:val="18"/>
        </w:rPr>
      </w:pPr>
      <w:r>
        <w:br w:type="page"/>
      </w:r>
    </w:p>
    <w:p w14:paraId="6BC7753B" w14:textId="77719F97" w:rsidR="00316A82" w:rsidRDefault="00316A82" w:rsidP="006466C0">
      <w:pPr>
        <w:pStyle w:val="Caption"/>
        <w:keepNext/>
      </w:pPr>
      <w:r>
        <w:lastRenderedPageBreak/>
        <w:t xml:space="preserve">Table </w:t>
      </w:r>
      <w:r>
        <w:fldChar w:fldCharType="begin"/>
      </w:r>
      <w:r>
        <w:instrText xml:space="preserve"> SEQ Table \* ARABIC </w:instrText>
      </w:r>
      <w:r>
        <w:fldChar w:fldCharType="separate"/>
      </w:r>
      <w:r w:rsidR="001D3DFB">
        <w:rPr>
          <w:noProof/>
        </w:rPr>
        <w:t>17</w:t>
      </w:r>
      <w:r>
        <w:rPr>
          <w:noProof/>
        </w:rPr>
        <w:fldChar w:fldCharType="end"/>
      </w:r>
      <w:r>
        <w:t xml:space="preserve">: </w:t>
      </w:r>
      <w:r w:rsidRPr="003C5FC3">
        <w:t>Message Data Part for Pumped Storage Unit Instruction Messages</w:t>
      </w:r>
    </w:p>
    <w:tbl>
      <w:tblPr>
        <w:tblStyle w:val="ListTable2-Accent1"/>
        <w:tblW w:w="0" w:type="auto"/>
        <w:tblLook w:val="04A0" w:firstRow="1" w:lastRow="0" w:firstColumn="1" w:lastColumn="0" w:noHBand="0" w:noVBand="1"/>
      </w:tblPr>
      <w:tblGrid>
        <w:gridCol w:w="1579"/>
        <w:gridCol w:w="1244"/>
        <w:gridCol w:w="832"/>
        <w:gridCol w:w="4275"/>
        <w:gridCol w:w="892"/>
        <w:gridCol w:w="872"/>
      </w:tblGrid>
      <w:tr w:rsidR="00316A82" w:rsidRPr="006204D6" w14:paraId="7FDB2C14" w14:textId="77777777" w:rsidTr="006204D6">
        <w:trPr>
          <w:cnfStyle w:val="100000000000" w:firstRow="1" w:lastRow="0" w:firstColumn="0" w:lastColumn="0" w:oddVBand="0" w:evenVBand="0" w:oddHBand="0" w:evenHBand="0" w:firstRowFirstColumn="0" w:firstRowLastColumn="0" w:lastRowFirstColumn="0" w:lastRowLastColumn="0"/>
          <w:trHeight w:val="717"/>
        </w:trPr>
        <w:tc>
          <w:tcPr>
            <w:cnfStyle w:val="001000000000" w:firstRow="0" w:lastRow="0" w:firstColumn="1" w:lastColumn="0" w:oddVBand="0" w:evenVBand="0" w:oddHBand="0" w:evenHBand="0" w:firstRowFirstColumn="0" w:firstRowLastColumn="0" w:lastRowFirstColumn="0" w:lastRowLastColumn="0"/>
            <w:tcW w:w="1579" w:type="dxa"/>
          </w:tcPr>
          <w:p w14:paraId="5DE93DF6" w14:textId="77777777" w:rsidR="00316A82" w:rsidRPr="006204D6" w:rsidRDefault="00316A82">
            <w:pPr>
              <w:rPr>
                <w:rFonts w:asciiTheme="minorHAnsi" w:hAnsiTheme="minorHAnsi" w:cstheme="minorHAnsi"/>
                <w:lang w:val="en-US"/>
              </w:rPr>
            </w:pPr>
            <w:r w:rsidRPr="006204D6">
              <w:rPr>
                <w:rFonts w:asciiTheme="minorHAnsi" w:hAnsiTheme="minorHAnsi" w:cstheme="minorHAnsi"/>
                <w:lang w:val="en-US"/>
              </w:rPr>
              <w:t>Field Name</w:t>
            </w:r>
          </w:p>
        </w:tc>
        <w:tc>
          <w:tcPr>
            <w:tcW w:w="1244" w:type="dxa"/>
          </w:tcPr>
          <w:p w14:paraId="57FAE500" w14:textId="77777777" w:rsidR="00316A82" w:rsidRPr="006204D6"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Start Position</w:t>
            </w:r>
          </w:p>
        </w:tc>
        <w:tc>
          <w:tcPr>
            <w:tcW w:w="832" w:type="dxa"/>
          </w:tcPr>
          <w:p w14:paraId="4F301AA6" w14:textId="77777777" w:rsidR="00316A82" w:rsidRPr="006204D6"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Field Size</w:t>
            </w:r>
          </w:p>
        </w:tc>
        <w:tc>
          <w:tcPr>
            <w:tcW w:w="4275" w:type="dxa"/>
          </w:tcPr>
          <w:p w14:paraId="037B307E" w14:textId="77777777" w:rsidR="00316A82" w:rsidRPr="006204D6"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Description</w:t>
            </w:r>
          </w:p>
        </w:tc>
        <w:tc>
          <w:tcPr>
            <w:tcW w:w="892" w:type="dxa"/>
          </w:tcPr>
          <w:p w14:paraId="2800119D" w14:textId="77777777" w:rsidR="00316A82" w:rsidRPr="006204D6"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Valid Type</w:t>
            </w:r>
          </w:p>
        </w:tc>
        <w:tc>
          <w:tcPr>
            <w:tcW w:w="872" w:type="dxa"/>
          </w:tcPr>
          <w:p w14:paraId="25B08496" w14:textId="77777777" w:rsidR="00316A82" w:rsidRPr="006204D6"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Error Flag</w:t>
            </w:r>
          </w:p>
        </w:tc>
      </w:tr>
      <w:tr w:rsidR="00316A82" w:rsidRPr="006204D6" w14:paraId="080FF247" w14:textId="77777777" w:rsidTr="006204D6">
        <w:trPr>
          <w:cnfStyle w:val="000000100000" w:firstRow="0" w:lastRow="0" w:firstColumn="0" w:lastColumn="0" w:oddVBand="0" w:evenVBand="0" w:oddHBand="1"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1579" w:type="dxa"/>
          </w:tcPr>
          <w:p w14:paraId="1637074F" w14:textId="77777777" w:rsidR="00316A82" w:rsidRPr="006204D6" w:rsidRDefault="00316A82">
            <w:pPr>
              <w:rPr>
                <w:rFonts w:asciiTheme="minorHAnsi" w:hAnsiTheme="minorHAnsi" w:cstheme="minorHAnsi"/>
                <w:b w:val="0"/>
                <w:bCs w:val="0"/>
                <w:lang w:val="en-US"/>
              </w:rPr>
            </w:pPr>
            <w:r w:rsidRPr="006204D6">
              <w:rPr>
                <w:rFonts w:asciiTheme="minorHAnsi" w:hAnsiTheme="minorHAnsi" w:cstheme="minorHAnsi"/>
                <w:b w:val="0"/>
                <w:bCs w:val="0"/>
              </w:rPr>
              <w:t>Name</w:t>
            </w:r>
          </w:p>
        </w:tc>
        <w:tc>
          <w:tcPr>
            <w:tcW w:w="1244" w:type="dxa"/>
          </w:tcPr>
          <w:p w14:paraId="582027E8"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rPr>
              <w:t>1</w:t>
            </w:r>
          </w:p>
        </w:tc>
        <w:tc>
          <w:tcPr>
            <w:tcW w:w="832" w:type="dxa"/>
          </w:tcPr>
          <w:p w14:paraId="64A7D0B0"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9</w:t>
            </w:r>
          </w:p>
        </w:tc>
        <w:tc>
          <w:tcPr>
            <w:tcW w:w="4275" w:type="dxa"/>
          </w:tcPr>
          <w:p w14:paraId="14FDCEE0"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rPr>
              <w:t>Pumped Storage Unit Name</w:t>
            </w:r>
          </w:p>
        </w:tc>
        <w:tc>
          <w:tcPr>
            <w:tcW w:w="892" w:type="dxa"/>
          </w:tcPr>
          <w:p w14:paraId="67F6202B"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All</w:t>
            </w:r>
          </w:p>
        </w:tc>
        <w:tc>
          <w:tcPr>
            <w:tcW w:w="872" w:type="dxa"/>
          </w:tcPr>
          <w:p w14:paraId="683D05AF"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316A82" w:rsidRPr="006204D6" w14:paraId="580E9706" w14:textId="77777777" w:rsidTr="006204D6">
        <w:trPr>
          <w:trHeight w:val="442"/>
        </w:trPr>
        <w:tc>
          <w:tcPr>
            <w:cnfStyle w:val="001000000000" w:firstRow="0" w:lastRow="0" w:firstColumn="1" w:lastColumn="0" w:oddVBand="0" w:evenVBand="0" w:oddHBand="0" w:evenHBand="0" w:firstRowFirstColumn="0" w:firstRowLastColumn="0" w:lastRowFirstColumn="0" w:lastRowLastColumn="0"/>
            <w:tcW w:w="1579" w:type="dxa"/>
          </w:tcPr>
          <w:p w14:paraId="66CE5041" w14:textId="77777777" w:rsidR="00316A82" w:rsidRPr="006204D6" w:rsidRDefault="00316A82">
            <w:pPr>
              <w:rPr>
                <w:rFonts w:asciiTheme="minorHAnsi" w:hAnsiTheme="minorHAnsi" w:cstheme="minorHAnsi"/>
                <w:b w:val="0"/>
                <w:bCs w:val="0"/>
                <w:lang w:val="en-US"/>
              </w:rPr>
            </w:pPr>
            <w:r w:rsidRPr="006204D6">
              <w:rPr>
                <w:rFonts w:asciiTheme="minorHAnsi" w:hAnsiTheme="minorHAnsi" w:cstheme="minorHAnsi"/>
                <w:b w:val="0"/>
                <w:bCs w:val="0"/>
              </w:rPr>
              <w:t>Ref Number</w:t>
            </w:r>
          </w:p>
        </w:tc>
        <w:tc>
          <w:tcPr>
            <w:tcW w:w="1244" w:type="dxa"/>
          </w:tcPr>
          <w:p w14:paraId="13E9ABE0" w14:textId="77777777" w:rsidR="00316A82" w:rsidRPr="006204D6"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rPr>
              <w:t>11</w:t>
            </w:r>
          </w:p>
        </w:tc>
        <w:tc>
          <w:tcPr>
            <w:tcW w:w="832" w:type="dxa"/>
          </w:tcPr>
          <w:p w14:paraId="06737730" w14:textId="77777777" w:rsidR="00316A82" w:rsidRPr="006204D6"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10</w:t>
            </w:r>
          </w:p>
        </w:tc>
        <w:tc>
          <w:tcPr>
            <w:tcW w:w="4275" w:type="dxa"/>
          </w:tcPr>
          <w:p w14:paraId="16B01281" w14:textId="77777777" w:rsidR="00316A82" w:rsidRPr="006204D6"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Instruction Reference Number</w:t>
            </w:r>
          </w:p>
        </w:tc>
        <w:tc>
          <w:tcPr>
            <w:tcW w:w="892" w:type="dxa"/>
          </w:tcPr>
          <w:p w14:paraId="7BC29CD3" w14:textId="77777777" w:rsidR="00316A82" w:rsidRPr="006204D6"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All</w:t>
            </w:r>
          </w:p>
        </w:tc>
        <w:tc>
          <w:tcPr>
            <w:tcW w:w="872" w:type="dxa"/>
          </w:tcPr>
          <w:p w14:paraId="7407532B" w14:textId="77777777" w:rsidR="00316A82" w:rsidRPr="006204D6"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316A82" w:rsidRPr="006204D6" w14:paraId="3A685DB7" w14:textId="77777777" w:rsidTr="006204D6">
        <w:trPr>
          <w:cnfStyle w:val="000000100000" w:firstRow="0" w:lastRow="0" w:firstColumn="0" w:lastColumn="0" w:oddVBand="0" w:evenVBand="0" w:oddHBand="1" w:evenHBand="0" w:firstRowFirstColumn="0" w:firstRowLastColumn="0" w:lastRowFirstColumn="0" w:lastRowLastColumn="0"/>
          <w:trHeight w:val="717"/>
        </w:trPr>
        <w:tc>
          <w:tcPr>
            <w:cnfStyle w:val="001000000000" w:firstRow="0" w:lastRow="0" w:firstColumn="1" w:lastColumn="0" w:oddVBand="0" w:evenVBand="0" w:oddHBand="0" w:evenHBand="0" w:firstRowFirstColumn="0" w:firstRowLastColumn="0" w:lastRowFirstColumn="0" w:lastRowLastColumn="0"/>
            <w:tcW w:w="1579" w:type="dxa"/>
          </w:tcPr>
          <w:p w14:paraId="42C4AB81" w14:textId="77777777" w:rsidR="00316A82" w:rsidRPr="006204D6" w:rsidRDefault="00316A82">
            <w:pPr>
              <w:rPr>
                <w:rFonts w:asciiTheme="minorHAnsi" w:hAnsiTheme="minorHAnsi" w:cstheme="minorHAnsi"/>
                <w:b w:val="0"/>
                <w:bCs w:val="0"/>
                <w:lang w:val="en-US"/>
              </w:rPr>
            </w:pPr>
            <w:r w:rsidRPr="006204D6">
              <w:rPr>
                <w:rFonts w:asciiTheme="minorHAnsi" w:hAnsiTheme="minorHAnsi" w:cstheme="minorHAnsi"/>
                <w:b w:val="0"/>
                <w:bCs w:val="0"/>
              </w:rPr>
              <w:t>Log Time</w:t>
            </w:r>
          </w:p>
        </w:tc>
        <w:tc>
          <w:tcPr>
            <w:tcW w:w="1244" w:type="dxa"/>
          </w:tcPr>
          <w:p w14:paraId="0DF4440A"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rPr>
              <w:t>22</w:t>
            </w:r>
          </w:p>
        </w:tc>
        <w:tc>
          <w:tcPr>
            <w:tcW w:w="832" w:type="dxa"/>
          </w:tcPr>
          <w:p w14:paraId="6EE2F4BE"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 xml:space="preserve">17 </w:t>
            </w:r>
          </w:p>
        </w:tc>
        <w:tc>
          <w:tcPr>
            <w:tcW w:w="4275" w:type="dxa"/>
          </w:tcPr>
          <w:p w14:paraId="13D4174F"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Time message logged by originating process</w:t>
            </w:r>
          </w:p>
        </w:tc>
        <w:tc>
          <w:tcPr>
            <w:tcW w:w="892" w:type="dxa"/>
          </w:tcPr>
          <w:p w14:paraId="4A8EF5F5"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All</w:t>
            </w:r>
          </w:p>
        </w:tc>
        <w:tc>
          <w:tcPr>
            <w:tcW w:w="872" w:type="dxa"/>
          </w:tcPr>
          <w:p w14:paraId="697EA40C"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316A82" w:rsidRPr="006204D6" w14:paraId="0DF8DE25" w14:textId="77777777" w:rsidTr="006204D6">
        <w:trPr>
          <w:trHeight w:val="704"/>
        </w:trPr>
        <w:tc>
          <w:tcPr>
            <w:cnfStyle w:val="001000000000" w:firstRow="0" w:lastRow="0" w:firstColumn="1" w:lastColumn="0" w:oddVBand="0" w:evenVBand="0" w:oddHBand="0" w:evenHBand="0" w:firstRowFirstColumn="0" w:firstRowLastColumn="0" w:lastRowFirstColumn="0" w:lastRowLastColumn="0"/>
            <w:tcW w:w="1579" w:type="dxa"/>
          </w:tcPr>
          <w:p w14:paraId="50E00AE6" w14:textId="77777777" w:rsidR="00316A82" w:rsidRPr="006204D6" w:rsidRDefault="00316A82">
            <w:pPr>
              <w:rPr>
                <w:rFonts w:asciiTheme="minorHAnsi" w:hAnsiTheme="minorHAnsi" w:cstheme="minorHAnsi"/>
                <w:b w:val="0"/>
                <w:bCs w:val="0"/>
              </w:rPr>
            </w:pPr>
            <w:r w:rsidRPr="006204D6">
              <w:rPr>
                <w:rFonts w:asciiTheme="minorHAnsi" w:hAnsiTheme="minorHAnsi" w:cstheme="minorHAnsi"/>
                <w:b w:val="0"/>
                <w:bCs w:val="0"/>
              </w:rPr>
              <w:t>Reason Code</w:t>
            </w:r>
          </w:p>
        </w:tc>
        <w:tc>
          <w:tcPr>
            <w:tcW w:w="1244" w:type="dxa"/>
          </w:tcPr>
          <w:p w14:paraId="3E0EF617" w14:textId="77777777" w:rsidR="00316A82" w:rsidRPr="006204D6"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204D6">
              <w:rPr>
                <w:rFonts w:asciiTheme="minorHAnsi" w:hAnsiTheme="minorHAnsi" w:cstheme="minorHAnsi"/>
              </w:rPr>
              <w:t>45</w:t>
            </w:r>
          </w:p>
        </w:tc>
        <w:tc>
          <w:tcPr>
            <w:tcW w:w="832" w:type="dxa"/>
          </w:tcPr>
          <w:p w14:paraId="5F03B6B5" w14:textId="77777777" w:rsidR="00316A82" w:rsidRPr="006204D6"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3</w:t>
            </w:r>
          </w:p>
        </w:tc>
        <w:tc>
          <w:tcPr>
            <w:tcW w:w="4275" w:type="dxa"/>
          </w:tcPr>
          <w:p w14:paraId="2C851C3D" w14:textId="77777777" w:rsidR="00316A82" w:rsidRPr="006204D6"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gramStart"/>
            <w:r w:rsidRPr="006204D6">
              <w:rPr>
                <w:rFonts w:asciiTheme="minorHAnsi" w:hAnsiTheme="minorHAnsi" w:cstheme="minorHAnsi"/>
              </w:rPr>
              <w:t>Four character</w:t>
            </w:r>
            <w:proofErr w:type="gramEnd"/>
            <w:r w:rsidRPr="006204D6">
              <w:rPr>
                <w:rFonts w:asciiTheme="minorHAnsi" w:hAnsiTheme="minorHAnsi" w:cstheme="minorHAnsi"/>
              </w:rPr>
              <w:t xml:space="preserve"> reason code, (see Table 18 for more detail)</w:t>
            </w:r>
          </w:p>
        </w:tc>
        <w:tc>
          <w:tcPr>
            <w:tcW w:w="892" w:type="dxa"/>
          </w:tcPr>
          <w:p w14:paraId="09992BE0" w14:textId="77777777" w:rsidR="00316A82" w:rsidRPr="006204D6"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N, T</w:t>
            </w:r>
          </w:p>
        </w:tc>
        <w:tc>
          <w:tcPr>
            <w:tcW w:w="872" w:type="dxa"/>
          </w:tcPr>
          <w:p w14:paraId="5434F070" w14:textId="77777777" w:rsidR="00316A82" w:rsidRPr="006204D6"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316A82" w:rsidRPr="006204D6" w14:paraId="209B1EC4" w14:textId="77777777" w:rsidTr="006204D6">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1579" w:type="dxa"/>
          </w:tcPr>
          <w:p w14:paraId="1F6EE2AC" w14:textId="77777777" w:rsidR="00316A82" w:rsidRPr="006204D6" w:rsidRDefault="00316A82">
            <w:pPr>
              <w:rPr>
                <w:rFonts w:asciiTheme="minorHAnsi" w:hAnsiTheme="minorHAnsi" w:cstheme="minorHAnsi"/>
                <w:b w:val="0"/>
                <w:bCs w:val="0"/>
                <w:lang w:val="en-US"/>
              </w:rPr>
            </w:pPr>
            <w:r w:rsidRPr="006204D6">
              <w:rPr>
                <w:rFonts w:asciiTheme="minorHAnsi" w:eastAsia="Arial" w:hAnsiTheme="minorHAnsi" w:cstheme="minorHAnsi"/>
                <w:b w:val="0"/>
                <w:bCs w:val="0"/>
              </w:rPr>
              <w:t>Start Time</w:t>
            </w:r>
          </w:p>
        </w:tc>
        <w:tc>
          <w:tcPr>
            <w:tcW w:w="1244" w:type="dxa"/>
          </w:tcPr>
          <w:p w14:paraId="7BFAA0EB"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49</w:t>
            </w:r>
          </w:p>
        </w:tc>
        <w:tc>
          <w:tcPr>
            <w:tcW w:w="832" w:type="dxa"/>
          </w:tcPr>
          <w:p w14:paraId="58FC5FAA"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17</w:t>
            </w:r>
          </w:p>
        </w:tc>
        <w:tc>
          <w:tcPr>
            <w:tcW w:w="4275" w:type="dxa"/>
          </w:tcPr>
          <w:p w14:paraId="64EEE62E"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rPr>
              <w:t>Start time of the instruction.</w:t>
            </w:r>
          </w:p>
        </w:tc>
        <w:tc>
          <w:tcPr>
            <w:tcW w:w="892" w:type="dxa"/>
          </w:tcPr>
          <w:p w14:paraId="3C01625B"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N, T</w:t>
            </w:r>
          </w:p>
        </w:tc>
        <w:tc>
          <w:tcPr>
            <w:tcW w:w="872" w:type="dxa"/>
          </w:tcPr>
          <w:p w14:paraId="1C270943"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316A82" w:rsidRPr="006204D6" w14:paraId="05AB5E64" w14:textId="77777777" w:rsidTr="006204D6">
        <w:trPr>
          <w:trHeight w:val="994"/>
        </w:trPr>
        <w:tc>
          <w:tcPr>
            <w:cnfStyle w:val="001000000000" w:firstRow="0" w:lastRow="0" w:firstColumn="1" w:lastColumn="0" w:oddVBand="0" w:evenVBand="0" w:oddHBand="0" w:evenHBand="0" w:firstRowFirstColumn="0" w:firstRowLastColumn="0" w:lastRowFirstColumn="0" w:lastRowLastColumn="0"/>
            <w:tcW w:w="1579" w:type="dxa"/>
          </w:tcPr>
          <w:p w14:paraId="79F80D5B" w14:textId="77777777" w:rsidR="00316A82" w:rsidRPr="006204D6" w:rsidRDefault="00316A82">
            <w:pPr>
              <w:rPr>
                <w:rFonts w:asciiTheme="minorHAnsi" w:hAnsiTheme="minorHAnsi" w:cstheme="minorHAnsi"/>
                <w:b w:val="0"/>
                <w:bCs w:val="0"/>
              </w:rPr>
            </w:pPr>
            <w:r w:rsidRPr="006204D6">
              <w:rPr>
                <w:rFonts w:asciiTheme="minorHAnsi" w:eastAsia="Arial" w:hAnsiTheme="minorHAnsi" w:cstheme="minorHAnsi"/>
                <w:b w:val="0"/>
                <w:bCs w:val="0"/>
                <w:lang w:val="en-US"/>
              </w:rPr>
              <w:t>Target</w:t>
            </w:r>
          </w:p>
        </w:tc>
        <w:tc>
          <w:tcPr>
            <w:tcW w:w="1244" w:type="dxa"/>
          </w:tcPr>
          <w:p w14:paraId="3C255930" w14:textId="77777777" w:rsidR="00316A82" w:rsidRPr="006204D6"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204D6">
              <w:rPr>
                <w:rFonts w:asciiTheme="minorHAnsi" w:eastAsia="Arial" w:hAnsiTheme="minorHAnsi" w:cstheme="minorHAnsi"/>
                <w:lang w:val="en-US"/>
              </w:rPr>
              <w:t>63</w:t>
            </w:r>
          </w:p>
        </w:tc>
        <w:tc>
          <w:tcPr>
            <w:tcW w:w="832" w:type="dxa"/>
          </w:tcPr>
          <w:p w14:paraId="7FDB6D76" w14:textId="77777777" w:rsidR="00316A82" w:rsidRPr="006204D6"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204D6">
              <w:rPr>
                <w:rFonts w:asciiTheme="minorHAnsi" w:eastAsia="Arial" w:hAnsiTheme="minorHAnsi" w:cstheme="minorHAnsi"/>
                <w:lang w:val="en-US"/>
              </w:rPr>
              <w:t>5</w:t>
            </w:r>
          </w:p>
        </w:tc>
        <w:tc>
          <w:tcPr>
            <w:tcW w:w="4275" w:type="dxa"/>
          </w:tcPr>
          <w:p w14:paraId="20033EB5" w14:textId="77777777" w:rsidR="00316A82" w:rsidRPr="006204D6"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204D6">
              <w:rPr>
                <w:rFonts w:asciiTheme="minorHAnsi" w:eastAsia="Arial" w:hAnsiTheme="minorHAnsi" w:cstheme="minorHAnsi"/>
                <w:lang w:val="en-US"/>
              </w:rPr>
              <w:t xml:space="preserve">Depending on the reason code: a mnemonic or </w:t>
            </w:r>
            <w:proofErr w:type="gramStart"/>
            <w:r w:rsidRPr="006204D6">
              <w:rPr>
                <w:rFonts w:asciiTheme="minorHAnsi" w:eastAsia="Arial" w:hAnsiTheme="minorHAnsi" w:cstheme="minorHAnsi"/>
                <w:lang w:val="en-US"/>
              </w:rPr>
              <w:t>a real</w:t>
            </w:r>
            <w:proofErr w:type="gramEnd"/>
            <w:r w:rsidRPr="006204D6">
              <w:rPr>
                <w:rFonts w:asciiTheme="minorHAnsi" w:eastAsia="Arial" w:hAnsiTheme="minorHAnsi" w:cstheme="minorHAnsi"/>
                <w:lang w:val="en-US"/>
              </w:rPr>
              <w:t xml:space="preserve"> value (see Table 19 for more detail).</w:t>
            </w:r>
          </w:p>
        </w:tc>
        <w:tc>
          <w:tcPr>
            <w:tcW w:w="892" w:type="dxa"/>
          </w:tcPr>
          <w:p w14:paraId="37895C87" w14:textId="77777777" w:rsidR="00316A82" w:rsidRPr="006204D6"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204D6">
              <w:rPr>
                <w:rFonts w:asciiTheme="minorHAnsi" w:eastAsia="Arial" w:hAnsiTheme="minorHAnsi" w:cstheme="minorHAnsi"/>
                <w:lang w:val="en-US"/>
              </w:rPr>
              <w:t>N, T</w:t>
            </w:r>
          </w:p>
        </w:tc>
        <w:tc>
          <w:tcPr>
            <w:tcW w:w="872" w:type="dxa"/>
          </w:tcPr>
          <w:p w14:paraId="2BAF786B" w14:textId="77777777" w:rsidR="00316A82" w:rsidRPr="006204D6"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316A82" w:rsidRPr="006204D6" w14:paraId="67BA1366" w14:textId="77777777" w:rsidTr="006204D6">
        <w:trPr>
          <w:cnfStyle w:val="000000100000" w:firstRow="0" w:lastRow="0" w:firstColumn="0" w:lastColumn="0" w:oddVBand="0" w:evenVBand="0" w:oddHBand="1"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1579" w:type="dxa"/>
            <w:vAlign w:val="center"/>
          </w:tcPr>
          <w:p w14:paraId="1A50DAAD" w14:textId="77777777" w:rsidR="00316A82" w:rsidRPr="006204D6" w:rsidRDefault="00316A82">
            <w:pPr>
              <w:rPr>
                <w:rFonts w:asciiTheme="minorHAnsi" w:hAnsiTheme="minorHAnsi" w:cstheme="minorHAnsi"/>
                <w:b w:val="0"/>
                <w:bCs w:val="0"/>
                <w:lang w:val="en-US"/>
              </w:rPr>
            </w:pPr>
            <w:r w:rsidRPr="006204D6">
              <w:rPr>
                <w:rFonts w:asciiTheme="minorHAnsi" w:eastAsia="Arial" w:hAnsiTheme="minorHAnsi" w:cstheme="minorHAnsi"/>
                <w:b w:val="0"/>
                <w:bCs w:val="0"/>
                <w:lang w:val="en-US"/>
              </w:rPr>
              <w:t>Target Time</w:t>
            </w:r>
          </w:p>
        </w:tc>
        <w:tc>
          <w:tcPr>
            <w:tcW w:w="1244" w:type="dxa"/>
            <w:vAlign w:val="center"/>
          </w:tcPr>
          <w:p w14:paraId="2AE1E91A"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204D6">
              <w:rPr>
                <w:rFonts w:asciiTheme="minorHAnsi" w:eastAsia="Arial" w:hAnsiTheme="minorHAnsi" w:cstheme="minorHAnsi"/>
                <w:lang w:val="en-US"/>
              </w:rPr>
              <w:t>69</w:t>
            </w:r>
          </w:p>
        </w:tc>
        <w:tc>
          <w:tcPr>
            <w:tcW w:w="832" w:type="dxa"/>
            <w:vAlign w:val="center"/>
          </w:tcPr>
          <w:p w14:paraId="37B86483"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204D6">
              <w:rPr>
                <w:rFonts w:asciiTheme="minorHAnsi" w:eastAsia="Arial" w:hAnsiTheme="minorHAnsi" w:cstheme="minorHAnsi"/>
                <w:lang w:val="en-US"/>
              </w:rPr>
              <w:t>17</w:t>
            </w:r>
          </w:p>
        </w:tc>
        <w:tc>
          <w:tcPr>
            <w:tcW w:w="4275" w:type="dxa"/>
            <w:vAlign w:val="center"/>
          </w:tcPr>
          <w:p w14:paraId="37F4B5CE"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204D6">
              <w:rPr>
                <w:rFonts w:asciiTheme="minorHAnsi" w:eastAsia="Arial" w:hAnsiTheme="minorHAnsi" w:cstheme="minorHAnsi"/>
                <w:lang w:val="en-US"/>
              </w:rPr>
              <w:t>Target time of the instruction.</w:t>
            </w:r>
          </w:p>
        </w:tc>
        <w:tc>
          <w:tcPr>
            <w:tcW w:w="892" w:type="dxa"/>
            <w:vAlign w:val="center"/>
          </w:tcPr>
          <w:p w14:paraId="41EF6CDD"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204D6">
              <w:rPr>
                <w:rFonts w:asciiTheme="minorHAnsi" w:eastAsia="Arial" w:hAnsiTheme="minorHAnsi" w:cstheme="minorHAnsi"/>
                <w:lang w:val="en-US"/>
              </w:rPr>
              <w:t>N, T</w:t>
            </w:r>
          </w:p>
        </w:tc>
        <w:tc>
          <w:tcPr>
            <w:tcW w:w="872" w:type="dxa"/>
          </w:tcPr>
          <w:p w14:paraId="193029A3"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r w:rsidR="00316A82" w:rsidRPr="006204D6" w14:paraId="1DA8E0DB" w14:textId="77777777" w:rsidTr="006204D6">
        <w:trPr>
          <w:trHeight w:val="442"/>
        </w:trPr>
        <w:tc>
          <w:tcPr>
            <w:cnfStyle w:val="001000000000" w:firstRow="0" w:lastRow="0" w:firstColumn="1" w:lastColumn="0" w:oddVBand="0" w:evenVBand="0" w:oddHBand="0" w:evenHBand="0" w:firstRowFirstColumn="0" w:firstRowLastColumn="0" w:lastRowFirstColumn="0" w:lastRowLastColumn="0"/>
            <w:tcW w:w="1579" w:type="dxa"/>
            <w:vAlign w:val="center"/>
          </w:tcPr>
          <w:p w14:paraId="6887314E" w14:textId="77777777" w:rsidR="00316A82" w:rsidRPr="006204D6" w:rsidRDefault="00316A82">
            <w:pPr>
              <w:rPr>
                <w:rFonts w:asciiTheme="minorHAnsi" w:hAnsiTheme="minorHAnsi" w:cstheme="minorHAnsi"/>
                <w:b w:val="0"/>
                <w:bCs w:val="0"/>
              </w:rPr>
            </w:pPr>
            <w:r w:rsidRPr="006204D6">
              <w:rPr>
                <w:rFonts w:asciiTheme="minorHAnsi" w:hAnsiTheme="minorHAnsi" w:cstheme="minorHAnsi"/>
                <w:b w:val="0"/>
                <w:bCs w:val="0"/>
              </w:rPr>
              <w:t>Error Code</w:t>
            </w:r>
          </w:p>
        </w:tc>
        <w:tc>
          <w:tcPr>
            <w:tcW w:w="1244" w:type="dxa"/>
          </w:tcPr>
          <w:p w14:paraId="257B63D7" w14:textId="77777777" w:rsidR="00316A82" w:rsidRPr="006204D6"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87</w:t>
            </w:r>
          </w:p>
        </w:tc>
        <w:tc>
          <w:tcPr>
            <w:tcW w:w="832" w:type="dxa"/>
          </w:tcPr>
          <w:p w14:paraId="09B1F52B" w14:textId="77777777" w:rsidR="00316A82" w:rsidRPr="006204D6"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4</w:t>
            </w:r>
          </w:p>
        </w:tc>
        <w:tc>
          <w:tcPr>
            <w:tcW w:w="4275" w:type="dxa"/>
          </w:tcPr>
          <w:p w14:paraId="0B171FBB" w14:textId="77777777" w:rsidR="00316A82" w:rsidRPr="006204D6"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204D6">
              <w:rPr>
                <w:rFonts w:asciiTheme="minorHAnsi" w:hAnsiTheme="minorHAnsi" w:cstheme="minorHAnsi"/>
              </w:rPr>
              <w:t>See Table 21 for meaning</w:t>
            </w:r>
          </w:p>
        </w:tc>
        <w:tc>
          <w:tcPr>
            <w:tcW w:w="892" w:type="dxa"/>
          </w:tcPr>
          <w:p w14:paraId="112909C0" w14:textId="77777777" w:rsidR="00316A82" w:rsidRPr="006204D6"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Any</w:t>
            </w:r>
          </w:p>
        </w:tc>
        <w:tc>
          <w:tcPr>
            <w:tcW w:w="872" w:type="dxa"/>
          </w:tcPr>
          <w:p w14:paraId="6E67C2CB" w14:textId="77777777" w:rsidR="00316A82" w:rsidRPr="006204D6"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E, X</w:t>
            </w:r>
          </w:p>
        </w:tc>
      </w:tr>
      <w:tr w:rsidR="00316A82" w:rsidRPr="006204D6" w14:paraId="646D8776" w14:textId="77777777" w:rsidTr="006204D6">
        <w:trPr>
          <w:cnfStyle w:val="000000100000" w:firstRow="0" w:lastRow="0" w:firstColumn="0" w:lastColumn="0" w:oddVBand="0" w:evenVBand="0" w:oddHBand="1"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1579" w:type="dxa"/>
            <w:vAlign w:val="center"/>
          </w:tcPr>
          <w:p w14:paraId="72C6F5D1" w14:textId="77777777" w:rsidR="00316A82" w:rsidRPr="006204D6" w:rsidRDefault="00316A82">
            <w:pPr>
              <w:rPr>
                <w:rFonts w:asciiTheme="minorHAnsi" w:hAnsiTheme="minorHAnsi" w:cstheme="minorHAnsi"/>
                <w:b w:val="0"/>
                <w:bCs w:val="0"/>
              </w:rPr>
            </w:pPr>
            <w:r w:rsidRPr="006204D6">
              <w:rPr>
                <w:rFonts w:asciiTheme="minorHAnsi" w:hAnsiTheme="minorHAnsi" w:cstheme="minorHAnsi"/>
                <w:b w:val="0"/>
                <w:bCs w:val="0"/>
              </w:rPr>
              <w:t>Terminator</w:t>
            </w:r>
          </w:p>
        </w:tc>
        <w:tc>
          <w:tcPr>
            <w:tcW w:w="1244" w:type="dxa"/>
          </w:tcPr>
          <w:p w14:paraId="55D13EF9"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92</w:t>
            </w:r>
          </w:p>
        </w:tc>
        <w:tc>
          <w:tcPr>
            <w:tcW w:w="832" w:type="dxa"/>
          </w:tcPr>
          <w:p w14:paraId="5769AD99"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1</w:t>
            </w:r>
          </w:p>
        </w:tc>
        <w:tc>
          <w:tcPr>
            <w:tcW w:w="4275" w:type="dxa"/>
          </w:tcPr>
          <w:p w14:paraId="0C35A9F1"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6204D6">
              <w:rPr>
                <w:rFonts w:asciiTheme="minorHAnsi" w:hAnsiTheme="minorHAnsi" w:cstheme="minorHAnsi"/>
              </w:rPr>
              <w:t>Part terminator character "^"</w:t>
            </w:r>
          </w:p>
        </w:tc>
        <w:tc>
          <w:tcPr>
            <w:tcW w:w="892" w:type="dxa"/>
          </w:tcPr>
          <w:p w14:paraId="01C5307C"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6204D6">
              <w:rPr>
                <w:rFonts w:asciiTheme="minorHAnsi" w:hAnsiTheme="minorHAnsi" w:cstheme="minorHAnsi"/>
                <w:lang w:val="en-US"/>
              </w:rPr>
              <w:t>All</w:t>
            </w:r>
          </w:p>
        </w:tc>
        <w:tc>
          <w:tcPr>
            <w:tcW w:w="872" w:type="dxa"/>
          </w:tcPr>
          <w:p w14:paraId="04E1C5CA" w14:textId="77777777" w:rsidR="00316A82" w:rsidRPr="006204D6"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p>
        </w:tc>
      </w:tr>
    </w:tbl>
    <w:p w14:paraId="58F2A9B9" w14:textId="77777777" w:rsidR="00316A82" w:rsidRDefault="00316A82" w:rsidP="00316A82"/>
    <w:p w14:paraId="70661664" w14:textId="4CA76DFC" w:rsidR="00316A82" w:rsidRDefault="00316A82" w:rsidP="006204D6">
      <w:r>
        <w:t>Reason Codes can be one of the following:</w:t>
      </w:r>
    </w:p>
    <w:p w14:paraId="1775E1A8" w14:textId="1BD47B7F" w:rsidR="00316A82" w:rsidRDefault="00316A82" w:rsidP="006204D6">
      <w:pPr>
        <w:pStyle w:val="Caption"/>
        <w:keepNext/>
      </w:pPr>
      <w:r>
        <w:t xml:space="preserve">Table </w:t>
      </w:r>
      <w:r>
        <w:fldChar w:fldCharType="begin"/>
      </w:r>
      <w:r>
        <w:instrText xml:space="preserve"> SEQ Table \* ARABIC </w:instrText>
      </w:r>
      <w:r>
        <w:fldChar w:fldCharType="separate"/>
      </w:r>
      <w:r w:rsidR="001D3DFB">
        <w:rPr>
          <w:noProof/>
        </w:rPr>
        <w:t>18</w:t>
      </w:r>
      <w:r>
        <w:rPr>
          <w:noProof/>
        </w:rPr>
        <w:fldChar w:fldCharType="end"/>
      </w:r>
      <w:r>
        <w:t xml:space="preserve">: </w:t>
      </w:r>
      <w:r w:rsidRPr="0034045E">
        <w:t>Pumped Storage Reason Codes</w:t>
      </w:r>
    </w:p>
    <w:tbl>
      <w:tblPr>
        <w:tblStyle w:val="ListTable1Light-Accent1"/>
        <w:tblW w:w="0" w:type="auto"/>
        <w:tblLook w:val="04A0" w:firstRow="1" w:lastRow="0" w:firstColumn="1" w:lastColumn="0" w:noHBand="0" w:noVBand="1"/>
      </w:tblPr>
      <w:tblGrid>
        <w:gridCol w:w="1265"/>
        <w:gridCol w:w="8414"/>
      </w:tblGrid>
      <w:tr w:rsidR="00316A82" w14:paraId="7C9BC6D3" w14:textId="77777777" w:rsidTr="006204D6">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65" w:type="dxa"/>
          </w:tcPr>
          <w:p w14:paraId="205EB017" w14:textId="4E4EC866" w:rsidR="00316A82" w:rsidRPr="00D77AA3" w:rsidRDefault="00316A82">
            <w:pPr>
              <w:rPr>
                <w:color w:val="3F0731"/>
              </w:rPr>
            </w:pPr>
            <w:bookmarkStart w:id="44" w:name="_Hlk169091872"/>
            <w:r w:rsidRPr="00D77AA3">
              <w:rPr>
                <w:color w:val="3F0731"/>
              </w:rPr>
              <w:t xml:space="preserve">Reason </w:t>
            </w:r>
          </w:p>
        </w:tc>
        <w:tc>
          <w:tcPr>
            <w:tcW w:w="8414" w:type="dxa"/>
          </w:tcPr>
          <w:p w14:paraId="6B9635D3" w14:textId="77777777" w:rsidR="00316A82" w:rsidRPr="00D77AA3" w:rsidRDefault="00316A82">
            <w:pPr>
              <w:cnfStyle w:val="100000000000" w:firstRow="1" w:lastRow="0" w:firstColumn="0" w:lastColumn="0" w:oddVBand="0" w:evenVBand="0" w:oddHBand="0" w:evenHBand="0" w:firstRowFirstColumn="0" w:firstRowLastColumn="0" w:lastRowFirstColumn="0" w:lastRowLastColumn="0"/>
              <w:rPr>
                <w:color w:val="3F0731"/>
              </w:rPr>
            </w:pPr>
            <w:r w:rsidRPr="00D77AA3">
              <w:rPr>
                <w:color w:val="3F0731"/>
              </w:rPr>
              <w:t>Code Description</w:t>
            </w:r>
          </w:p>
        </w:tc>
      </w:tr>
      <w:tr w:rsidR="00316A82" w14:paraId="725558FD" w14:textId="77777777" w:rsidTr="006204D6">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1265" w:type="dxa"/>
          </w:tcPr>
          <w:p w14:paraId="7F27917F" w14:textId="77777777" w:rsidR="00316A82" w:rsidRPr="00D77AA3" w:rsidRDefault="00316A82">
            <w:pPr>
              <w:rPr>
                <w:b w:val="0"/>
                <w:bCs w:val="0"/>
                <w:color w:val="3F0731"/>
              </w:rPr>
            </w:pPr>
            <w:r w:rsidRPr="00D77AA3">
              <w:rPr>
                <w:b w:val="0"/>
                <w:bCs w:val="0"/>
                <w:color w:val="3F0731"/>
              </w:rPr>
              <w:t>LFSM</w:t>
            </w:r>
          </w:p>
        </w:tc>
        <w:tc>
          <w:tcPr>
            <w:tcW w:w="8414" w:type="dxa"/>
          </w:tcPr>
          <w:p w14:paraId="2C05B74A" w14:textId="77777777" w:rsidR="00316A82" w:rsidRPr="00D77AA3" w:rsidRDefault="00316A82">
            <w:pPr>
              <w:cnfStyle w:val="000000100000" w:firstRow="0" w:lastRow="0" w:firstColumn="0" w:lastColumn="0" w:oddVBand="0" w:evenVBand="0" w:oddHBand="1" w:evenHBand="0" w:firstRowFirstColumn="0" w:firstRowLastColumn="0" w:lastRowFirstColumn="0" w:lastRowLastColumn="0"/>
              <w:rPr>
                <w:color w:val="3F0731"/>
              </w:rPr>
            </w:pPr>
            <w:r w:rsidRPr="00D77AA3">
              <w:rPr>
                <w:color w:val="3F0731"/>
              </w:rPr>
              <w:t>Limited Frequency Sensitive Mode</w:t>
            </w:r>
          </w:p>
        </w:tc>
      </w:tr>
      <w:tr w:rsidR="00316A82" w14:paraId="0AF58B87" w14:textId="77777777" w:rsidTr="006204D6">
        <w:trPr>
          <w:trHeight w:val="444"/>
        </w:trPr>
        <w:tc>
          <w:tcPr>
            <w:cnfStyle w:val="001000000000" w:firstRow="0" w:lastRow="0" w:firstColumn="1" w:lastColumn="0" w:oddVBand="0" w:evenVBand="0" w:oddHBand="0" w:evenHBand="0" w:firstRowFirstColumn="0" w:firstRowLastColumn="0" w:lastRowFirstColumn="0" w:lastRowLastColumn="0"/>
            <w:tcW w:w="1265" w:type="dxa"/>
          </w:tcPr>
          <w:p w14:paraId="4F43CA36" w14:textId="77777777" w:rsidR="00316A82" w:rsidRPr="00D77AA3" w:rsidRDefault="00316A82">
            <w:pPr>
              <w:rPr>
                <w:b w:val="0"/>
                <w:bCs w:val="0"/>
                <w:color w:val="3F0731"/>
              </w:rPr>
            </w:pPr>
            <w:r w:rsidRPr="00D77AA3">
              <w:rPr>
                <w:b w:val="0"/>
                <w:bCs w:val="0"/>
                <w:color w:val="3F0731"/>
              </w:rPr>
              <w:t>PSHF</w:t>
            </w:r>
          </w:p>
        </w:tc>
        <w:tc>
          <w:tcPr>
            <w:tcW w:w="8414" w:type="dxa"/>
          </w:tcPr>
          <w:p w14:paraId="76B14D75" w14:textId="77777777" w:rsidR="00316A82" w:rsidRPr="00D77AA3" w:rsidRDefault="00316A82">
            <w:pPr>
              <w:cnfStyle w:val="000000000000" w:firstRow="0" w:lastRow="0" w:firstColumn="0" w:lastColumn="0" w:oddVBand="0" w:evenVBand="0" w:oddHBand="0" w:evenHBand="0" w:firstRowFirstColumn="0" w:firstRowLastColumn="0" w:lastRowFirstColumn="0" w:lastRowLastColumn="0"/>
              <w:rPr>
                <w:color w:val="3F0731"/>
              </w:rPr>
            </w:pPr>
            <w:r w:rsidRPr="00D77AA3">
              <w:rPr>
                <w:color w:val="3F0731"/>
              </w:rPr>
              <w:t>Carry Primary, Secondary and High Frequency Response</w:t>
            </w:r>
          </w:p>
        </w:tc>
      </w:tr>
      <w:tr w:rsidR="00316A82" w14:paraId="4B170A7B" w14:textId="77777777" w:rsidTr="006204D6">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265" w:type="dxa"/>
          </w:tcPr>
          <w:p w14:paraId="08F65DA3" w14:textId="77777777" w:rsidR="00316A82" w:rsidRPr="00D77AA3" w:rsidRDefault="00316A82">
            <w:pPr>
              <w:rPr>
                <w:b w:val="0"/>
                <w:bCs w:val="0"/>
                <w:color w:val="3F0731"/>
              </w:rPr>
            </w:pPr>
            <w:r w:rsidRPr="00D77AA3">
              <w:rPr>
                <w:b w:val="0"/>
                <w:bCs w:val="0"/>
                <w:color w:val="3F0731"/>
              </w:rPr>
              <w:t>EMRG</w:t>
            </w:r>
          </w:p>
        </w:tc>
        <w:tc>
          <w:tcPr>
            <w:tcW w:w="8414" w:type="dxa"/>
          </w:tcPr>
          <w:p w14:paraId="6E72F467" w14:textId="77777777" w:rsidR="00316A82" w:rsidRPr="00D77AA3" w:rsidRDefault="00316A82">
            <w:pPr>
              <w:cnfStyle w:val="000000100000" w:firstRow="0" w:lastRow="0" w:firstColumn="0" w:lastColumn="0" w:oddVBand="0" w:evenVBand="0" w:oddHBand="1" w:evenHBand="0" w:firstRowFirstColumn="0" w:firstRowLastColumn="0" w:lastRowFirstColumn="0" w:lastRowLastColumn="0"/>
              <w:rPr>
                <w:color w:val="3F0731"/>
              </w:rPr>
            </w:pPr>
            <w:r w:rsidRPr="00D77AA3">
              <w:rPr>
                <w:color w:val="3F0731"/>
              </w:rPr>
              <w:t>Emergency instruction (instruction to operate outside declared parameters)</w:t>
            </w:r>
          </w:p>
        </w:tc>
      </w:tr>
      <w:tr w:rsidR="00316A82" w14:paraId="50EA06DC" w14:textId="77777777" w:rsidTr="006204D6">
        <w:trPr>
          <w:trHeight w:val="444"/>
        </w:trPr>
        <w:tc>
          <w:tcPr>
            <w:cnfStyle w:val="001000000000" w:firstRow="0" w:lastRow="0" w:firstColumn="1" w:lastColumn="0" w:oddVBand="0" w:evenVBand="0" w:oddHBand="0" w:evenHBand="0" w:firstRowFirstColumn="0" w:firstRowLastColumn="0" w:lastRowFirstColumn="0" w:lastRowLastColumn="0"/>
            <w:tcW w:w="1265" w:type="dxa"/>
          </w:tcPr>
          <w:p w14:paraId="4DF9DC49" w14:textId="77777777" w:rsidR="00316A82" w:rsidRPr="00D77AA3" w:rsidRDefault="00316A82">
            <w:pPr>
              <w:rPr>
                <w:b w:val="0"/>
                <w:bCs w:val="0"/>
                <w:color w:val="3F0731"/>
              </w:rPr>
            </w:pPr>
            <w:r w:rsidRPr="00D77AA3">
              <w:rPr>
                <w:b w:val="0"/>
                <w:bCs w:val="0"/>
                <w:color w:val="3F0731"/>
              </w:rPr>
              <w:t>FRES</w:t>
            </w:r>
          </w:p>
        </w:tc>
        <w:tc>
          <w:tcPr>
            <w:tcW w:w="8414" w:type="dxa"/>
          </w:tcPr>
          <w:p w14:paraId="0584C0ED" w14:textId="77777777" w:rsidR="00316A82" w:rsidRPr="00D77AA3" w:rsidRDefault="00316A82">
            <w:pPr>
              <w:cnfStyle w:val="000000000000" w:firstRow="0" w:lastRow="0" w:firstColumn="0" w:lastColumn="0" w:oddVBand="0" w:evenVBand="0" w:oddHBand="0" w:evenHBand="0" w:firstRowFirstColumn="0" w:firstRowLastColumn="0" w:lastRowFirstColumn="0" w:lastRowLastColumn="0"/>
              <w:rPr>
                <w:color w:val="3F0731"/>
              </w:rPr>
            </w:pPr>
            <w:r w:rsidRPr="00D77AA3">
              <w:rPr>
                <w:color w:val="3F0731"/>
              </w:rPr>
              <w:t>Fast Response Required</w:t>
            </w:r>
          </w:p>
        </w:tc>
      </w:tr>
      <w:tr w:rsidR="00316A82" w14:paraId="4722D2D6" w14:textId="77777777" w:rsidTr="006204D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265" w:type="dxa"/>
          </w:tcPr>
          <w:p w14:paraId="3D15F9B1" w14:textId="77777777" w:rsidR="00316A82" w:rsidRPr="00D77AA3" w:rsidRDefault="00316A82">
            <w:pPr>
              <w:rPr>
                <w:b w:val="0"/>
                <w:bCs w:val="0"/>
                <w:color w:val="3F0731"/>
              </w:rPr>
            </w:pPr>
            <w:r w:rsidRPr="00D77AA3">
              <w:rPr>
                <w:b w:val="0"/>
                <w:bCs w:val="0"/>
                <w:color w:val="3F0731"/>
              </w:rPr>
              <w:t>LFRY</w:t>
            </w:r>
          </w:p>
        </w:tc>
        <w:tc>
          <w:tcPr>
            <w:tcW w:w="8414" w:type="dxa"/>
          </w:tcPr>
          <w:p w14:paraId="0F18D7FE" w14:textId="77777777" w:rsidR="00316A82" w:rsidRPr="00D77AA3" w:rsidRDefault="00316A82">
            <w:pPr>
              <w:cnfStyle w:val="000000100000" w:firstRow="0" w:lastRow="0" w:firstColumn="0" w:lastColumn="0" w:oddVBand="0" w:evenVBand="0" w:oddHBand="1" w:evenHBand="0" w:firstRowFirstColumn="0" w:firstRowLastColumn="0" w:lastRowFirstColumn="0" w:lastRowLastColumn="0"/>
              <w:rPr>
                <w:color w:val="3F0731"/>
              </w:rPr>
            </w:pPr>
            <w:r w:rsidRPr="00D77AA3">
              <w:rPr>
                <w:color w:val="3F0731"/>
              </w:rPr>
              <w:t>Instruction to set a Low Frequency relay</w:t>
            </w:r>
          </w:p>
        </w:tc>
      </w:tr>
      <w:tr w:rsidR="00316A82" w14:paraId="03BBC51D" w14:textId="77777777" w:rsidTr="006204D6">
        <w:trPr>
          <w:trHeight w:val="444"/>
        </w:trPr>
        <w:tc>
          <w:tcPr>
            <w:cnfStyle w:val="001000000000" w:firstRow="0" w:lastRow="0" w:firstColumn="1" w:lastColumn="0" w:oddVBand="0" w:evenVBand="0" w:oddHBand="0" w:evenHBand="0" w:firstRowFirstColumn="0" w:firstRowLastColumn="0" w:lastRowFirstColumn="0" w:lastRowLastColumn="0"/>
            <w:tcW w:w="1265" w:type="dxa"/>
          </w:tcPr>
          <w:p w14:paraId="1DFF31FD" w14:textId="77777777" w:rsidR="00316A82" w:rsidRPr="00D77AA3" w:rsidRDefault="00316A82">
            <w:pPr>
              <w:rPr>
                <w:b w:val="0"/>
                <w:bCs w:val="0"/>
                <w:color w:val="3F0731"/>
              </w:rPr>
            </w:pPr>
            <w:r w:rsidRPr="00D77AA3">
              <w:rPr>
                <w:b w:val="0"/>
                <w:bCs w:val="0"/>
                <w:color w:val="3F0731"/>
              </w:rPr>
              <w:t>DROP</w:t>
            </w:r>
          </w:p>
        </w:tc>
        <w:tc>
          <w:tcPr>
            <w:tcW w:w="8414" w:type="dxa"/>
          </w:tcPr>
          <w:p w14:paraId="622D6D02" w14:textId="77777777" w:rsidR="00316A82" w:rsidRPr="00D77AA3" w:rsidRDefault="00316A82">
            <w:pPr>
              <w:cnfStyle w:val="000000000000" w:firstRow="0" w:lastRow="0" w:firstColumn="0" w:lastColumn="0" w:oddVBand="0" w:evenVBand="0" w:oddHBand="0" w:evenHBand="0" w:firstRowFirstColumn="0" w:firstRowLastColumn="0" w:lastRowFirstColumn="0" w:lastRowLastColumn="0"/>
              <w:rPr>
                <w:color w:val="3F0731"/>
              </w:rPr>
            </w:pPr>
            <w:r w:rsidRPr="00D77AA3">
              <w:rPr>
                <w:color w:val="3F0731"/>
              </w:rPr>
              <w:t>Droop instruction</w:t>
            </w:r>
          </w:p>
        </w:tc>
      </w:tr>
      <w:tr w:rsidR="00316A82" w14:paraId="3B137070" w14:textId="77777777" w:rsidTr="006204D6">
        <w:trPr>
          <w:cnfStyle w:val="000000100000" w:firstRow="0" w:lastRow="0" w:firstColumn="0" w:lastColumn="0" w:oddVBand="0" w:evenVBand="0" w:oddHBand="1" w:evenHBand="0" w:firstRowFirstColumn="0" w:firstRowLastColumn="0" w:lastRowFirstColumn="0" w:lastRowLastColumn="0"/>
          <w:trHeight w:val="75"/>
        </w:trPr>
        <w:tc>
          <w:tcPr>
            <w:cnfStyle w:val="001000000000" w:firstRow="0" w:lastRow="0" w:firstColumn="1" w:lastColumn="0" w:oddVBand="0" w:evenVBand="0" w:oddHBand="0" w:evenHBand="0" w:firstRowFirstColumn="0" w:firstRowLastColumn="0" w:lastRowFirstColumn="0" w:lastRowLastColumn="0"/>
            <w:tcW w:w="1265" w:type="dxa"/>
          </w:tcPr>
          <w:p w14:paraId="5585A5C7" w14:textId="77777777" w:rsidR="00316A82" w:rsidRPr="00D77AA3" w:rsidRDefault="00316A82">
            <w:pPr>
              <w:rPr>
                <w:b w:val="0"/>
                <w:bCs w:val="0"/>
                <w:color w:val="3F0731"/>
              </w:rPr>
            </w:pPr>
            <w:r w:rsidRPr="00D77AA3">
              <w:rPr>
                <w:b w:val="0"/>
                <w:bCs w:val="0"/>
                <w:color w:val="3F0731"/>
              </w:rPr>
              <w:t>BKDN</w:t>
            </w:r>
          </w:p>
        </w:tc>
        <w:tc>
          <w:tcPr>
            <w:tcW w:w="8414" w:type="dxa"/>
          </w:tcPr>
          <w:p w14:paraId="03359EA2" w14:textId="77777777" w:rsidR="00316A82" w:rsidRPr="00D77AA3" w:rsidRDefault="00316A82">
            <w:pPr>
              <w:cnfStyle w:val="000000100000" w:firstRow="0" w:lastRow="0" w:firstColumn="0" w:lastColumn="0" w:oddVBand="0" w:evenVBand="0" w:oddHBand="1" w:evenHBand="0" w:firstRowFirstColumn="0" w:firstRowLastColumn="0" w:lastRowFirstColumn="0" w:lastRowLastColumn="0"/>
              <w:rPr>
                <w:color w:val="3F0731"/>
              </w:rPr>
            </w:pPr>
            <w:r w:rsidRPr="00D77AA3">
              <w:rPr>
                <w:color w:val="3F0731"/>
              </w:rPr>
              <w:t>Breakdown</w:t>
            </w:r>
          </w:p>
        </w:tc>
      </w:tr>
      <w:bookmarkEnd w:id="44"/>
    </w:tbl>
    <w:p w14:paraId="73CD4C62" w14:textId="77777777" w:rsidR="00316A82" w:rsidRDefault="00316A82" w:rsidP="00186A2A">
      <w:pPr>
        <w:ind w:left="1134"/>
      </w:pPr>
    </w:p>
    <w:p w14:paraId="45E3E5BC" w14:textId="77777777" w:rsidR="00E32BD5" w:rsidRDefault="00E32BD5">
      <w:pPr>
        <w:spacing w:after="120" w:line="240" w:lineRule="auto"/>
      </w:pPr>
      <w:r>
        <w:br w:type="page"/>
      </w:r>
    </w:p>
    <w:p w14:paraId="3E0D2CAE" w14:textId="0F18A8DF" w:rsidR="006204D6" w:rsidRPr="00E32BD5" w:rsidRDefault="00316A82" w:rsidP="00E32BD5">
      <w:r>
        <w:lastRenderedPageBreak/>
        <w:t>Target Field can be one of the following:</w:t>
      </w:r>
    </w:p>
    <w:p w14:paraId="3E959135" w14:textId="5FD9B54D" w:rsidR="00316A82" w:rsidRDefault="00316A82" w:rsidP="006204D6">
      <w:pPr>
        <w:pStyle w:val="Caption"/>
        <w:keepNext/>
      </w:pPr>
      <w:r>
        <w:t xml:space="preserve">Table </w:t>
      </w:r>
      <w:r>
        <w:fldChar w:fldCharType="begin"/>
      </w:r>
      <w:r>
        <w:instrText xml:space="preserve"> SEQ Table \* ARABIC </w:instrText>
      </w:r>
      <w:r>
        <w:fldChar w:fldCharType="separate"/>
      </w:r>
      <w:r w:rsidR="001D3DFB">
        <w:rPr>
          <w:noProof/>
        </w:rPr>
        <w:t>19</w:t>
      </w:r>
      <w:r>
        <w:rPr>
          <w:noProof/>
        </w:rPr>
        <w:fldChar w:fldCharType="end"/>
      </w:r>
      <w:r>
        <w:t xml:space="preserve">: </w:t>
      </w:r>
      <w:r w:rsidRPr="0064230E">
        <w:t>Pumped Storage Targets</w:t>
      </w:r>
    </w:p>
    <w:tbl>
      <w:tblPr>
        <w:tblStyle w:val="ListTable1Light-Accent1"/>
        <w:tblW w:w="0" w:type="auto"/>
        <w:tblLook w:val="04A0" w:firstRow="1" w:lastRow="0" w:firstColumn="1" w:lastColumn="0" w:noHBand="0" w:noVBand="1"/>
      </w:tblPr>
      <w:tblGrid>
        <w:gridCol w:w="1263"/>
        <w:gridCol w:w="8470"/>
      </w:tblGrid>
      <w:tr w:rsidR="00316A82" w14:paraId="7F3BA823" w14:textId="77777777" w:rsidTr="006204D6">
        <w:trPr>
          <w:cnfStyle w:val="100000000000" w:firstRow="1" w:lastRow="0" w:firstColumn="0" w:lastColumn="0" w:oddVBand="0" w:evenVBand="0" w:oddHBand="0"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1263" w:type="dxa"/>
          </w:tcPr>
          <w:p w14:paraId="0AF07BEB" w14:textId="78F8EA05" w:rsidR="00316A82" w:rsidRPr="00D77AA3" w:rsidRDefault="00316A82">
            <w:pPr>
              <w:rPr>
                <w:color w:val="3F0731"/>
              </w:rPr>
            </w:pPr>
            <w:bookmarkStart w:id="45" w:name="_Hlk169092889"/>
            <w:r>
              <w:rPr>
                <w:color w:val="3F0731"/>
              </w:rPr>
              <w:t>Target</w:t>
            </w:r>
            <w:r w:rsidRPr="00D77AA3">
              <w:rPr>
                <w:color w:val="3F0731"/>
              </w:rPr>
              <w:t xml:space="preserve"> </w:t>
            </w:r>
          </w:p>
        </w:tc>
        <w:tc>
          <w:tcPr>
            <w:tcW w:w="8470" w:type="dxa"/>
          </w:tcPr>
          <w:p w14:paraId="46CE9BCB" w14:textId="77777777" w:rsidR="00316A82" w:rsidRPr="00D77AA3" w:rsidRDefault="00316A82">
            <w:pPr>
              <w:cnfStyle w:val="100000000000" w:firstRow="1" w:lastRow="0" w:firstColumn="0" w:lastColumn="0" w:oddVBand="0" w:evenVBand="0" w:oddHBand="0" w:evenHBand="0" w:firstRowFirstColumn="0" w:firstRowLastColumn="0" w:lastRowFirstColumn="0" w:lastRowLastColumn="0"/>
              <w:rPr>
                <w:color w:val="3F0731"/>
              </w:rPr>
            </w:pPr>
            <w:r w:rsidRPr="00D77AA3">
              <w:rPr>
                <w:color w:val="3F0731"/>
              </w:rPr>
              <w:t>Description</w:t>
            </w:r>
          </w:p>
        </w:tc>
      </w:tr>
      <w:tr w:rsidR="00316A82" w14:paraId="3ADEF753" w14:textId="77777777" w:rsidTr="006204D6">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263" w:type="dxa"/>
          </w:tcPr>
          <w:p w14:paraId="2EAE4E69" w14:textId="77777777" w:rsidR="00316A82" w:rsidRPr="00D77AA3" w:rsidRDefault="00316A82">
            <w:pPr>
              <w:rPr>
                <w:b w:val="0"/>
                <w:bCs w:val="0"/>
                <w:color w:val="3F0731"/>
              </w:rPr>
            </w:pPr>
            <w:r>
              <w:rPr>
                <w:b w:val="0"/>
                <w:bCs w:val="0"/>
                <w:color w:val="3F0731"/>
              </w:rPr>
              <w:t>MW</w:t>
            </w:r>
          </w:p>
        </w:tc>
        <w:tc>
          <w:tcPr>
            <w:tcW w:w="8470" w:type="dxa"/>
          </w:tcPr>
          <w:p w14:paraId="7002EA2F" w14:textId="77777777" w:rsidR="00316A82" w:rsidRPr="00D77AA3" w:rsidRDefault="00316A82">
            <w:pPr>
              <w:cnfStyle w:val="000000100000" w:firstRow="0" w:lastRow="0" w:firstColumn="0" w:lastColumn="0" w:oddVBand="0" w:evenVBand="0" w:oddHBand="1" w:evenHBand="0" w:firstRowFirstColumn="0" w:firstRowLastColumn="0" w:lastRowFirstColumn="0" w:lastRowLastColumn="0"/>
              <w:rPr>
                <w:color w:val="3F0731"/>
              </w:rPr>
            </w:pPr>
            <w:r w:rsidRPr="00FB1A93">
              <w:rPr>
                <w:color w:val="3F0731"/>
              </w:rPr>
              <w:t>Reason code to be applied to the Pumped Storage BOA Closed Instruction</w:t>
            </w:r>
          </w:p>
        </w:tc>
      </w:tr>
      <w:tr w:rsidR="00316A82" w14:paraId="1AA1FE5C" w14:textId="77777777" w:rsidTr="006204D6">
        <w:trPr>
          <w:trHeight w:val="446"/>
        </w:trPr>
        <w:tc>
          <w:tcPr>
            <w:cnfStyle w:val="001000000000" w:firstRow="0" w:lastRow="0" w:firstColumn="1" w:lastColumn="0" w:oddVBand="0" w:evenVBand="0" w:oddHBand="0" w:evenHBand="0" w:firstRowFirstColumn="0" w:firstRowLastColumn="0" w:lastRowFirstColumn="0" w:lastRowLastColumn="0"/>
            <w:tcW w:w="1263" w:type="dxa"/>
          </w:tcPr>
          <w:p w14:paraId="16C2F483" w14:textId="77777777" w:rsidR="00316A82" w:rsidRPr="00D77AA3" w:rsidRDefault="00316A82">
            <w:pPr>
              <w:rPr>
                <w:b w:val="0"/>
                <w:bCs w:val="0"/>
                <w:color w:val="3F0731"/>
              </w:rPr>
            </w:pPr>
            <w:r>
              <w:rPr>
                <w:b w:val="0"/>
                <w:bCs w:val="0"/>
                <w:color w:val="3F0731"/>
              </w:rPr>
              <w:t>SH</w:t>
            </w:r>
          </w:p>
        </w:tc>
        <w:tc>
          <w:tcPr>
            <w:tcW w:w="8470" w:type="dxa"/>
          </w:tcPr>
          <w:p w14:paraId="502AF265" w14:textId="77777777" w:rsidR="00316A82" w:rsidRPr="00D77AA3" w:rsidRDefault="00316A82">
            <w:pPr>
              <w:cnfStyle w:val="000000000000" w:firstRow="0" w:lastRow="0" w:firstColumn="0" w:lastColumn="0" w:oddVBand="0" w:evenVBand="0" w:oddHBand="0" w:evenHBand="0" w:firstRowFirstColumn="0" w:firstRowLastColumn="0" w:lastRowFirstColumn="0" w:lastRowLastColumn="0"/>
              <w:rPr>
                <w:color w:val="3F0731"/>
              </w:rPr>
            </w:pPr>
            <w:r w:rsidRPr="00FB1A93">
              <w:rPr>
                <w:color w:val="3F0731"/>
              </w:rPr>
              <w:t>Shutdown</w:t>
            </w:r>
          </w:p>
        </w:tc>
      </w:tr>
      <w:tr w:rsidR="00316A82" w14:paraId="52549CBC" w14:textId="77777777" w:rsidTr="006204D6">
        <w:trPr>
          <w:cnfStyle w:val="000000100000" w:firstRow="0" w:lastRow="0" w:firstColumn="0" w:lastColumn="0" w:oddVBand="0" w:evenVBand="0" w:oddHBand="1"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1263" w:type="dxa"/>
          </w:tcPr>
          <w:p w14:paraId="53A7D7F4" w14:textId="77777777" w:rsidR="00316A82" w:rsidRPr="00D77AA3" w:rsidRDefault="00316A82">
            <w:pPr>
              <w:rPr>
                <w:b w:val="0"/>
                <w:bCs w:val="0"/>
                <w:color w:val="3F0731"/>
              </w:rPr>
            </w:pPr>
            <w:r>
              <w:rPr>
                <w:b w:val="0"/>
                <w:bCs w:val="0"/>
                <w:color w:val="3F0731"/>
              </w:rPr>
              <w:t>SG</w:t>
            </w:r>
          </w:p>
        </w:tc>
        <w:tc>
          <w:tcPr>
            <w:tcW w:w="8470" w:type="dxa"/>
          </w:tcPr>
          <w:p w14:paraId="69147EE2" w14:textId="77777777" w:rsidR="00316A82" w:rsidRPr="00D77AA3" w:rsidRDefault="00316A82">
            <w:pPr>
              <w:cnfStyle w:val="000000100000" w:firstRow="0" w:lastRow="0" w:firstColumn="0" w:lastColumn="0" w:oddVBand="0" w:evenVBand="0" w:oddHBand="1" w:evenHBand="0" w:firstRowFirstColumn="0" w:firstRowLastColumn="0" w:lastRowFirstColumn="0" w:lastRowLastColumn="0"/>
              <w:rPr>
                <w:color w:val="3F0731"/>
              </w:rPr>
            </w:pPr>
            <w:r>
              <w:rPr>
                <w:color w:val="3F0731"/>
              </w:rPr>
              <w:t>Spin Gen</w:t>
            </w:r>
          </w:p>
        </w:tc>
      </w:tr>
      <w:tr w:rsidR="00316A82" w14:paraId="595FBCA5" w14:textId="77777777" w:rsidTr="006204D6">
        <w:trPr>
          <w:trHeight w:val="446"/>
        </w:trPr>
        <w:tc>
          <w:tcPr>
            <w:cnfStyle w:val="001000000000" w:firstRow="0" w:lastRow="0" w:firstColumn="1" w:lastColumn="0" w:oddVBand="0" w:evenVBand="0" w:oddHBand="0" w:evenHBand="0" w:firstRowFirstColumn="0" w:firstRowLastColumn="0" w:lastRowFirstColumn="0" w:lastRowLastColumn="0"/>
            <w:tcW w:w="1263" w:type="dxa"/>
          </w:tcPr>
          <w:p w14:paraId="130DC313" w14:textId="77777777" w:rsidR="00316A82" w:rsidRPr="00D77AA3" w:rsidRDefault="00316A82">
            <w:pPr>
              <w:rPr>
                <w:b w:val="0"/>
                <w:bCs w:val="0"/>
                <w:color w:val="3F0731"/>
              </w:rPr>
            </w:pPr>
            <w:r>
              <w:rPr>
                <w:b w:val="0"/>
                <w:bCs w:val="0"/>
                <w:color w:val="3F0731"/>
              </w:rPr>
              <w:t>SP</w:t>
            </w:r>
          </w:p>
        </w:tc>
        <w:tc>
          <w:tcPr>
            <w:tcW w:w="8470" w:type="dxa"/>
          </w:tcPr>
          <w:p w14:paraId="12015D2A" w14:textId="77777777" w:rsidR="00316A82" w:rsidRPr="00D77AA3" w:rsidRDefault="00316A82">
            <w:pPr>
              <w:cnfStyle w:val="000000000000" w:firstRow="0" w:lastRow="0" w:firstColumn="0" w:lastColumn="0" w:oddVBand="0" w:evenVBand="0" w:oddHBand="0" w:evenHBand="0" w:firstRowFirstColumn="0" w:firstRowLastColumn="0" w:lastRowFirstColumn="0" w:lastRowLastColumn="0"/>
              <w:rPr>
                <w:color w:val="3F0731"/>
              </w:rPr>
            </w:pPr>
            <w:r>
              <w:rPr>
                <w:color w:val="3F0731"/>
              </w:rPr>
              <w:t>Spin Pump</w:t>
            </w:r>
          </w:p>
        </w:tc>
      </w:tr>
      <w:tr w:rsidR="00316A82" w14:paraId="70ECA443" w14:textId="77777777" w:rsidTr="006204D6">
        <w:trPr>
          <w:cnfStyle w:val="000000100000" w:firstRow="0" w:lastRow="0" w:firstColumn="0" w:lastColumn="0" w:oddVBand="0" w:evenVBand="0" w:oddHBand="1" w:evenHBand="0" w:firstRowFirstColumn="0" w:firstRowLastColumn="0" w:lastRowFirstColumn="0" w:lastRowLastColumn="0"/>
          <w:trHeight w:val="626"/>
        </w:trPr>
        <w:tc>
          <w:tcPr>
            <w:cnfStyle w:val="001000000000" w:firstRow="0" w:lastRow="0" w:firstColumn="1" w:lastColumn="0" w:oddVBand="0" w:evenVBand="0" w:oddHBand="0" w:evenHBand="0" w:firstRowFirstColumn="0" w:firstRowLastColumn="0" w:lastRowFirstColumn="0" w:lastRowLastColumn="0"/>
            <w:tcW w:w="1263" w:type="dxa"/>
          </w:tcPr>
          <w:p w14:paraId="48D4DC1C" w14:textId="77777777" w:rsidR="00316A82" w:rsidRPr="00D77AA3" w:rsidRDefault="00316A82">
            <w:pPr>
              <w:rPr>
                <w:b w:val="0"/>
                <w:bCs w:val="0"/>
                <w:color w:val="3F0731"/>
              </w:rPr>
            </w:pPr>
            <w:proofErr w:type="spellStart"/>
            <w:proofErr w:type="gramStart"/>
            <w:r>
              <w:rPr>
                <w:b w:val="0"/>
                <w:bCs w:val="0"/>
                <w:color w:val="3F0731"/>
              </w:rPr>
              <w:t>nn.nn</w:t>
            </w:r>
            <w:proofErr w:type="spellEnd"/>
            <w:proofErr w:type="gramEnd"/>
          </w:p>
        </w:tc>
        <w:tc>
          <w:tcPr>
            <w:tcW w:w="8470" w:type="dxa"/>
          </w:tcPr>
          <w:p w14:paraId="290CF3AB" w14:textId="77777777" w:rsidR="00316A82" w:rsidRPr="00D77AA3" w:rsidRDefault="00316A82">
            <w:pPr>
              <w:cnfStyle w:val="000000100000" w:firstRow="0" w:lastRow="0" w:firstColumn="0" w:lastColumn="0" w:oddVBand="0" w:evenVBand="0" w:oddHBand="1" w:evenHBand="0" w:firstRowFirstColumn="0" w:firstRowLastColumn="0" w:lastRowFirstColumn="0" w:lastRowLastColumn="0"/>
              <w:rPr>
                <w:color w:val="3F0731"/>
              </w:rPr>
            </w:pPr>
            <w:r w:rsidRPr="00BB005A">
              <w:rPr>
                <w:color w:val="3F0731"/>
              </w:rPr>
              <w:t xml:space="preserve">Set low frequency relay to </w:t>
            </w:r>
            <w:proofErr w:type="spellStart"/>
            <w:proofErr w:type="gramStart"/>
            <w:r w:rsidRPr="00BB005A">
              <w:rPr>
                <w:color w:val="3F0731"/>
              </w:rPr>
              <w:t>nn.nn</w:t>
            </w:r>
            <w:proofErr w:type="spellEnd"/>
            <w:proofErr w:type="gramEnd"/>
            <w:r w:rsidRPr="00BB005A">
              <w:rPr>
                <w:color w:val="3F0731"/>
              </w:rPr>
              <w:t xml:space="preserve"> Hz. For </w:t>
            </w:r>
            <w:proofErr w:type="gramStart"/>
            <w:r w:rsidRPr="00BB005A">
              <w:rPr>
                <w:color w:val="3F0731"/>
              </w:rPr>
              <w:t>example</w:t>
            </w:r>
            <w:proofErr w:type="gramEnd"/>
            <w:r w:rsidRPr="00BB005A">
              <w:rPr>
                <w:color w:val="3F0731"/>
              </w:rPr>
              <w:t xml:space="preserve"> </w:t>
            </w:r>
            <w:proofErr w:type="spellStart"/>
            <w:proofErr w:type="gramStart"/>
            <w:r w:rsidRPr="00BB005A">
              <w:rPr>
                <w:color w:val="3F0731"/>
              </w:rPr>
              <w:t>nn.nn</w:t>
            </w:r>
            <w:proofErr w:type="spellEnd"/>
            <w:proofErr w:type="gramEnd"/>
            <w:r w:rsidRPr="00BB005A">
              <w:rPr>
                <w:color w:val="3F0731"/>
              </w:rPr>
              <w:t xml:space="preserve"> could be 49.85. Where </w:t>
            </w:r>
            <w:proofErr w:type="spellStart"/>
            <w:proofErr w:type="gramStart"/>
            <w:r w:rsidRPr="00BB005A">
              <w:rPr>
                <w:color w:val="3F0731"/>
              </w:rPr>
              <w:t>nn.nn</w:t>
            </w:r>
            <w:proofErr w:type="spellEnd"/>
            <w:proofErr w:type="gramEnd"/>
            <w:r w:rsidRPr="00BB005A">
              <w:rPr>
                <w:color w:val="3F0731"/>
              </w:rPr>
              <w:t xml:space="preserve"> is sent as 00.00 this should be interpreted as &gt;remove LF relay setting=.</w:t>
            </w:r>
          </w:p>
        </w:tc>
      </w:tr>
      <w:tr w:rsidR="00316A82" w14:paraId="2526129E" w14:textId="77777777" w:rsidTr="006204D6">
        <w:trPr>
          <w:trHeight w:val="446"/>
        </w:trPr>
        <w:tc>
          <w:tcPr>
            <w:cnfStyle w:val="001000000000" w:firstRow="0" w:lastRow="0" w:firstColumn="1" w:lastColumn="0" w:oddVBand="0" w:evenVBand="0" w:oddHBand="0" w:evenHBand="0" w:firstRowFirstColumn="0" w:firstRowLastColumn="0" w:lastRowFirstColumn="0" w:lastRowLastColumn="0"/>
            <w:tcW w:w="1263" w:type="dxa"/>
          </w:tcPr>
          <w:p w14:paraId="41668092" w14:textId="77777777" w:rsidR="00316A82" w:rsidRPr="00D77AA3" w:rsidRDefault="00316A82">
            <w:pPr>
              <w:rPr>
                <w:b w:val="0"/>
                <w:bCs w:val="0"/>
                <w:color w:val="3F0731"/>
              </w:rPr>
            </w:pPr>
            <w:proofErr w:type="spellStart"/>
            <w:proofErr w:type="gramStart"/>
            <w:r>
              <w:rPr>
                <w:b w:val="0"/>
                <w:bCs w:val="0"/>
                <w:color w:val="3F0731"/>
              </w:rPr>
              <w:t>n.n</w:t>
            </w:r>
            <w:proofErr w:type="spellEnd"/>
            <w:proofErr w:type="gramEnd"/>
          </w:p>
        </w:tc>
        <w:tc>
          <w:tcPr>
            <w:tcW w:w="8470" w:type="dxa"/>
          </w:tcPr>
          <w:p w14:paraId="145F3FFA" w14:textId="77777777" w:rsidR="00316A82" w:rsidRPr="00D77AA3" w:rsidRDefault="00316A82">
            <w:pPr>
              <w:cnfStyle w:val="000000000000" w:firstRow="0" w:lastRow="0" w:firstColumn="0" w:lastColumn="0" w:oddVBand="0" w:evenVBand="0" w:oddHBand="0" w:evenHBand="0" w:firstRowFirstColumn="0" w:firstRowLastColumn="0" w:lastRowFirstColumn="0" w:lastRowLastColumn="0"/>
              <w:rPr>
                <w:color w:val="3F0731"/>
              </w:rPr>
            </w:pPr>
            <w:r w:rsidRPr="00BB005A">
              <w:rPr>
                <w:color w:val="3F0731"/>
              </w:rPr>
              <w:t xml:space="preserve">Set droop to </w:t>
            </w:r>
            <w:proofErr w:type="spellStart"/>
            <w:r w:rsidRPr="00BB005A">
              <w:rPr>
                <w:color w:val="3F0731"/>
              </w:rPr>
              <w:t>n.n</w:t>
            </w:r>
            <w:proofErr w:type="spellEnd"/>
            <w:r w:rsidRPr="00BB005A">
              <w:rPr>
                <w:color w:val="3F0731"/>
              </w:rPr>
              <w:t xml:space="preserve"> %</w:t>
            </w:r>
          </w:p>
        </w:tc>
      </w:tr>
      <w:bookmarkEnd w:id="45"/>
    </w:tbl>
    <w:p w14:paraId="40A50519" w14:textId="77777777" w:rsidR="00316A82" w:rsidRDefault="00316A82" w:rsidP="00316A82"/>
    <w:p w14:paraId="15C177C9" w14:textId="335CDB96" w:rsidR="00316A82" w:rsidRDefault="00316A82" w:rsidP="006204D6">
      <w:pPr>
        <w:pStyle w:val="Caption"/>
        <w:keepNext/>
      </w:pPr>
      <w:r>
        <w:t xml:space="preserve">Table </w:t>
      </w:r>
      <w:r>
        <w:fldChar w:fldCharType="begin"/>
      </w:r>
      <w:r>
        <w:instrText xml:space="preserve"> SEQ Table \* ARABIC </w:instrText>
      </w:r>
      <w:r>
        <w:fldChar w:fldCharType="separate"/>
      </w:r>
      <w:r w:rsidR="001D3DFB">
        <w:rPr>
          <w:noProof/>
        </w:rPr>
        <w:t>20</w:t>
      </w:r>
      <w:r>
        <w:rPr>
          <w:noProof/>
        </w:rPr>
        <w:fldChar w:fldCharType="end"/>
      </w:r>
      <w:r>
        <w:t xml:space="preserve">: </w:t>
      </w:r>
      <w:r w:rsidRPr="00545A9A">
        <w:t>Pumped Storage allowable combinations</w:t>
      </w:r>
    </w:p>
    <w:tbl>
      <w:tblPr>
        <w:tblStyle w:val="ListTable1Light-Accent1"/>
        <w:tblW w:w="9756" w:type="dxa"/>
        <w:tblLook w:val="04A0" w:firstRow="1" w:lastRow="0" w:firstColumn="1" w:lastColumn="0" w:noHBand="0" w:noVBand="1"/>
      </w:tblPr>
      <w:tblGrid>
        <w:gridCol w:w="986"/>
        <w:gridCol w:w="2293"/>
        <w:gridCol w:w="558"/>
        <w:gridCol w:w="571"/>
        <w:gridCol w:w="545"/>
        <w:gridCol w:w="2694"/>
        <w:gridCol w:w="1126"/>
        <w:gridCol w:w="983"/>
      </w:tblGrid>
      <w:tr w:rsidR="00316A82" w14:paraId="1870D0BC" w14:textId="77777777" w:rsidTr="00C6732C">
        <w:trPr>
          <w:cnfStyle w:val="100000000000" w:firstRow="1" w:lastRow="0" w:firstColumn="0" w:lastColumn="0" w:oddVBand="0" w:evenVBand="0" w:oddHBand="0"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986" w:type="dxa"/>
          </w:tcPr>
          <w:p w14:paraId="3A1D1C7B" w14:textId="3FA738F2" w:rsidR="00316A82" w:rsidRPr="00D77AA3" w:rsidRDefault="00316A82">
            <w:pPr>
              <w:rPr>
                <w:color w:val="3F0731"/>
              </w:rPr>
            </w:pPr>
          </w:p>
        </w:tc>
        <w:tc>
          <w:tcPr>
            <w:tcW w:w="2293" w:type="dxa"/>
          </w:tcPr>
          <w:p w14:paraId="09DA78F2" w14:textId="77777777" w:rsidR="00316A82" w:rsidRPr="00D77AA3" w:rsidRDefault="00316A82">
            <w:pPr>
              <w:cnfStyle w:val="100000000000" w:firstRow="1" w:lastRow="0" w:firstColumn="0" w:lastColumn="0" w:oddVBand="0" w:evenVBand="0" w:oddHBand="0" w:evenHBand="0" w:firstRowFirstColumn="0" w:firstRowLastColumn="0" w:lastRowFirstColumn="0" w:lastRowLastColumn="0"/>
              <w:rPr>
                <w:color w:val="3F0731"/>
              </w:rPr>
            </w:pPr>
            <w:r>
              <w:rPr>
                <w:color w:val="3F0731"/>
              </w:rPr>
              <w:t>MW positive output</w:t>
            </w:r>
          </w:p>
        </w:tc>
        <w:tc>
          <w:tcPr>
            <w:tcW w:w="558" w:type="dxa"/>
          </w:tcPr>
          <w:p w14:paraId="1D5EA2B9" w14:textId="77777777" w:rsidR="00316A82" w:rsidRPr="00D77AA3" w:rsidRDefault="00316A82">
            <w:pPr>
              <w:cnfStyle w:val="100000000000" w:firstRow="1" w:lastRow="0" w:firstColumn="0" w:lastColumn="0" w:oddVBand="0" w:evenVBand="0" w:oddHBand="0" w:evenHBand="0" w:firstRowFirstColumn="0" w:firstRowLastColumn="0" w:lastRowFirstColumn="0" w:lastRowLastColumn="0"/>
              <w:rPr>
                <w:color w:val="3F0731"/>
              </w:rPr>
            </w:pPr>
            <w:r>
              <w:rPr>
                <w:color w:val="3F0731"/>
              </w:rPr>
              <w:t>SH</w:t>
            </w:r>
          </w:p>
        </w:tc>
        <w:tc>
          <w:tcPr>
            <w:tcW w:w="571" w:type="dxa"/>
          </w:tcPr>
          <w:p w14:paraId="52955FA2" w14:textId="77777777" w:rsidR="00316A82" w:rsidRPr="00D77AA3" w:rsidRDefault="00316A82">
            <w:pPr>
              <w:cnfStyle w:val="100000000000" w:firstRow="1" w:lastRow="0" w:firstColumn="0" w:lastColumn="0" w:oddVBand="0" w:evenVBand="0" w:oddHBand="0" w:evenHBand="0" w:firstRowFirstColumn="0" w:firstRowLastColumn="0" w:lastRowFirstColumn="0" w:lastRowLastColumn="0"/>
              <w:rPr>
                <w:color w:val="3F0731"/>
              </w:rPr>
            </w:pPr>
            <w:r>
              <w:rPr>
                <w:color w:val="3F0731"/>
              </w:rPr>
              <w:t>SG</w:t>
            </w:r>
          </w:p>
        </w:tc>
        <w:tc>
          <w:tcPr>
            <w:tcW w:w="545" w:type="dxa"/>
          </w:tcPr>
          <w:p w14:paraId="4782AE2E" w14:textId="77777777" w:rsidR="00316A82" w:rsidRPr="00D77AA3" w:rsidRDefault="00316A82">
            <w:pPr>
              <w:cnfStyle w:val="100000000000" w:firstRow="1" w:lastRow="0" w:firstColumn="0" w:lastColumn="0" w:oddVBand="0" w:evenVBand="0" w:oddHBand="0" w:evenHBand="0" w:firstRowFirstColumn="0" w:firstRowLastColumn="0" w:lastRowFirstColumn="0" w:lastRowLastColumn="0"/>
              <w:rPr>
                <w:color w:val="3F0731"/>
              </w:rPr>
            </w:pPr>
            <w:r>
              <w:rPr>
                <w:color w:val="3F0731"/>
              </w:rPr>
              <w:t>SP</w:t>
            </w:r>
          </w:p>
        </w:tc>
        <w:tc>
          <w:tcPr>
            <w:tcW w:w="2694" w:type="dxa"/>
          </w:tcPr>
          <w:p w14:paraId="7B60FCDD" w14:textId="77777777" w:rsidR="00316A82" w:rsidRPr="00D77AA3" w:rsidRDefault="00316A82">
            <w:pPr>
              <w:cnfStyle w:val="100000000000" w:firstRow="1" w:lastRow="0" w:firstColumn="0" w:lastColumn="0" w:oddVBand="0" w:evenVBand="0" w:oddHBand="0" w:evenHBand="0" w:firstRowFirstColumn="0" w:firstRowLastColumn="0" w:lastRowFirstColumn="0" w:lastRowLastColumn="0"/>
              <w:rPr>
                <w:color w:val="3F0731"/>
              </w:rPr>
            </w:pPr>
            <w:r w:rsidRPr="0030027F">
              <w:rPr>
                <w:color w:val="3F0731"/>
              </w:rPr>
              <w:t xml:space="preserve">MW </w:t>
            </w:r>
            <w:r>
              <w:rPr>
                <w:color w:val="3F0731"/>
              </w:rPr>
              <w:t>negative</w:t>
            </w:r>
            <w:r w:rsidRPr="0030027F">
              <w:rPr>
                <w:color w:val="3F0731"/>
              </w:rPr>
              <w:t xml:space="preserve"> output</w:t>
            </w:r>
          </w:p>
        </w:tc>
        <w:tc>
          <w:tcPr>
            <w:tcW w:w="1126" w:type="dxa"/>
          </w:tcPr>
          <w:p w14:paraId="52D1A88A" w14:textId="77777777" w:rsidR="00316A82" w:rsidRPr="00D77AA3" w:rsidRDefault="00316A82">
            <w:pPr>
              <w:cnfStyle w:val="100000000000" w:firstRow="1" w:lastRow="0" w:firstColumn="0" w:lastColumn="0" w:oddVBand="0" w:evenVBand="0" w:oddHBand="0" w:evenHBand="0" w:firstRowFirstColumn="0" w:firstRowLastColumn="0" w:lastRowFirstColumn="0" w:lastRowLastColumn="0"/>
              <w:rPr>
                <w:color w:val="3F0731"/>
              </w:rPr>
            </w:pPr>
            <w:proofErr w:type="spellStart"/>
            <w:proofErr w:type="gramStart"/>
            <w:r>
              <w:rPr>
                <w:color w:val="3F0731"/>
              </w:rPr>
              <w:t>nn.nn</w:t>
            </w:r>
            <w:proofErr w:type="spellEnd"/>
            <w:proofErr w:type="gramEnd"/>
          </w:p>
        </w:tc>
        <w:tc>
          <w:tcPr>
            <w:tcW w:w="983" w:type="dxa"/>
          </w:tcPr>
          <w:p w14:paraId="503B9285" w14:textId="77777777" w:rsidR="00316A82" w:rsidRDefault="00316A82">
            <w:pPr>
              <w:cnfStyle w:val="100000000000" w:firstRow="1" w:lastRow="0" w:firstColumn="0" w:lastColumn="0" w:oddVBand="0" w:evenVBand="0" w:oddHBand="0" w:evenHBand="0" w:firstRowFirstColumn="0" w:firstRowLastColumn="0" w:lastRowFirstColumn="0" w:lastRowLastColumn="0"/>
              <w:rPr>
                <w:color w:val="3F0731"/>
              </w:rPr>
            </w:pPr>
            <w:proofErr w:type="spellStart"/>
            <w:proofErr w:type="gramStart"/>
            <w:r>
              <w:rPr>
                <w:color w:val="3F0731"/>
              </w:rPr>
              <w:t>n.n</w:t>
            </w:r>
            <w:proofErr w:type="spellEnd"/>
            <w:proofErr w:type="gramEnd"/>
          </w:p>
        </w:tc>
      </w:tr>
      <w:tr w:rsidR="00316A82" w14:paraId="5AF158F4" w14:textId="77777777" w:rsidTr="00C6732C">
        <w:trPr>
          <w:cnfStyle w:val="000000100000" w:firstRow="0" w:lastRow="0" w:firstColumn="0" w:lastColumn="0" w:oddVBand="0" w:evenVBand="0" w:oddHBand="1"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86" w:type="dxa"/>
          </w:tcPr>
          <w:p w14:paraId="3B047CA9" w14:textId="77777777" w:rsidR="00316A82" w:rsidRPr="00D77AA3" w:rsidRDefault="00316A82">
            <w:pPr>
              <w:rPr>
                <w:b w:val="0"/>
                <w:bCs w:val="0"/>
                <w:color w:val="3F0731"/>
              </w:rPr>
            </w:pPr>
            <w:r w:rsidRPr="00D77AA3">
              <w:rPr>
                <w:b w:val="0"/>
                <w:bCs w:val="0"/>
                <w:color w:val="3F0731"/>
              </w:rPr>
              <w:t>LFSM</w:t>
            </w:r>
          </w:p>
        </w:tc>
        <w:tc>
          <w:tcPr>
            <w:tcW w:w="2293" w:type="dxa"/>
            <w:vAlign w:val="center"/>
          </w:tcPr>
          <w:p w14:paraId="362F3A5C"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r>
              <w:rPr>
                <w:color w:val="3F0731"/>
              </w:rPr>
              <w:t>X</w:t>
            </w:r>
          </w:p>
        </w:tc>
        <w:tc>
          <w:tcPr>
            <w:tcW w:w="558" w:type="dxa"/>
            <w:vAlign w:val="center"/>
          </w:tcPr>
          <w:p w14:paraId="4CDEA287"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r>
              <w:rPr>
                <w:color w:val="3F0731"/>
              </w:rPr>
              <w:t>X</w:t>
            </w:r>
          </w:p>
        </w:tc>
        <w:tc>
          <w:tcPr>
            <w:tcW w:w="571" w:type="dxa"/>
            <w:vAlign w:val="center"/>
          </w:tcPr>
          <w:p w14:paraId="140DFD59"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r>
              <w:rPr>
                <w:color w:val="3F0731"/>
              </w:rPr>
              <w:t>X</w:t>
            </w:r>
          </w:p>
        </w:tc>
        <w:tc>
          <w:tcPr>
            <w:tcW w:w="545" w:type="dxa"/>
            <w:vAlign w:val="center"/>
          </w:tcPr>
          <w:p w14:paraId="77BCECCF"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r>
              <w:rPr>
                <w:color w:val="3F0731"/>
              </w:rPr>
              <w:t>X</w:t>
            </w:r>
          </w:p>
        </w:tc>
        <w:tc>
          <w:tcPr>
            <w:tcW w:w="2694" w:type="dxa"/>
            <w:vAlign w:val="center"/>
          </w:tcPr>
          <w:p w14:paraId="25D5CB38"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r>
              <w:rPr>
                <w:color w:val="3F0731"/>
              </w:rPr>
              <w:t>X</w:t>
            </w:r>
          </w:p>
        </w:tc>
        <w:tc>
          <w:tcPr>
            <w:tcW w:w="1126" w:type="dxa"/>
            <w:vAlign w:val="center"/>
          </w:tcPr>
          <w:p w14:paraId="15E1ED4D"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p>
        </w:tc>
        <w:tc>
          <w:tcPr>
            <w:tcW w:w="983" w:type="dxa"/>
            <w:vAlign w:val="center"/>
          </w:tcPr>
          <w:p w14:paraId="1759612A"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p>
        </w:tc>
      </w:tr>
      <w:tr w:rsidR="00316A82" w14:paraId="2AAEB13E" w14:textId="77777777" w:rsidTr="00C6732C">
        <w:trPr>
          <w:trHeight w:val="433"/>
        </w:trPr>
        <w:tc>
          <w:tcPr>
            <w:cnfStyle w:val="001000000000" w:firstRow="0" w:lastRow="0" w:firstColumn="1" w:lastColumn="0" w:oddVBand="0" w:evenVBand="0" w:oddHBand="0" w:evenHBand="0" w:firstRowFirstColumn="0" w:firstRowLastColumn="0" w:lastRowFirstColumn="0" w:lastRowLastColumn="0"/>
            <w:tcW w:w="986" w:type="dxa"/>
          </w:tcPr>
          <w:p w14:paraId="77EE7A87" w14:textId="77777777" w:rsidR="00316A82" w:rsidRPr="00D77AA3" w:rsidRDefault="00316A82">
            <w:pPr>
              <w:rPr>
                <w:b w:val="0"/>
                <w:bCs w:val="0"/>
                <w:color w:val="3F0731"/>
              </w:rPr>
            </w:pPr>
            <w:r w:rsidRPr="00D77AA3">
              <w:rPr>
                <w:b w:val="0"/>
                <w:bCs w:val="0"/>
                <w:color w:val="3F0731"/>
              </w:rPr>
              <w:t>PSHF</w:t>
            </w:r>
          </w:p>
        </w:tc>
        <w:tc>
          <w:tcPr>
            <w:tcW w:w="2293" w:type="dxa"/>
            <w:vAlign w:val="center"/>
          </w:tcPr>
          <w:p w14:paraId="12DF90D8" w14:textId="77777777" w:rsidR="00316A82" w:rsidRPr="00D77AA3" w:rsidRDefault="00316A82" w:rsidP="00C6732C">
            <w:pPr>
              <w:jc w:val="center"/>
              <w:cnfStyle w:val="000000000000" w:firstRow="0" w:lastRow="0" w:firstColumn="0" w:lastColumn="0" w:oddVBand="0" w:evenVBand="0" w:oddHBand="0" w:evenHBand="0" w:firstRowFirstColumn="0" w:firstRowLastColumn="0" w:lastRowFirstColumn="0" w:lastRowLastColumn="0"/>
              <w:rPr>
                <w:color w:val="3F0731"/>
              </w:rPr>
            </w:pPr>
            <w:r>
              <w:rPr>
                <w:color w:val="3F0731"/>
              </w:rPr>
              <w:t>X</w:t>
            </w:r>
          </w:p>
        </w:tc>
        <w:tc>
          <w:tcPr>
            <w:tcW w:w="558" w:type="dxa"/>
            <w:vAlign w:val="center"/>
          </w:tcPr>
          <w:p w14:paraId="25C4756E" w14:textId="77777777" w:rsidR="00316A82" w:rsidRPr="00D77AA3" w:rsidRDefault="00316A82" w:rsidP="00C6732C">
            <w:pPr>
              <w:jc w:val="center"/>
              <w:cnfStyle w:val="000000000000" w:firstRow="0" w:lastRow="0" w:firstColumn="0" w:lastColumn="0" w:oddVBand="0" w:evenVBand="0" w:oddHBand="0" w:evenHBand="0" w:firstRowFirstColumn="0" w:firstRowLastColumn="0" w:lastRowFirstColumn="0" w:lastRowLastColumn="0"/>
              <w:rPr>
                <w:color w:val="3F0731"/>
              </w:rPr>
            </w:pPr>
          </w:p>
        </w:tc>
        <w:tc>
          <w:tcPr>
            <w:tcW w:w="571" w:type="dxa"/>
            <w:vAlign w:val="center"/>
          </w:tcPr>
          <w:p w14:paraId="7CD9B0F5" w14:textId="77777777" w:rsidR="00316A82" w:rsidRPr="00D77AA3" w:rsidRDefault="00316A82" w:rsidP="00C6732C">
            <w:pPr>
              <w:jc w:val="center"/>
              <w:cnfStyle w:val="000000000000" w:firstRow="0" w:lastRow="0" w:firstColumn="0" w:lastColumn="0" w:oddVBand="0" w:evenVBand="0" w:oddHBand="0" w:evenHBand="0" w:firstRowFirstColumn="0" w:firstRowLastColumn="0" w:lastRowFirstColumn="0" w:lastRowLastColumn="0"/>
              <w:rPr>
                <w:color w:val="3F0731"/>
              </w:rPr>
            </w:pPr>
            <w:r>
              <w:rPr>
                <w:color w:val="3F0731"/>
              </w:rPr>
              <w:t>X</w:t>
            </w:r>
          </w:p>
        </w:tc>
        <w:tc>
          <w:tcPr>
            <w:tcW w:w="545" w:type="dxa"/>
            <w:vAlign w:val="center"/>
          </w:tcPr>
          <w:p w14:paraId="4666A974" w14:textId="77777777" w:rsidR="00316A82" w:rsidRPr="00D77AA3" w:rsidRDefault="00316A82" w:rsidP="00C6732C">
            <w:pPr>
              <w:jc w:val="center"/>
              <w:cnfStyle w:val="000000000000" w:firstRow="0" w:lastRow="0" w:firstColumn="0" w:lastColumn="0" w:oddVBand="0" w:evenVBand="0" w:oddHBand="0" w:evenHBand="0" w:firstRowFirstColumn="0" w:firstRowLastColumn="0" w:lastRowFirstColumn="0" w:lastRowLastColumn="0"/>
              <w:rPr>
                <w:color w:val="3F0731"/>
              </w:rPr>
            </w:pPr>
          </w:p>
        </w:tc>
        <w:tc>
          <w:tcPr>
            <w:tcW w:w="2694" w:type="dxa"/>
            <w:vAlign w:val="center"/>
          </w:tcPr>
          <w:p w14:paraId="6B7FAA1E" w14:textId="77777777" w:rsidR="00316A82" w:rsidRPr="00D77AA3" w:rsidRDefault="00316A82" w:rsidP="00C6732C">
            <w:pPr>
              <w:jc w:val="center"/>
              <w:cnfStyle w:val="000000000000" w:firstRow="0" w:lastRow="0" w:firstColumn="0" w:lastColumn="0" w:oddVBand="0" w:evenVBand="0" w:oddHBand="0" w:evenHBand="0" w:firstRowFirstColumn="0" w:firstRowLastColumn="0" w:lastRowFirstColumn="0" w:lastRowLastColumn="0"/>
              <w:rPr>
                <w:color w:val="3F0731"/>
              </w:rPr>
            </w:pPr>
          </w:p>
        </w:tc>
        <w:tc>
          <w:tcPr>
            <w:tcW w:w="1126" w:type="dxa"/>
            <w:vAlign w:val="center"/>
          </w:tcPr>
          <w:p w14:paraId="1BAE3F15" w14:textId="77777777" w:rsidR="00316A82" w:rsidRPr="00D77AA3" w:rsidRDefault="00316A82" w:rsidP="00C6732C">
            <w:pPr>
              <w:jc w:val="center"/>
              <w:cnfStyle w:val="000000000000" w:firstRow="0" w:lastRow="0" w:firstColumn="0" w:lastColumn="0" w:oddVBand="0" w:evenVBand="0" w:oddHBand="0" w:evenHBand="0" w:firstRowFirstColumn="0" w:firstRowLastColumn="0" w:lastRowFirstColumn="0" w:lastRowLastColumn="0"/>
              <w:rPr>
                <w:color w:val="3F0731"/>
              </w:rPr>
            </w:pPr>
          </w:p>
        </w:tc>
        <w:tc>
          <w:tcPr>
            <w:tcW w:w="983" w:type="dxa"/>
            <w:vAlign w:val="center"/>
          </w:tcPr>
          <w:p w14:paraId="06B6B79D" w14:textId="77777777" w:rsidR="00316A82" w:rsidRPr="00D77AA3" w:rsidRDefault="00316A82" w:rsidP="00C6732C">
            <w:pPr>
              <w:jc w:val="center"/>
              <w:cnfStyle w:val="000000000000" w:firstRow="0" w:lastRow="0" w:firstColumn="0" w:lastColumn="0" w:oddVBand="0" w:evenVBand="0" w:oddHBand="0" w:evenHBand="0" w:firstRowFirstColumn="0" w:firstRowLastColumn="0" w:lastRowFirstColumn="0" w:lastRowLastColumn="0"/>
              <w:rPr>
                <w:color w:val="3F0731"/>
              </w:rPr>
            </w:pPr>
          </w:p>
        </w:tc>
      </w:tr>
      <w:tr w:rsidR="00316A82" w14:paraId="5F23368A" w14:textId="77777777" w:rsidTr="00C6732C">
        <w:trPr>
          <w:cnfStyle w:val="000000100000" w:firstRow="0" w:lastRow="0" w:firstColumn="0" w:lastColumn="0" w:oddVBand="0" w:evenVBand="0" w:oddHBand="1"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86" w:type="dxa"/>
          </w:tcPr>
          <w:p w14:paraId="0AD25BA3" w14:textId="77777777" w:rsidR="00316A82" w:rsidRPr="00D77AA3" w:rsidRDefault="00316A82">
            <w:pPr>
              <w:rPr>
                <w:b w:val="0"/>
                <w:bCs w:val="0"/>
                <w:color w:val="3F0731"/>
              </w:rPr>
            </w:pPr>
            <w:r w:rsidRPr="00D77AA3">
              <w:rPr>
                <w:b w:val="0"/>
                <w:bCs w:val="0"/>
                <w:color w:val="3F0731"/>
              </w:rPr>
              <w:t>EMRG</w:t>
            </w:r>
          </w:p>
        </w:tc>
        <w:tc>
          <w:tcPr>
            <w:tcW w:w="2293" w:type="dxa"/>
            <w:vAlign w:val="center"/>
          </w:tcPr>
          <w:p w14:paraId="431233F6"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r>
              <w:rPr>
                <w:color w:val="3F0731"/>
              </w:rPr>
              <w:t>X</w:t>
            </w:r>
          </w:p>
        </w:tc>
        <w:tc>
          <w:tcPr>
            <w:tcW w:w="558" w:type="dxa"/>
            <w:vAlign w:val="center"/>
          </w:tcPr>
          <w:p w14:paraId="2C60439A"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r>
              <w:rPr>
                <w:color w:val="3F0731"/>
              </w:rPr>
              <w:t>X</w:t>
            </w:r>
          </w:p>
        </w:tc>
        <w:tc>
          <w:tcPr>
            <w:tcW w:w="571" w:type="dxa"/>
            <w:vAlign w:val="center"/>
          </w:tcPr>
          <w:p w14:paraId="040E3F9E"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r>
              <w:rPr>
                <w:color w:val="3F0731"/>
              </w:rPr>
              <w:t>X</w:t>
            </w:r>
          </w:p>
        </w:tc>
        <w:tc>
          <w:tcPr>
            <w:tcW w:w="545" w:type="dxa"/>
            <w:vAlign w:val="center"/>
          </w:tcPr>
          <w:p w14:paraId="31AB4D9E"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r>
              <w:rPr>
                <w:color w:val="3F0731"/>
              </w:rPr>
              <w:t>X</w:t>
            </w:r>
          </w:p>
        </w:tc>
        <w:tc>
          <w:tcPr>
            <w:tcW w:w="2694" w:type="dxa"/>
            <w:vAlign w:val="center"/>
          </w:tcPr>
          <w:p w14:paraId="13CD693D"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r>
              <w:rPr>
                <w:color w:val="3F0731"/>
              </w:rPr>
              <w:t>X</w:t>
            </w:r>
          </w:p>
        </w:tc>
        <w:tc>
          <w:tcPr>
            <w:tcW w:w="1126" w:type="dxa"/>
            <w:vAlign w:val="center"/>
          </w:tcPr>
          <w:p w14:paraId="4A4AFD89"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p>
        </w:tc>
        <w:tc>
          <w:tcPr>
            <w:tcW w:w="983" w:type="dxa"/>
            <w:vAlign w:val="center"/>
          </w:tcPr>
          <w:p w14:paraId="39ED4956"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p>
        </w:tc>
      </w:tr>
      <w:tr w:rsidR="00316A82" w14:paraId="23CC9588" w14:textId="77777777" w:rsidTr="00C6732C">
        <w:trPr>
          <w:trHeight w:val="447"/>
        </w:trPr>
        <w:tc>
          <w:tcPr>
            <w:cnfStyle w:val="001000000000" w:firstRow="0" w:lastRow="0" w:firstColumn="1" w:lastColumn="0" w:oddVBand="0" w:evenVBand="0" w:oddHBand="0" w:evenHBand="0" w:firstRowFirstColumn="0" w:firstRowLastColumn="0" w:lastRowFirstColumn="0" w:lastRowLastColumn="0"/>
            <w:tcW w:w="986" w:type="dxa"/>
          </w:tcPr>
          <w:p w14:paraId="64F04537" w14:textId="77777777" w:rsidR="00316A82" w:rsidRPr="00D77AA3" w:rsidRDefault="00316A82">
            <w:pPr>
              <w:rPr>
                <w:b w:val="0"/>
                <w:bCs w:val="0"/>
                <w:color w:val="3F0731"/>
              </w:rPr>
            </w:pPr>
            <w:r w:rsidRPr="00D77AA3">
              <w:rPr>
                <w:b w:val="0"/>
                <w:bCs w:val="0"/>
                <w:color w:val="3F0731"/>
              </w:rPr>
              <w:t>FRES</w:t>
            </w:r>
          </w:p>
        </w:tc>
        <w:tc>
          <w:tcPr>
            <w:tcW w:w="2293" w:type="dxa"/>
            <w:vAlign w:val="center"/>
          </w:tcPr>
          <w:p w14:paraId="709C3D33" w14:textId="77777777" w:rsidR="00316A82" w:rsidRPr="00D77AA3" w:rsidRDefault="00316A82" w:rsidP="00C6732C">
            <w:pPr>
              <w:jc w:val="center"/>
              <w:cnfStyle w:val="000000000000" w:firstRow="0" w:lastRow="0" w:firstColumn="0" w:lastColumn="0" w:oddVBand="0" w:evenVBand="0" w:oddHBand="0" w:evenHBand="0" w:firstRowFirstColumn="0" w:firstRowLastColumn="0" w:lastRowFirstColumn="0" w:lastRowLastColumn="0"/>
              <w:rPr>
                <w:color w:val="3F0731"/>
              </w:rPr>
            </w:pPr>
            <w:r>
              <w:rPr>
                <w:color w:val="3F0731"/>
              </w:rPr>
              <w:t>X</w:t>
            </w:r>
          </w:p>
        </w:tc>
        <w:tc>
          <w:tcPr>
            <w:tcW w:w="558" w:type="dxa"/>
            <w:vAlign w:val="center"/>
          </w:tcPr>
          <w:p w14:paraId="34E4AEC9" w14:textId="77777777" w:rsidR="00316A82" w:rsidRPr="00D77AA3" w:rsidRDefault="00316A82" w:rsidP="00C6732C">
            <w:pPr>
              <w:jc w:val="center"/>
              <w:cnfStyle w:val="000000000000" w:firstRow="0" w:lastRow="0" w:firstColumn="0" w:lastColumn="0" w:oddVBand="0" w:evenVBand="0" w:oddHBand="0" w:evenHBand="0" w:firstRowFirstColumn="0" w:firstRowLastColumn="0" w:lastRowFirstColumn="0" w:lastRowLastColumn="0"/>
              <w:rPr>
                <w:color w:val="3F0731"/>
              </w:rPr>
            </w:pPr>
          </w:p>
        </w:tc>
        <w:tc>
          <w:tcPr>
            <w:tcW w:w="571" w:type="dxa"/>
            <w:vAlign w:val="center"/>
          </w:tcPr>
          <w:p w14:paraId="4412262B" w14:textId="77777777" w:rsidR="00316A82" w:rsidRPr="00D77AA3" w:rsidRDefault="00316A82" w:rsidP="00C6732C">
            <w:pPr>
              <w:jc w:val="center"/>
              <w:cnfStyle w:val="000000000000" w:firstRow="0" w:lastRow="0" w:firstColumn="0" w:lastColumn="0" w:oddVBand="0" w:evenVBand="0" w:oddHBand="0" w:evenHBand="0" w:firstRowFirstColumn="0" w:firstRowLastColumn="0" w:lastRowFirstColumn="0" w:lastRowLastColumn="0"/>
              <w:rPr>
                <w:color w:val="3F0731"/>
              </w:rPr>
            </w:pPr>
          </w:p>
        </w:tc>
        <w:tc>
          <w:tcPr>
            <w:tcW w:w="545" w:type="dxa"/>
            <w:vAlign w:val="center"/>
          </w:tcPr>
          <w:p w14:paraId="074F0E99" w14:textId="77777777" w:rsidR="00316A82" w:rsidRPr="00D77AA3" w:rsidRDefault="00316A82" w:rsidP="00C6732C">
            <w:pPr>
              <w:jc w:val="center"/>
              <w:cnfStyle w:val="000000000000" w:firstRow="0" w:lastRow="0" w:firstColumn="0" w:lastColumn="0" w:oddVBand="0" w:evenVBand="0" w:oddHBand="0" w:evenHBand="0" w:firstRowFirstColumn="0" w:firstRowLastColumn="0" w:lastRowFirstColumn="0" w:lastRowLastColumn="0"/>
              <w:rPr>
                <w:color w:val="3F0731"/>
              </w:rPr>
            </w:pPr>
          </w:p>
        </w:tc>
        <w:tc>
          <w:tcPr>
            <w:tcW w:w="2694" w:type="dxa"/>
            <w:vAlign w:val="center"/>
          </w:tcPr>
          <w:p w14:paraId="7EEFC84A" w14:textId="77777777" w:rsidR="00316A82" w:rsidRPr="00D77AA3" w:rsidRDefault="00316A82" w:rsidP="00C6732C">
            <w:pPr>
              <w:jc w:val="center"/>
              <w:cnfStyle w:val="000000000000" w:firstRow="0" w:lastRow="0" w:firstColumn="0" w:lastColumn="0" w:oddVBand="0" w:evenVBand="0" w:oddHBand="0" w:evenHBand="0" w:firstRowFirstColumn="0" w:firstRowLastColumn="0" w:lastRowFirstColumn="0" w:lastRowLastColumn="0"/>
              <w:rPr>
                <w:color w:val="3F0731"/>
              </w:rPr>
            </w:pPr>
          </w:p>
        </w:tc>
        <w:tc>
          <w:tcPr>
            <w:tcW w:w="1126" w:type="dxa"/>
            <w:vAlign w:val="center"/>
          </w:tcPr>
          <w:p w14:paraId="4FE3AE60" w14:textId="77777777" w:rsidR="00316A82" w:rsidRPr="00D77AA3" w:rsidRDefault="00316A82" w:rsidP="00C6732C">
            <w:pPr>
              <w:jc w:val="center"/>
              <w:cnfStyle w:val="000000000000" w:firstRow="0" w:lastRow="0" w:firstColumn="0" w:lastColumn="0" w:oddVBand="0" w:evenVBand="0" w:oddHBand="0" w:evenHBand="0" w:firstRowFirstColumn="0" w:firstRowLastColumn="0" w:lastRowFirstColumn="0" w:lastRowLastColumn="0"/>
              <w:rPr>
                <w:color w:val="3F0731"/>
              </w:rPr>
            </w:pPr>
          </w:p>
        </w:tc>
        <w:tc>
          <w:tcPr>
            <w:tcW w:w="983" w:type="dxa"/>
            <w:vAlign w:val="center"/>
          </w:tcPr>
          <w:p w14:paraId="6CA57D80" w14:textId="77777777" w:rsidR="00316A82" w:rsidRPr="00D77AA3" w:rsidRDefault="00316A82" w:rsidP="00C6732C">
            <w:pPr>
              <w:jc w:val="center"/>
              <w:cnfStyle w:val="000000000000" w:firstRow="0" w:lastRow="0" w:firstColumn="0" w:lastColumn="0" w:oddVBand="0" w:evenVBand="0" w:oddHBand="0" w:evenHBand="0" w:firstRowFirstColumn="0" w:firstRowLastColumn="0" w:lastRowFirstColumn="0" w:lastRowLastColumn="0"/>
              <w:rPr>
                <w:color w:val="3F0731"/>
              </w:rPr>
            </w:pPr>
          </w:p>
        </w:tc>
      </w:tr>
      <w:tr w:rsidR="00316A82" w14:paraId="19D069B0" w14:textId="77777777" w:rsidTr="00C6732C">
        <w:trPr>
          <w:cnfStyle w:val="000000100000" w:firstRow="0" w:lastRow="0" w:firstColumn="0" w:lastColumn="0" w:oddVBand="0" w:evenVBand="0" w:oddHBand="1"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86" w:type="dxa"/>
          </w:tcPr>
          <w:p w14:paraId="7A9149F6" w14:textId="77777777" w:rsidR="00316A82" w:rsidRPr="00D77AA3" w:rsidRDefault="00316A82">
            <w:pPr>
              <w:rPr>
                <w:b w:val="0"/>
                <w:bCs w:val="0"/>
                <w:color w:val="3F0731"/>
              </w:rPr>
            </w:pPr>
            <w:r w:rsidRPr="00D77AA3">
              <w:rPr>
                <w:b w:val="0"/>
                <w:bCs w:val="0"/>
                <w:color w:val="3F0731"/>
              </w:rPr>
              <w:t>LFRY</w:t>
            </w:r>
          </w:p>
        </w:tc>
        <w:tc>
          <w:tcPr>
            <w:tcW w:w="2293" w:type="dxa"/>
            <w:vAlign w:val="center"/>
          </w:tcPr>
          <w:p w14:paraId="32CF4E1D"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p>
        </w:tc>
        <w:tc>
          <w:tcPr>
            <w:tcW w:w="558" w:type="dxa"/>
            <w:vAlign w:val="center"/>
          </w:tcPr>
          <w:p w14:paraId="55F4902A"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p>
        </w:tc>
        <w:tc>
          <w:tcPr>
            <w:tcW w:w="571" w:type="dxa"/>
            <w:vAlign w:val="center"/>
          </w:tcPr>
          <w:p w14:paraId="224B8F19"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p>
        </w:tc>
        <w:tc>
          <w:tcPr>
            <w:tcW w:w="545" w:type="dxa"/>
            <w:vAlign w:val="center"/>
          </w:tcPr>
          <w:p w14:paraId="47BD84E1"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p>
        </w:tc>
        <w:tc>
          <w:tcPr>
            <w:tcW w:w="2694" w:type="dxa"/>
            <w:vAlign w:val="center"/>
          </w:tcPr>
          <w:p w14:paraId="4C9F7A90"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p>
        </w:tc>
        <w:tc>
          <w:tcPr>
            <w:tcW w:w="1126" w:type="dxa"/>
            <w:vAlign w:val="center"/>
          </w:tcPr>
          <w:p w14:paraId="1D2DC373"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r>
              <w:rPr>
                <w:color w:val="3F0731"/>
              </w:rPr>
              <w:t>X</w:t>
            </w:r>
          </w:p>
        </w:tc>
        <w:tc>
          <w:tcPr>
            <w:tcW w:w="983" w:type="dxa"/>
            <w:vAlign w:val="center"/>
          </w:tcPr>
          <w:p w14:paraId="7FAFE425"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p>
        </w:tc>
      </w:tr>
      <w:tr w:rsidR="00316A82" w14:paraId="73E7EDBE" w14:textId="77777777" w:rsidTr="00C6732C">
        <w:trPr>
          <w:trHeight w:val="447"/>
        </w:trPr>
        <w:tc>
          <w:tcPr>
            <w:cnfStyle w:val="001000000000" w:firstRow="0" w:lastRow="0" w:firstColumn="1" w:lastColumn="0" w:oddVBand="0" w:evenVBand="0" w:oddHBand="0" w:evenHBand="0" w:firstRowFirstColumn="0" w:firstRowLastColumn="0" w:lastRowFirstColumn="0" w:lastRowLastColumn="0"/>
            <w:tcW w:w="986" w:type="dxa"/>
          </w:tcPr>
          <w:p w14:paraId="6B733D5B" w14:textId="77777777" w:rsidR="00316A82" w:rsidRPr="00D77AA3" w:rsidRDefault="00316A82">
            <w:pPr>
              <w:rPr>
                <w:b w:val="0"/>
                <w:bCs w:val="0"/>
                <w:color w:val="3F0731"/>
              </w:rPr>
            </w:pPr>
            <w:r w:rsidRPr="00D77AA3">
              <w:rPr>
                <w:b w:val="0"/>
                <w:bCs w:val="0"/>
                <w:color w:val="3F0731"/>
              </w:rPr>
              <w:t>DROP</w:t>
            </w:r>
          </w:p>
        </w:tc>
        <w:tc>
          <w:tcPr>
            <w:tcW w:w="2293" w:type="dxa"/>
            <w:vAlign w:val="center"/>
          </w:tcPr>
          <w:p w14:paraId="3F05C3A5" w14:textId="77777777" w:rsidR="00316A82" w:rsidRPr="00D77AA3" w:rsidRDefault="00316A82" w:rsidP="00C6732C">
            <w:pPr>
              <w:jc w:val="center"/>
              <w:cnfStyle w:val="000000000000" w:firstRow="0" w:lastRow="0" w:firstColumn="0" w:lastColumn="0" w:oddVBand="0" w:evenVBand="0" w:oddHBand="0" w:evenHBand="0" w:firstRowFirstColumn="0" w:firstRowLastColumn="0" w:lastRowFirstColumn="0" w:lastRowLastColumn="0"/>
              <w:rPr>
                <w:color w:val="3F0731"/>
              </w:rPr>
            </w:pPr>
          </w:p>
        </w:tc>
        <w:tc>
          <w:tcPr>
            <w:tcW w:w="558" w:type="dxa"/>
            <w:vAlign w:val="center"/>
          </w:tcPr>
          <w:p w14:paraId="5B2F66E2" w14:textId="77777777" w:rsidR="00316A82" w:rsidRPr="00D77AA3" w:rsidRDefault="00316A82" w:rsidP="00C6732C">
            <w:pPr>
              <w:jc w:val="center"/>
              <w:cnfStyle w:val="000000000000" w:firstRow="0" w:lastRow="0" w:firstColumn="0" w:lastColumn="0" w:oddVBand="0" w:evenVBand="0" w:oddHBand="0" w:evenHBand="0" w:firstRowFirstColumn="0" w:firstRowLastColumn="0" w:lastRowFirstColumn="0" w:lastRowLastColumn="0"/>
              <w:rPr>
                <w:color w:val="3F0731"/>
              </w:rPr>
            </w:pPr>
          </w:p>
        </w:tc>
        <w:tc>
          <w:tcPr>
            <w:tcW w:w="571" w:type="dxa"/>
            <w:vAlign w:val="center"/>
          </w:tcPr>
          <w:p w14:paraId="448AD30E" w14:textId="77777777" w:rsidR="00316A82" w:rsidRPr="00D77AA3" w:rsidRDefault="00316A82" w:rsidP="00C6732C">
            <w:pPr>
              <w:jc w:val="center"/>
              <w:cnfStyle w:val="000000000000" w:firstRow="0" w:lastRow="0" w:firstColumn="0" w:lastColumn="0" w:oddVBand="0" w:evenVBand="0" w:oddHBand="0" w:evenHBand="0" w:firstRowFirstColumn="0" w:firstRowLastColumn="0" w:lastRowFirstColumn="0" w:lastRowLastColumn="0"/>
              <w:rPr>
                <w:color w:val="3F0731"/>
              </w:rPr>
            </w:pPr>
          </w:p>
        </w:tc>
        <w:tc>
          <w:tcPr>
            <w:tcW w:w="545" w:type="dxa"/>
            <w:vAlign w:val="center"/>
          </w:tcPr>
          <w:p w14:paraId="1CCF8998" w14:textId="77777777" w:rsidR="00316A82" w:rsidRPr="00D77AA3" w:rsidRDefault="00316A82" w:rsidP="00C6732C">
            <w:pPr>
              <w:jc w:val="center"/>
              <w:cnfStyle w:val="000000000000" w:firstRow="0" w:lastRow="0" w:firstColumn="0" w:lastColumn="0" w:oddVBand="0" w:evenVBand="0" w:oddHBand="0" w:evenHBand="0" w:firstRowFirstColumn="0" w:firstRowLastColumn="0" w:lastRowFirstColumn="0" w:lastRowLastColumn="0"/>
              <w:rPr>
                <w:color w:val="3F0731"/>
              </w:rPr>
            </w:pPr>
          </w:p>
        </w:tc>
        <w:tc>
          <w:tcPr>
            <w:tcW w:w="2694" w:type="dxa"/>
            <w:vAlign w:val="center"/>
          </w:tcPr>
          <w:p w14:paraId="60DE46F6" w14:textId="77777777" w:rsidR="00316A82" w:rsidRPr="00D77AA3" w:rsidRDefault="00316A82" w:rsidP="00C6732C">
            <w:pPr>
              <w:jc w:val="center"/>
              <w:cnfStyle w:val="000000000000" w:firstRow="0" w:lastRow="0" w:firstColumn="0" w:lastColumn="0" w:oddVBand="0" w:evenVBand="0" w:oddHBand="0" w:evenHBand="0" w:firstRowFirstColumn="0" w:firstRowLastColumn="0" w:lastRowFirstColumn="0" w:lastRowLastColumn="0"/>
              <w:rPr>
                <w:color w:val="3F0731"/>
              </w:rPr>
            </w:pPr>
          </w:p>
        </w:tc>
        <w:tc>
          <w:tcPr>
            <w:tcW w:w="1126" w:type="dxa"/>
            <w:vAlign w:val="center"/>
          </w:tcPr>
          <w:p w14:paraId="4A5534CA" w14:textId="77777777" w:rsidR="00316A82" w:rsidRPr="00D77AA3" w:rsidRDefault="00316A82" w:rsidP="00C6732C">
            <w:pPr>
              <w:jc w:val="center"/>
              <w:cnfStyle w:val="000000000000" w:firstRow="0" w:lastRow="0" w:firstColumn="0" w:lastColumn="0" w:oddVBand="0" w:evenVBand="0" w:oddHBand="0" w:evenHBand="0" w:firstRowFirstColumn="0" w:firstRowLastColumn="0" w:lastRowFirstColumn="0" w:lastRowLastColumn="0"/>
              <w:rPr>
                <w:color w:val="3F0731"/>
              </w:rPr>
            </w:pPr>
          </w:p>
        </w:tc>
        <w:tc>
          <w:tcPr>
            <w:tcW w:w="983" w:type="dxa"/>
            <w:vAlign w:val="center"/>
          </w:tcPr>
          <w:p w14:paraId="41D71907" w14:textId="77777777" w:rsidR="00316A82" w:rsidRPr="00D77AA3" w:rsidRDefault="00316A82" w:rsidP="00C6732C">
            <w:pPr>
              <w:jc w:val="center"/>
              <w:cnfStyle w:val="000000000000" w:firstRow="0" w:lastRow="0" w:firstColumn="0" w:lastColumn="0" w:oddVBand="0" w:evenVBand="0" w:oddHBand="0" w:evenHBand="0" w:firstRowFirstColumn="0" w:firstRowLastColumn="0" w:lastRowFirstColumn="0" w:lastRowLastColumn="0"/>
              <w:rPr>
                <w:color w:val="3F0731"/>
              </w:rPr>
            </w:pPr>
            <w:r>
              <w:rPr>
                <w:color w:val="3F0731"/>
              </w:rPr>
              <w:t>X</w:t>
            </w:r>
          </w:p>
        </w:tc>
      </w:tr>
      <w:tr w:rsidR="00316A82" w14:paraId="2E18E514" w14:textId="77777777" w:rsidTr="00C6732C">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986" w:type="dxa"/>
          </w:tcPr>
          <w:p w14:paraId="239887D0" w14:textId="77777777" w:rsidR="00316A82" w:rsidRPr="00D77AA3" w:rsidRDefault="00316A82">
            <w:pPr>
              <w:rPr>
                <w:b w:val="0"/>
                <w:bCs w:val="0"/>
                <w:color w:val="3F0731"/>
              </w:rPr>
            </w:pPr>
            <w:r w:rsidRPr="00D77AA3">
              <w:rPr>
                <w:b w:val="0"/>
                <w:bCs w:val="0"/>
                <w:color w:val="3F0731"/>
              </w:rPr>
              <w:t>BKDN</w:t>
            </w:r>
          </w:p>
        </w:tc>
        <w:tc>
          <w:tcPr>
            <w:tcW w:w="2293" w:type="dxa"/>
            <w:vAlign w:val="center"/>
          </w:tcPr>
          <w:p w14:paraId="2D9EFEB8"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p>
        </w:tc>
        <w:tc>
          <w:tcPr>
            <w:tcW w:w="558" w:type="dxa"/>
            <w:vAlign w:val="center"/>
          </w:tcPr>
          <w:p w14:paraId="479EAF9C"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r>
              <w:rPr>
                <w:color w:val="3F0731"/>
              </w:rPr>
              <w:t>X</w:t>
            </w:r>
          </w:p>
        </w:tc>
        <w:tc>
          <w:tcPr>
            <w:tcW w:w="571" w:type="dxa"/>
            <w:vAlign w:val="center"/>
          </w:tcPr>
          <w:p w14:paraId="2DC3DA8D"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p>
        </w:tc>
        <w:tc>
          <w:tcPr>
            <w:tcW w:w="545" w:type="dxa"/>
            <w:vAlign w:val="center"/>
          </w:tcPr>
          <w:p w14:paraId="4DA415C2"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p>
        </w:tc>
        <w:tc>
          <w:tcPr>
            <w:tcW w:w="2694" w:type="dxa"/>
            <w:vAlign w:val="center"/>
          </w:tcPr>
          <w:p w14:paraId="2AE398B5"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p>
        </w:tc>
        <w:tc>
          <w:tcPr>
            <w:tcW w:w="1126" w:type="dxa"/>
            <w:vAlign w:val="center"/>
          </w:tcPr>
          <w:p w14:paraId="78661A70"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p>
        </w:tc>
        <w:tc>
          <w:tcPr>
            <w:tcW w:w="983" w:type="dxa"/>
            <w:vAlign w:val="center"/>
          </w:tcPr>
          <w:p w14:paraId="00112DDB" w14:textId="77777777" w:rsidR="00316A82" w:rsidRPr="00D77AA3" w:rsidRDefault="00316A82" w:rsidP="00C6732C">
            <w:pPr>
              <w:jc w:val="center"/>
              <w:cnfStyle w:val="000000100000" w:firstRow="0" w:lastRow="0" w:firstColumn="0" w:lastColumn="0" w:oddVBand="0" w:evenVBand="0" w:oddHBand="1" w:evenHBand="0" w:firstRowFirstColumn="0" w:firstRowLastColumn="0" w:lastRowFirstColumn="0" w:lastRowLastColumn="0"/>
              <w:rPr>
                <w:color w:val="3F0731"/>
              </w:rPr>
            </w:pPr>
          </w:p>
        </w:tc>
      </w:tr>
    </w:tbl>
    <w:p w14:paraId="0C1904CA" w14:textId="77777777" w:rsidR="00316A82" w:rsidRDefault="00316A82" w:rsidP="00316A82"/>
    <w:p w14:paraId="3C088071" w14:textId="77777777" w:rsidR="00E32BD5" w:rsidRDefault="00E32BD5">
      <w:pPr>
        <w:spacing w:after="120" w:line="240" w:lineRule="auto"/>
        <w:rPr>
          <w:rFonts w:eastAsiaTheme="majorEastAsia" w:cstheme="majorBidi"/>
          <w:b/>
          <w:color w:val="3F0731" w:themeColor="text2"/>
        </w:rPr>
      </w:pPr>
      <w:r>
        <w:br w:type="page"/>
      </w:r>
    </w:p>
    <w:p w14:paraId="36D9764D" w14:textId="401335EC" w:rsidR="00316A82" w:rsidRDefault="00316A82" w:rsidP="00316A82">
      <w:pPr>
        <w:pStyle w:val="Heading3"/>
      </w:pPr>
      <w:bookmarkStart w:id="46" w:name="_Toc193981042"/>
      <w:r>
        <w:lastRenderedPageBreak/>
        <w:t>2.6.6.</w:t>
      </w:r>
      <w:r>
        <w:tab/>
        <w:t>Instruction Message Error Codes</w:t>
      </w:r>
      <w:bookmarkEnd w:id="46"/>
    </w:p>
    <w:p w14:paraId="4F9C354C" w14:textId="40DE93FD" w:rsidR="00316A82" w:rsidRPr="00322375" w:rsidRDefault="00316A82" w:rsidP="00316A82">
      <w:r w:rsidRPr="007D7138">
        <w:t>The error codes in Table 21 can be used with instruction messages.</w:t>
      </w:r>
    </w:p>
    <w:p w14:paraId="36B58FD5" w14:textId="06B23A43" w:rsidR="00316A82" w:rsidRDefault="00316A82" w:rsidP="00316A82">
      <w:pPr>
        <w:pStyle w:val="Caption"/>
        <w:keepNext/>
      </w:pPr>
      <w:r>
        <w:t xml:space="preserve">Table </w:t>
      </w:r>
      <w:r>
        <w:fldChar w:fldCharType="begin"/>
      </w:r>
      <w:r>
        <w:instrText xml:space="preserve"> SEQ Table \* ARABIC </w:instrText>
      </w:r>
      <w:r>
        <w:fldChar w:fldCharType="separate"/>
      </w:r>
      <w:r w:rsidR="001D3DFB">
        <w:rPr>
          <w:noProof/>
        </w:rPr>
        <w:t>21</w:t>
      </w:r>
      <w:r>
        <w:rPr>
          <w:noProof/>
        </w:rPr>
        <w:fldChar w:fldCharType="end"/>
      </w:r>
      <w:r>
        <w:t xml:space="preserve">: </w:t>
      </w:r>
      <w:r w:rsidRPr="006841E3">
        <w:t xml:space="preserve"> Instruction Error Message Codes</w:t>
      </w:r>
    </w:p>
    <w:tbl>
      <w:tblPr>
        <w:tblStyle w:val="ListTable1Light-Accent1"/>
        <w:tblW w:w="9831" w:type="dxa"/>
        <w:tblLook w:val="04A0" w:firstRow="1" w:lastRow="0" w:firstColumn="1" w:lastColumn="0" w:noHBand="0" w:noVBand="1"/>
      </w:tblPr>
      <w:tblGrid>
        <w:gridCol w:w="993"/>
        <w:gridCol w:w="8838"/>
      </w:tblGrid>
      <w:tr w:rsidR="00316A82" w14:paraId="4C743AF6" w14:textId="77777777" w:rsidTr="00482479">
        <w:trPr>
          <w:cnfStyle w:val="100000000000" w:firstRow="1" w:lastRow="0" w:firstColumn="0" w:lastColumn="0" w:oddVBand="0" w:evenVBand="0" w:oddHBand="0" w:evenHBand="0" w:firstRowFirstColumn="0" w:firstRowLastColumn="0" w:lastRowFirstColumn="0" w:lastRowLastColumn="0"/>
          <w:trHeight w:val="707"/>
        </w:trPr>
        <w:tc>
          <w:tcPr>
            <w:cnfStyle w:val="001000000000" w:firstRow="0" w:lastRow="0" w:firstColumn="1" w:lastColumn="0" w:oddVBand="0" w:evenVBand="0" w:oddHBand="0" w:evenHBand="0" w:firstRowFirstColumn="0" w:firstRowLastColumn="0" w:lastRowFirstColumn="0" w:lastRowLastColumn="0"/>
            <w:tcW w:w="993" w:type="dxa"/>
          </w:tcPr>
          <w:p w14:paraId="6E5BB571" w14:textId="5875A287" w:rsidR="00316A82" w:rsidRPr="00451BA2" w:rsidRDefault="00316A82">
            <w:pPr>
              <w:rPr>
                <w:b w:val="0"/>
                <w:bCs w:val="0"/>
                <w:color w:val="3F0731"/>
              </w:rPr>
            </w:pPr>
            <w:r>
              <w:rPr>
                <w:color w:val="3F0731"/>
              </w:rPr>
              <w:t>Error Code</w:t>
            </w:r>
            <w:r w:rsidRPr="00D77AA3">
              <w:rPr>
                <w:color w:val="3F0731"/>
              </w:rPr>
              <w:t xml:space="preserve"> </w:t>
            </w:r>
          </w:p>
        </w:tc>
        <w:tc>
          <w:tcPr>
            <w:tcW w:w="8838" w:type="dxa"/>
          </w:tcPr>
          <w:p w14:paraId="4F4CB2CD" w14:textId="77777777" w:rsidR="00316A82" w:rsidRPr="00D77AA3" w:rsidRDefault="00316A82">
            <w:pPr>
              <w:cnfStyle w:val="100000000000" w:firstRow="1" w:lastRow="0" w:firstColumn="0" w:lastColumn="0" w:oddVBand="0" w:evenVBand="0" w:oddHBand="0" w:evenHBand="0" w:firstRowFirstColumn="0" w:firstRowLastColumn="0" w:lastRowFirstColumn="0" w:lastRowLastColumn="0"/>
              <w:rPr>
                <w:color w:val="3F0731"/>
              </w:rPr>
            </w:pPr>
            <w:r w:rsidRPr="00D77AA3">
              <w:rPr>
                <w:color w:val="3F0731"/>
              </w:rPr>
              <w:t>Description</w:t>
            </w:r>
          </w:p>
        </w:tc>
      </w:tr>
      <w:tr w:rsidR="00316A82" w14:paraId="5E234583" w14:textId="77777777" w:rsidTr="00482479">
        <w:trPr>
          <w:cnfStyle w:val="000000100000" w:firstRow="0" w:lastRow="0" w:firstColumn="0" w:lastColumn="0" w:oddVBand="0" w:evenVBand="0" w:oddHBand="1" w:evenHBand="0" w:firstRowFirstColumn="0" w:firstRowLastColumn="0" w:lastRowFirstColumn="0" w:lastRowLastColumn="0"/>
          <w:trHeight w:val="436"/>
        </w:trPr>
        <w:tc>
          <w:tcPr>
            <w:cnfStyle w:val="001000000000" w:firstRow="0" w:lastRow="0" w:firstColumn="1" w:lastColumn="0" w:oddVBand="0" w:evenVBand="0" w:oddHBand="0" w:evenHBand="0" w:firstRowFirstColumn="0" w:firstRowLastColumn="0" w:lastRowFirstColumn="0" w:lastRowLastColumn="0"/>
            <w:tcW w:w="993" w:type="dxa"/>
          </w:tcPr>
          <w:p w14:paraId="2206DD10" w14:textId="77777777" w:rsidR="00316A82" w:rsidRPr="00D77AA3" w:rsidRDefault="00316A82">
            <w:pPr>
              <w:rPr>
                <w:b w:val="0"/>
                <w:bCs w:val="0"/>
                <w:color w:val="3F0731"/>
              </w:rPr>
            </w:pPr>
            <w:r w:rsidRPr="00363C98">
              <w:rPr>
                <w:b w:val="0"/>
                <w:bCs w:val="0"/>
                <w:color w:val="3F0731"/>
              </w:rPr>
              <w:t>I001</w:t>
            </w:r>
          </w:p>
        </w:tc>
        <w:tc>
          <w:tcPr>
            <w:tcW w:w="8838" w:type="dxa"/>
          </w:tcPr>
          <w:p w14:paraId="7C5B85A7" w14:textId="77777777" w:rsidR="00316A82" w:rsidRPr="00D77AA3" w:rsidRDefault="00316A82">
            <w:pPr>
              <w:cnfStyle w:val="000000100000" w:firstRow="0" w:lastRow="0" w:firstColumn="0" w:lastColumn="0" w:oddVBand="0" w:evenVBand="0" w:oddHBand="1" w:evenHBand="0" w:firstRowFirstColumn="0" w:firstRowLastColumn="0" w:lastRowFirstColumn="0" w:lastRowLastColumn="0"/>
              <w:rPr>
                <w:color w:val="3F0731"/>
              </w:rPr>
            </w:pPr>
            <w:r w:rsidRPr="00E057AF">
              <w:rPr>
                <w:color w:val="3F0731"/>
              </w:rPr>
              <w:t>Invalid BM Unit ID</w:t>
            </w:r>
          </w:p>
        </w:tc>
      </w:tr>
      <w:tr w:rsidR="00316A82" w14:paraId="5ED53D0F" w14:textId="77777777" w:rsidTr="00482479">
        <w:trPr>
          <w:trHeight w:val="707"/>
        </w:trPr>
        <w:tc>
          <w:tcPr>
            <w:cnfStyle w:val="001000000000" w:firstRow="0" w:lastRow="0" w:firstColumn="1" w:lastColumn="0" w:oddVBand="0" w:evenVBand="0" w:oddHBand="0" w:evenHBand="0" w:firstRowFirstColumn="0" w:firstRowLastColumn="0" w:lastRowFirstColumn="0" w:lastRowLastColumn="0"/>
            <w:tcW w:w="993" w:type="dxa"/>
          </w:tcPr>
          <w:p w14:paraId="0A2E9786" w14:textId="77777777" w:rsidR="00316A82" w:rsidRPr="00D77AA3" w:rsidRDefault="00316A82">
            <w:pPr>
              <w:rPr>
                <w:b w:val="0"/>
                <w:bCs w:val="0"/>
                <w:color w:val="3F0731"/>
              </w:rPr>
            </w:pPr>
            <w:r w:rsidRPr="00363C98">
              <w:rPr>
                <w:b w:val="0"/>
                <w:bCs w:val="0"/>
                <w:color w:val="3F0731"/>
              </w:rPr>
              <w:t>I00</w:t>
            </w:r>
            <w:r>
              <w:rPr>
                <w:b w:val="0"/>
                <w:bCs w:val="0"/>
                <w:color w:val="3F0731"/>
              </w:rPr>
              <w:t>2</w:t>
            </w:r>
          </w:p>
        </w:tc>
        <w:tc>
          <w:tcPr>
            <w:tcW w:w="8838" w:type="dxa"/>
          </w:tcPr>
          <w:p w14:paraId="3877967E" w14:textId="14FC266D" w:rsidR="00316A82" w:rsidRPr="00D77AA3" w:rsidRDefault="00316A82">
            <w:pPr>
              <w:cnfStyle w:val="000000000000" w:firstRow="0" w:lastRow="0" w:firstColumn="0" w:lastColumn="0" w:oddVBand="0" w:evenVBand="0" w:oddHBand="0" w:evenHBand="0" w:firstRowFirstColumn="0" w:firstRowLastColumn="0" w:lastRowFirstColumn="0" w:lastRowLastColumn="0"/>
              <w:rPr>
                <w:color w:val="3F0731"/>
              </w:rPr>
            </w:pPr>
            <w:r w:rsidRPr="00E057AF">
              <w:rPr>
                <w:color w:val="3F0731"/>
              </w:rPr>
              <w:t>Invalid Reference Number (Current reference</w:t>
            </w:r>
            <w:r w:rsidR="005F3DAE">
              <w:rPr>
                <w:color w:val="3F0731"/>
              </w:rPr>
              <w:t xml:space="preserve"> &lt;</w:t>
            </w:r>
            <w:r>
              <w:rPr>
                <w:color w:val="3F0731"/>
              </w:rPr>
              <w:t xml:space="preserve"> </w:t>
            </w:r>
            <w:r w:rsidRPr="00E057AF">
              <w:rPr>
                <w:color w:val="3F0731"/>
              </w:rPr>
              <w:t>Last reference, or no previous reference to instruction with this number)</w:t>
            </w:r>
          </w:p>
        </w:tc>
      </w:tr>
      <w:tr w:rsidR="00316A82" w14:paraId="35776CFF" w14:textId="77777777" w:rsidTr="00482479">
        <w:trPr>
          <w:cnfStyle w:val="000000100000" w:firstRow="0" w:lastRow="0" w:firstColumn="0" w:lastColumn="0" w:oddVBand="0" w:evenVBand="0" w:oddHBand="1" w:evenHBand="0" w:firstRowFirstColumn="0" w:firstRowLastColumn="0" w:lastRowFirstColumn="0" w:lastRowLastColumn="0"/>
          <w:trHeight w:val="421"/>
        </w:trPr>
        <w:tc>
          <w:tcPr>
            <w:cnfStyle w:val="001000000000" w:firstRow="0" w:lastRow="0" w:firstColumn="1" w:lastColumn="0" w:oddVBand="0" w:evenVBand="0" w:oddHBand="0" w:evenHBand="0" w:firstRowFirstColumn="0" w:firstRowLastColumn="0" w:lastRowFirstColumn="0" w:lastRowLastColumn="0"/>
            <w:tcW w:w="993" w:type="dxa"/>
          </w:tcPr>
          <w:p w14:paraId="359447C2" w14:textId="77777777" w:rsidR="00316A82" w:rsidRPr="00D77AA3" w:rsidRDefault="00316A82">
            <w:pPr>
              <w:rPr>
                <w:b w:val="0"/>
                <w:bCs w:val="0"/>
                <w:color w:val="3F0731"/>
              </w:rPr>
            </w:pPr>
            <w:r w:rsidRPr="00363C98">
              <w:rPr>
                <w:b w:val="0"/>
                <w:bCs w:val="0"/>
                <w:color w:val="3F0731"/>
              </w:rPr>
              <w:t>I00</w:t>
            </w:r>
            <w:r>
              <w:rPr>
                <w:b w:val="0"/>
                <w:bCs w:val="0"/>
                <w:color w:val="3F0731"/>
              </w:rPr>
              <w:t>3</w:t>
            </w:r>
          </w:p>
        </w:tc>
        <w:tc>
          <w:tcPr>
            <w:tcW w:w="8838" w:type="dxa"/>
          </w:tcPr>
          <w:p w14:paraId="1491B91E" w14:textId="77777777" w:rsidR="00316A82" w:rsidRPr="00D77AA3" w:rsidRDefault="00316A82">
            <w:pPr>
              <w:cnfStyle w:val="000000100000" w:firstRow="0" w:lastRow="0" w:firstColumn="0" w:lastColumn="0" w:oddVBand="0" w:evenVBand="0" w:oddHBand="1" w:evenHBand="0" w:firstRowFirstColumn="0" w:firstRowLastColumn="0" w:lastRowFirstColumn="0" w:lastRowLastColumn="0"/>
              <w:rPr>
                <w:color w:val="3F0731"/>
              </w:rPr>
            </w:pPr>
            <w:r w:rsidRPr="00BD1FCC">
              <w:rPr>
                <w:color w:val="3F0731"/>
              </w:rPr>
              <w:t>General instruction syntax error (instruction parsing failed)</w:t>
            </w:r>
          </w:p>
        </w:tc>
      </w:tr>
      <w:tr w:rsidR="00316A82" w14:paraId="55C0BFAE" w14:textId="77777777" w:rsidTr="00482479">
        <w:trPr>
          <w:trHeight w:val="436"/>
        </w:trPr>
        <w:tc>
          <w:tcPr>
            <w:cnfStyle w:val="001000000000" w:firstRow="0" w:lastRow="0" w:firstColumn="1" w:lastColumn="0" w:oddVBand="0" w:evenVBand="0" w:oddHBand="0" w:evenHBand="0" w:firstRowFirstColumn="0" w:firstRowLastColumn="0" w:lastRowFirstColumn="0" w:lastRowLastColumn="0"/>
            <w:tcW w:w="993" w:type="dxa"/>
          </w:tcPr>
          <w:p w14:paraId="419D35D9" w14:textId="77777777" w:rsidR="00316A82" w:rsidRPr="00D77AA3" w:rsidRDefault="00316A82">
            <w:pPr>
              <w:rPr>
                <w:b w:val="0"/>
                <w:bCs w:val="0"/>
                <w:color w:val="3F0731"/>
              </w:rPr>
            </w:pPr>
            <w:r w:rsidRPr="00363C98">
              <w:rPr>
                <w:b w:val="0"/>
                <w:bCs w:val="0"/>
                <w:color w:val="3F0731"/>
              </w:rPr>
              <w:t>I00</w:t>
            </w:r>
            <w:r>
              <w:rPr>
                <w:b w:val="0"/>
                <w:bCs w:val="0"/>
                <w:color w:val="3F0731"/>
              </w:rPr>
              <w:t>4</w:t>
            </w:r>
          </w:p>
        </w:tc>
        <w:tc>
          <w:tcPr>
            <w:tcW w:w="8838" w:type="dxa"/>
          </w:tcPr>
          <w:p w14:paraId="47279D0C" w14:textId="77777777" w:rsidR="00316A82" w:rsidRPr="00D77AA3" w:rsidRDefault="00316A82">
            <w:pPr>
              <w:cnfStyle w:val="000000000000" w:firstRow="0" w:lastRow="0" w:firstColumn="0" w:lastColumn="0" w:oddVBand="0" w:evenVBand="0" w:oddHBand="0" w:evenHBand="0" w:firstRowFirstColumn="0" w:firstRowLastColumn="0" w:lastRowFirstColumn="0" w:lastRowLastColumn="0"/>
              <w:rPr>
                <w:color w:val="3F0731"/>
              </w:rPr>
            </w:pPr>
            <w:r w:rsidRPr="00BD1FCC">
              <w:rPr>
                <w:color w:val="3F0731"/>
              </w:rPr>
              <w:t>Instruction received for a BM Unit with NO PATH</w:t>
            </w:r>
          </w:p>
        </w:tc>
      </w:tr>
      <w:tr w:rsidR="00316A82" w14:paraId="2C6E6C35" w14:textId="77777777" w:rsidTr="00482479">
        <w:trPr>
          <w:cnfStyle w:val="000000100000" w:firstRow="0" w:lastRow="0" w:firstColumn="0" w:lastColumn="0" w:oddVBand="0" w:evenVBand="0" w:oddHBand="1" w:evenHBand="0" w:firstRowFirstColumn="0" w:firstRowLastColumn="0" w:lastRowFirstColumn="0" w:lastRowLastColumn="0"/>
          <w:trHeight w:val="436"/>
        </w:trPr>
        <w:tc>
          <w:tcPr>
            <w:cnfStyle w:val="001000000000" w:firstRow="0" w:lastRow="0" w:firstColumn="1" w:lastColumn="0" w:oddVBand="0" w:evenVBand="0" w:oddHBand="0" w:evenHBand="0" w:firstRowFirstColumn="0" w:firstRowLastColumn="0" w:lastRowFirstColumn="0" w:lastRowLastColumn="0"/>
            <w:tcW w:w="993" w:type="dxa"/>
          </w:tcPr>
          <w:p w14:paraId="5E866CBF" w14:textId="77777777" w:rsidR="00316A82" w:rsidRPr="00D77AA3" w:rsidRDefault="00316A82">
            <w:pPr>
              <w:rPr>
                <w:b w:val="0"/>
                <w:bCs w:val="0"/>
                <w:color w:val="3F0731"/>
              </w:rPr>
            </w:pPr>
            <w:r w:rsidRPr="00363C98">
              <w:rPr>
                <w:b w:val="0"/>
                <w:bCs w:val="0"/>
                <w:color w:val="3F0731"/>
              </w:rPr>
              <w:t>I00</w:t>
            </w:r>
            <w:r>
              <w:rPr>
                <w:b w:val="0"/>
                <w:bCs w:val="0"/>
                <w:color w:val="3F0731"/>
              </w:rPr>
              <w:t>5</w:t>
            </w:r>
          </w:p>
        </w:tc>
        <w:tc>
          <w:tcPr>
            <w:tcW w:w="8838" w:type="dxa"/>
          </w:tcPr>
          <w:p w14:paraId="6606C2DC" w14:textId="77777777" w:rsidR="00316A82" w:rsidRPr="00D77AA3" w:rsidRDefault="00316A82">
            <w:pPr>
              <w:cnfStyle w:val="000000100000" w:firstRow="0" w:lastRow="0" w:firstColumn="0" w:lastColumn="0" w:oddVBand="0" w:evenVBand="0" w:oddHBand="1" w:evenHBand="0" w:firstRowFirstColumn="0" w:firstRowLastColumn="0" w:lastRowFirstColumn="0" w:lastRowLastColumn="0"/>
              <w:rPr>
                <w:color w:val="3F0731"/>
              </w:rPr>
            </w:pPr>
            <w:r w:rsidRPr="00BD1FCC">
              <w:rPr>
                <w:color w:val="3F0731"/>
              </w:rPr>
              <w:t>Instruction received before Version Control Procedure completed</w:t>
            </w:r>
          </w:p>
        </w:tc>
      </w:tr>
      <w:tr w:rsidR="00316A82" w14:paraId="0951B636" w14:textId="77777777" w:rsidTr="00482479">
        <w:trPr>
          <w:trHeight w:val="436"/>
        </w:trPr>
        <w:tc>
          <w:tcPr>
            <w:cnfStyle w:val="001000000000" w:firstRow="0" w:lastRow="0" w:firstColumn="1" w:lastColumn="0" w:oddVBand="0" w:evenVBand="0" w:oddHBand="0" w:evenHBand="0" w:firstRowFirstColumn="0" w:firstRowLastColumn="0" w:lastRowFirstColumn="0" w:lastRowLastColumn="0"/>
            <w:tcW w:w="993" w:type="dxa"/>
          </w:tcPr>
          <w:p w14:paraId="2339F184" w14:textId="77777777" w:rsidR="00316A82" w:rsidRPr="00D77AA3" w:rsidRDefault="00316A82">
            <w:pPr>
              <w:rPr>
                <w:b w:val="0"/>
                <w:bCs w:val="0"/>
                <w:color w:val="3F0731"/>
              </w:rPr>
            </w:pPr>
            <w:r w:rsidRPr="00363C98">
              <w:rPr>
                <w:b w:val="0"/>
                <w:bCs w:val="0"/>
                <w:color w:val="3F0731"/>
              </w:rPr>
              <w:t>I00</w:t>
            </w:r>
            <w:r>
              <w:rPr>
                <w:b w:val="0"/>
                <w:bCs w:val="0"/>
                <w:color w:val="3F0731"/>
              </w:rPr>
              <w:t>6</w:t>
            </w:r>
          </w:p>
        </w:tc>
        <w:tc>
          <w:tcPr>
            <w:tcW w:w="8838" w:type="dxa"/>
          </w:tcPr>
          <w:p w14:paraId="00F31AA4" w14:textId="77777777" w:rsidR="00316A82" w:rsidRPr="00D77AA3" w:rsidRDefault="00316A82">
            <w:pPr>
              <w:cnfStyle w:val="000000000000" w:firstRow="0" w:lastRow="0" w:firstColumn="0" w:lastColumn="0" w:oddVBand="0" w:evenVBand="0" w:oddHBand="0" w:evenHBand="0" w:firstRowFirstColumn="0" w:firstRowLastColumn="0" w:lastRowFirstColumn="0" w:lastRowLastColumn="0"/>
              <w:rPr>
                <w:color w:val="3F0731"/>
              </w:rPr>
            </w:pPr>
            <w:r w:rsidRPr="0061541C">
              <w:rPr>
                <w:color w:val="3F0731"/>
              </w:rPr>
              <w:t>Telephoned Instruction received with an Invalid Reference Number</w:t>
            </w:r>
          </w:p>
        </w:tc>
      </w:tr>
      <w:tr w:rsidR="00316A82" w14:paraId="10481D52" w14:textId="77777777" w:rsidTr="00482479">
        <w:trPr>
          <w:cnfStyle w:val="000000100000" w:firstRow="0" w:lastRow="0" w:firstColumn="0" w:lastColumn="0" w:oddVBand="0" w:evenVBand="0" w:oddHBand="1" w:evenHBand="0" w:firstRowFirstColumn="0" w:firstRowLastColumn="0" w:lastRowFirstColumn="0" w:lastRowLastColumn="0"/>
          <w:trHeight w:val="436"/>
        </w:trPr>
        <w:tc>
          <w:tcPr>
            <w:cnfStyle w:val="001000000000" w:firstRow="0" w:lastRow="0" w:firstColumn="1" w:lastColumn="0" w:oddVBand="0" w:evenVBand="0" w:oddHBand="0" w:evenHBand="0" w:firstRowFirstColumn="0" w:firstRowLastColumn="0" w:lastRowFirstColumn="0" w:lastRowLastColumn="0"/>
            <w:tcW w:w="993" w:type="dxa"/>
          </w:tcPr>
          <w:p w14:paraId="1EC7E4AD" w14:textId="77777777" w:rsidR="00316A82" w:rsidRPr="00363C98" w:rsidRDefault="00316A82">
            <w:pPr>
              <w:rPr>
                <w:b w:val="0"/>
                <w:bCs w:val="0"/>
                <w:color w:val="3F0731"/>
              </w:rPr>
            </w:pPr>
            <w:r w:rsidRPr="00363C98">
              <w:rPr>
                <w:b w:val="0"/>
                <w:bCs w:val="0"/>
                <w:color w:val="3F0731"/>
              </w:rPr>
              <w:t>I007</w:t>
            </w:r>
          </w:p>
        </w:tc>
        <w:tc>
          <w:tcPr>
            <w:tcW w:w="8838" w:type="dxa"/>
          </w:tcPr>
          <w:p w14:paraId="759C8285" w14:textId="77777777" w:rsidR="00316A82" w:rsidRPr="00D77AA3" w:rsidRDefault="00316A82">
            <w:pPr>
              <w:cnfStyle w:val="000000100000" w:firstRow="0" w:lastRow="0" w:firstColumn="0" w:lastColumn="0" w:oddVBand="0" w:evenVBand="0" w:oddHBand="1" w:evenHBand="0" w:firstRowFirstColumn="0" w:firstRowLastColumn="0" w:lastRowFirstColumn="0" w:lastRowLastColumn="0"/>
              <w:rPr>
                <w:color w:val="3F0731"/>
              </w:rPr>
            </w:pPr>
            <w:r w:rsidRPr="0061541C">
              <w:rPr>
                <w:color w:val="3F0731"/>
              </w:rPr>
              <w:t>Attempt to recover previously rejected instruction</w:t>
            </w:r>
          </w:p>
        </w:tc>
      </w:tr>
      <w:tr w:rsidR="00316A82" w14:paraId="32EF4CD5" w14:textId="77777777" w:rsidTr="00482479">
        <w:trPr>
          <w:trHeight w:val="436"/>
        </w:trPr>
        <w:tc>
          <w:tcPr>
            <w:cnfStyle w:val="001000000000" w:firstRow="0" w:lastRow="0" w:firstColumn="1" w:lastColumn="0" w:oddVBand="0" w:evenVBand="0" w:oddHBand="0" w:evenHBand="0" w:firstRowFirstColumn="0" w:firstRowLastColumn="0" w:lastRowFirstColumn="0" w:lastRowLastColumn="0"/>
            <w:tcW w:w="993" w:type="dxa"/>
          </w:tcPr>
          <w:p w14:paraId="39998B5C" w14:textId="77777777" w:rsidR="00316A82" w:rsidRPr="00363C98" w:rsidRDefault="00316A82">
            <w:pPr>
              <w:rPr>
                <w:b w:val="0"/>
                <w:bCs w:val="0"/>
                <w:color w:val="3F0731"/>
              </w:rPr>
            </w:pPr>
            <w:r w:rsidRPr="00363C98">
              <w:rPr>
                <w:b w:val="0"/>
                <w:bCs w:val="0"/>
                <w:color w:val="3F0731"/>
              </w:rPr>
              <w:t>I008</w:t>
            </w:r>
          </w:p>
        </w:tc>
        <w:tc>
          <w:tcPr>
            <w:tcW w:w="8838" w:type="dxa"/>
          </w:tcPr>
          <w:p w14:paraId="52842794" w14:textId="77777777" w:rsidR="00316A82" w:rsidRPr="00D77AA3" w:rsidRDefault="00316A82">
            <w:pPr>
              <w:cnfStyle w:val="000000000000" w:firstRow="0" w:lastRow="0" w:firstColumn="0" w:lastColumn="0" w:oddVBand="0" w:evenVBand="0" w:oddHBand="0" w:evenHBand="0" w:firstRowFirstColumn="0" w:firstRowLastColumn="0" w:lastRowFirstColumn="0" w:lastRowLastColumn="0"/>
              <w:rPr>
                <w:color w:val="3F0731"/>
              </w:rPr>
            </w:pPr>
            <w:r w:rsidRPr="0061541C">
              <w:rPr>
                <w:color w:val="3F0731"/>
              </w:rPr>
              <w:t>Unable to log instruction</w:t>
            </w:r>
          </w:p>
        </w:tc>
      </w:tr>
      <w:tr w:rsidR="00316A82" w14:paraId="3078F799" w14:textId="77777777" w:rsidTr="00482479">
        <w:trPr>
          <w:cnfStyle w:val="000000100000" w:firstRow="0" w:lastRow="0" w:firstColumn="0" w:lastColumn="0" w:oddVBand="0" w:evenVBand="0" w:oddHBand="1" w:evenHBand="0" w:firstRowFirstColumn="0" w:firstRowLastColumn="0" w:lastRowFirstColumn="0" w:lastRowLastColumn="0"/>
          <w:trHeight w:val="436"/>
        </w:trPr>
        <w:tc>
          <w:tcPr>
            <w:cnfStyle w:val="001000000000" w:firstRow="0" w:lastRow="0" w:firstColumn="1" w:lastColumn="0" w:oddVBand="0" w:evenVBand="0" w:oddHBand="0" w:evenHBand="0" w:firstRowFirstColumn="0" w:firstRowLastColumn="0" w:lastRowFirstColumn="0" w:lastRowLastColumn="0"/>
            <w:tcW w:w="993" w:type="dxa"/>
          </w:tcPr>
          <w:p w14:paraId="216348B8" w14:textId="77777777" w:rsidR="00316A82" w:rsidRPr="00363C98" w:rsidRDefault="00316A82">
            <w:pPr>
              <w:rPr>
                <w:b w:val="0"/>
                <w:bCs w:val="0"/>
                <w:color w:val="3F0731"/>
              </w:rPr>
            </w:pPr>
            <w:r w:rsidRPr="00363C98">
              <w:rPr>
                <w:b w:val="0"/>
                <w:bCs w:val="0"/>
                <w:color w:val="3F0731"/>
              </w:rPr>
              <w:t>I009</w:t>
            </w:r>
          </w:p>
        </w:tc>
        <w:tc>
          <w:tcPr>
            <w:tcW w:w="8838" w:type="dxa"/>
          </w:tcPr>
          <w:p w14:paraId="78E97D4D" w14:textId="77777777" w:rsidR="00316A82" w:rsidRPr="00D77AA3" w:rsidRDefault="00316A82">
            <w:pPr>
              <w:cnfStyle w:val="000000100000" w:firstRow="0" w:lastRow="0" w:firstColumn="0" w:lastColumn="0" w:oddVBand="0" w:evenVBand="0" w:oddHBand="1" w:evenHBand="0" w:firstRowFirstColumn="0" w:firstRowLastColumn="0" w:lastRowFirstColumn="0" w:lastRowLastColumn="0"/>
              <w:rPr>
                <w:color w:val="3F0731"/>
              </w:rPr>
            </w:pPr>
            <w:r w:rsidRPr="0061541C">
              <w:rPr>
                <w:color w:val="3F0731"/>
              </w:rPr>
              <w:t>Invalid Telegraph Instruction Number</w:t>
            </w:r>
          </w:p>
        </w:tc>
      </w:tr>
      <w:tr w:rsidR="00316A82" w14:paraId="1EB4349D" w14:textId="77777777" w:rsidTr="00482479">
        <w:trPr>
          <w:trHeight w:val="322"/>
        </w:trPr>
        <w:tc>
          <w:tcPr>
            <w:cnfStyle w:val="001000000000" w:firstRow="0" w:lastRow="0" w:firstColumn="1" w:lastColumn="0" w:oddVBand="0" w:evenVBand="0" w:oddHBand="0" w:evenHBand="0" w:firstRowFirstColumn="0" w:firstRowLastColumn="0" w:lastRowFirstColumn="0" w:lastRowLastColumn="0"/>
            <w:tcW w:w="993" w:type="dxa"/>
          </w:tcPr>
          <w:p w14:paraId="2BBF6F8A" w14:textId="77777777" w:rsidR="00316A82" w:rsidRPr="00363C98" w:rsidRDefault="00316A82">
            <w:pPr>
              <w:rPr>
                <w:b w:val="0"/>
                <w:bCs w:val="0"/>
                <w:color w:val="3F0731"/>
              </w:rPr>
            </w:pPr>
            <w:r w:rsidRPr="00363C98">
              <w:rPr>
                <w:b w:val="0"/>
                <w:bCs w:val="0"/>
                <w:color w:val="3F0731"/>
              </w:rPr>
              <w:t>I010</w:t>
            </w:r>
          </w:p>
        </w:tc>
        <w:tc>
          <w:tcPr>
            <w:tcW w:w="8838" w:type="dxa"/>
          </w:tcPr>
          <w:p w14:paraId="6FBF7339" w14:textId="17B3383F" w:rsidR="00316A82" w:rsidRPr="00D77AA3" w:rsidRDefault="00316A82">
            <w:pPr>
              <w:cnfStyle w:val="000000000000" w:firstRow="0" w:lastRow="0" w:firstColumn="0" w:lastColumn="0" w:oddVBand="0" w:evenVBand="0" w:oddHBand="0" w:evenHBand="0" w:firstRowFirstColumn="0" w:firstRowLastColumn="0" w:lastRowFirstColumn="0" w:lastRowLastColumn="0"/>
              <w:rPr>
                <w:color w:val="3F0731"/>
              </w:rPr>
            </w:pPr>
            <w:r w:rsidRPr="00A8128B">
              <w:rPr>
                <w:color w:val="3F0731"/>
              </w:rPr>
              <w:t>Attempt to Reject Reconciliation Instruction which has already been sent to Settlements</w:t>
            </w:r>
          </w:p>
        </w:tc>
      </w:tr>
    </w:tbl>
    <w:p w14:paraId="02533BE3" w14:textId="7671FA20" w:rsidR="00316A82" w:rsidRDefault="00316A82" w:rsidP="00CF4DD7">
      <w:pPr>
        <w:pStyle w:val="Heading2"/>
      </w:pPr>
      <w:bookmarkStart w:id="47" w:name="_Toc193981043"/>
      <w:r>
        <w:t>2.7.</w:t>
      </w:r>
      <w:r w:rsidR="00F14B84">
        <w:tab/>
      </w:r>
      <w:r>
        <w:t>Submission Messages</w:t>
      </w:r>
      <w:bookmarkEnd w:id="47"/>
    </w:p>
    <w:p w14:paraId="4E2D2691" w14:textId="77777777" w:rsidR="00316A82" w:rsidRDefault="00316A82" w:rsidP="00316A82">
      <w:r>
        <w:t>Submission messages conform to the message structure and error checking detailed in Reference 2. The structure of the Data Part depends on the parameters being re-declared, the options are detailed in Table 22.</w:t>
      </w:r>
    </w:p>
    <w:p w14:paraId="352D5DDF" w14:textId="77777777" w:rsidR="00316A82" w:rsidRDefault="00316A82" w:rsidP="00316A82">
      <w:r>
        <w:t>The message Data Part for Submission messages is a maximum of 107 characters.</w:t>
      </w:r>
    </w:p>
    <w:p w14:paraId="5F0D3916" w14:textId="77777777" w:rsidR="00FF3A30" w:rsidRDefault="00FF3A30">
      <w:pPr>
        <w:spacing w:after="120" w:line="240" w:lineRule="auto"/>
        <w:rPr>
          <w:i/>
          <w:iCs/>
          <w:color w:val="3F0731" w:themeColor="text2"/>
          <w:sz w:val="18"/>
          <w:szCs w:val="18"/>
        </w:rPr>
      </w:pPr>
      <w:r>
        <w:br w:type="page"/>
      </w:r>
    </w:p>
    <w:p w14:paraId="6BF47BC6" w14:textId="79EB6BA2" w:rsidR="00316A82" w:rsidRDefault="00316A82" w:rsidP="00316A82">
      <w:pPr>
        <w:pStyle w:val="Caption"/>
        <w:keepNext/>
      </w:pPr>
      <w:r>
        <w:lastRenderedPageBreak/>
        <w:t xml:space="preserve">Table </w:t>
      </w:r>
      <w:r>
        <w:fldChar w:fldCharType="begin"/>
      </w:r>
      <w:r>
        <w:instrText xml:space="preserve"> SEQ Table \* ARABIC </w:instrText>
      </w:r>
      <w:r>
        <w:fldChar w:fldCharType="separate"/>
      </w:r>
      <w:r w:rsidR="001D3DFB">
        <w:rPr>
          <w:noProof/>
        </w:rPr>
        <w:t>22</w:t>
      </w:r>
      <w:r>
        <w:rPr>
          <w:noProof/>
        </w:rPr>
        <w:fldChar w:fldCharType="end"/>
      </w:r>
      <w:r>
        <w:t xml:space="preserve">: </w:t>
      </w:r>
      <w:r w:rsidRPr="001F4A87">
        <w:t xml:space="preserve"> Message Data Part for Submission Messages</w:t>
      </w:r>
    </w:p>
    <w:tbl>
      <w:tblPr>
        <w:tblStyle w:val="ListTable2-Accent1"/>
        <w:tblW w:w="0" w:type="auto"/>
        <w:tblLook w:val="04A0" w:firstRow="1" w:lastRow="0" w:firstColumn="1" w:lastColumn="0" w:noHBand="0" w:noVBand="1"/>
      </w:tblPr>
      <w:tblGrid>
        <w:gridCol w:w="1552"/>
        <w:gridCol w:w="1647"/>
        <w:gridCol w:w="814"/>
        <w:gridCol w:w="2476"/>
        <w:gridCol w:w="1597"/>
        <w:gridCol w:w="859"/>
        <w:gridCol w:w="807"/>
      </w:tblGrid>
      <w:tr w:rsidR="00316A82" w:rsidRPr="00A57BDE" w14:paraId="0A86A8BD" w14:textId="77777777" w:rsidTr="002F00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1" w:type="dxa"/>
          </w:tcPr>
          <w:p w14:paraId="7B132D96" w14:textId="687A3481" w:rsidR="00316A82" w:rsidRPr="00A57BDE" w:rsidRDefault="00316A82">
            <w:pPr>
              <w:rPr>
                <w:lang w:val="en-US"/>
              </w:rPr>
            </w:pPr>
            <w:bookmarkStart w:id="48" w:name="_Hlk169095282"/>
            <w:r w:rsidRPr="00A57BDE">
              <w:rPr>
                <w:lang w:val="en-US"/>
              </w:rPr>
              <w:t>Field Name</w:t>
            </w:r>
          </w:p>
        </w:tc>
        <w:tc>
          <w:tcPr>
            <w:tcW w:w="1678" w:type="dxa"/>
          </w:tcPr>
          <w:p w14:paraId="29C8D80B" w14:textId="77777777" w:rsidR="00316A82" w:rsidRPr="00A57BDE" w:rsidRDefault="00316A82">
            <w:pPr>
              <w:cnfStyle w:val="100000000000" w:firstRow="1" w:lastRow="0" w:firstColumn="0" w:lastColumn="0" w:oddVBand="0" w:evenVBand="0" w:oddHBand="0" w:evenHBand="0" w:firstRowFirstColumn="0" w:firstRowLastColumn="0" w:lastRowFirstColumn="0" w:lastRowLastColumn="0"/>
              <w:rPr>
                <w:lang w:val="en-US"/>
              </w:rPr>
            </w:pPr>
            <w:r w:rsidRPr="00A57BDE">
              <w:rPr>
                <w:lang w:val="en-US"/>
              </w:rPr>
              <w:t>Start Position</w:t>
            </w:r>
          </w:p>
        </w:tc>
        <w:tc>
          <w:tcPr>
            <w:tcW w:w="815" w:type="dxa"/>
          </w:tcPr>
          <w:p w14:paraId="1914DDEA" w14:textId="77777777" w:rsidR="00316A82" w:rsidRPr="00A57BDE" w:rsidRDefault="00316A82">
            <w:pPr>
              <w:cnfStyle w:val="100000000000" w:firstRow="1" w:lastRow="0" w:firstColumn="0" w:lastColumn="0" w:oddVBand="0" w:evenVBand="0" w:oddHBand="0" w:evenHBand="0" w:firstRowFirstColumn="0" w:firstRowLastColumn="0" w:lastRowFirstColumn="0" w:lastRowLastColumn="0"/>
              <w:rPr>
                <w:lang w:val="en-US"/>
              </w:rPr>
            </w:pPr>
            <w:r w:rsidRPr="00A57BDE">
              <w:rPr>
                <w:lang w:val="en-US"/>
              </w:rPr>
              <w:t>Field Size</w:t>
            </w:r>
          </w:p>
        </w:tc>
        <w:tc>
          <w:tcPr>
            <w:tcW w:w="4235" w:type="dxa"/>
            <w:gridSpan w:val="2"/>
          </w:tcPr>
          <w:p w14:paraId="50920B29" w14:textId="77777777" w:rsidR="00316A82" w:rsidRPr="00A57BDE" w:rsidRDefault="00316A82">
            <w:pPr>
              <w:cnfStyle w:val="100000000000" w:firstRow="1" w:lastRow="0" w:firstColumn="0" w:lastColumn="0" w:oddVBand="0" w:evenVBand="0" w:oddHBand="0" w:evenHBand="0" w:firstRowFirstColumn="0" w:firstRowLastColumn="0" w:lastRowFirstColumn="0" w:lastRowLastColumn="0"/>
              <w:rPr>
                <w:lang w:val="en-US"/>
              </w:rPr>
            </w:pPr>
            <w:r w:rsidRPr="00A57BDE">
              <w:rPr>
                <w:lang w:val="en-US"/>
              </w:rPr>
              <w:t>Description</w:t>
            </w:r>
          </w:p>
        </w:tc>
        <w:tc>
          <w:tcPr>
            <w:tcW w:w="806" w:type="dxa"/>
          </w:tcPr>
          <w:p w14:paraId="0DC303BB" w14:textId="77777777" w:rsidR="00316A82" w:rsidRPr="00A57BDE" w:rsidRDefault="00316A82">
            <w:pPr>
              <w:cnfStyle w:val="100000000000" w:firstRow="1" w:lastRow="0" w:firstColumn="0" w:lastColumn="0" w:oddVBand="0" w:evenVBand="0" w:oddHBand="0" w:evenHBand="0" w:firstRowFirstColumn="0" w:firstRowLastColumn="0" w:lastRowFirstColumn="0" w:lastRowLastColumn="0"/>
              <w:rPr>
                <w:lang w:val="en-US"/>
              </w:rPr>
            </w:pPr>
            <w:r w:rsidRPr="00A57BDE">
              <w:rPr>
                <w:lang w:val="en-US"/>
              </w:rPr>
              <w:t>Valid Type</w:t>
            </w:r>
          </w:p>
        </w:tc>
        <w:tc>
          <w:tcPr>
            <w:tcW w:w="777" w:type="dxa"/>
          </w:tcPr>
          <w:p w14:paraId="0D72DCA0" w14:textId="77777777" w:rsidR="00316A82" w:rsidRPr="00A57BDE" w:rsidRDefault="00316A82">
            <w:pPr>
              <w:cnfStyle w:val="100000000000" w:firstRow="1" w:lastRow="0" w:firstColumn="0" w:lastColumn="0" w:oddVBand="0" w:evenVBand="0" w:oddHBand="0" w:evenHBand="0" w:firstRowFirstColumn="0" w:firstRowLastColumn="0" w:lastRowFirstColumn="0" w:lastRowLastColumn="0"/>
              <w:rPr>
                <w:lang w:val="en-US"/>
              </w:rPr>
            </w:pPr>
            <w:r w:rsidRPr="00A57BDE">
              <w:rPr>
                <w:lang w:val="en-US"/>
              </w:rPr>
              <w:t>Error Flag</w:t>
            </w:r>
          </w:p>
        </w:tc>
      </w:tr>
      <w:tr w:rsidR="002F00F7" w:rsidRPr="00A57BDE" w14:paraId="786096DF" w14:textId="77777777" w:rsidTr="002F00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1" w:type="dxa"/>
          </w:tcPr>
          <w:p w14:paraId="6B04207E" w14:textId="77777777" w:rsidR="00316A82" w:rsidRPr="00A57BDE" w:rsidRDefault="00316A82">
            <w:pPr>
              <w:rPr>
                <w:b w:val="0"/>
                <w:bCs w:val="0"/>
                <w:lang w:val="en-US"/>
              </w:rPr>
            </w:pPr>
            <w:r w:rsidRPr="00A57BDE">
              <w:rPr>
                <w:b w:val="0"/>
                <w:bCs w:val="0"/>
              </w:rPr>
              <w:t>Name</w:t>
            </w:r>
          </w:p>
        </w:tc>
        <w:tc>
          <w:tcPr>
            <w:tcW w:w="1678" w:type="dxa"/>
          </w:tcPr>
          <w:p w14:paraId="185F66B4"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r w:rsidRPr="00A57BDE">
              <w:t>1</w:t>
            </w:r>
          </w:p>
        </w:tc>
        <w:tc>
          <w:tcPr>
            <w:tcW w:w="815" w:type="dxa"/>
          </w:tcPr>
          <w:p w14:paraId="1EF3D4A5"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r w:rsidRPr="00A57BDE">
              <w:rPr>
                <w:lang w:val="en-US"/>
              </w:rPr>
              <w:t>9</w:t>
            </w:r>
          </w:p>
        </w:tc>
        <w:tc>
          <w:tcPr>
            <w:tcW w:w="4235" w:type="dxa"/>
            <w:gridSpan w:val="2"/>
          </w:tcPr>
          <w:p w14:paraId="0B317BD6"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r w:rsidRPr="00A57BDE">
              <w:rPr>
                <w:lang w:val="en-US"/>
              </w:rPr>
              <w:t>BM Unit Name</w:t>
            </w:r>
          </w:p>
        </w:tc>
        <w:tc>
          <w:tcPr>
            <w:tcW w:w="806" w:type="dxa"/>
          </w:tcPr>
          <w:p w14:paraId="04687592"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r w:rsidRPr="00A57BDE">
              <w:rPr>
                <w:lang w:val="en-US"/>
              </w:rPr>
              <w:t>All</w:t>
            </w:r>
          </w:p>
        </w:tc>
        <w:tc>
          <w:tcPr>
            <w:tcW w:w="777" w:type="dxa"/>
          </w:tcPr>
          <w:p w14:paraId="367317B0"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p>
        </w:tc>
      </w:tr>
      <w:tr w:rsidR="00316A82" w:rsidRPr="00A57BDE" w14:paraId="7F128426" w14:textId="77777777" w:rsidTr="002F00F7">
        <w:tc>
          <w:tcPr>
            <w:cnfStyle w:val="001000000000" w:firstRow="0" w:lastRow="0" w:firstColumn="1" w:lastColumn="0" w:oddVBand="0" w:evenVBand="0" w:oddHBand="0" w:evenHBand="0" w:firstRowFirstColumn="0" w:firstRowLastColumn="0" w:lastRowFirstColumn="0" w:lastRowLastColumn="0"/>
            <w:tcW w:w="1441" w:type="dxa"/>
          </w:tcPr>
          <w:p w14:paraId="2C88E458" w14:textId="77777777" w:rsidR="00316A82" w:rsidRPr="00A57BDE" w:rsidRDefault="00316A82">
            <w:pPr>
              <w:rPr>
                <w:b w:val="0"/>
                <w:bCs w:val="0"/>
                <w:lang w:val="en-US"/>
              </w:rPr>
            </w:pPr>
            <w:r w:rsidRPr="00A57BDE">
              <w:rPr>
                <w:b w:val="0"/>
                <w:bCs w:val="0"/>
              </w:rPr>
              <w:t>Ref Number</w:t>
            </w:r>
          </w:p>
        </w:tc>
        <w:tc>
          <w:tcPr>
            <w:tcW w:w="1678" w:type="dxa"/>
          </w:tcPr>
          <w:p w14:paraId="1AACDD36" w14:textId="77777777" w:rsidR="00316A82" w:rsidRPr="00A57BDE" w:rsidRDefault="00316A82">
            <w:pPr>
              <w:cnfStyle w:val="000000000000" w:firstRow="0" w:lastRow="0" w:firstColumn="0" w:lastColumn="0" w:oddVBand="0" w:evenVBand="0" w:oddHBand="0" w:evenHBand="0" w:firstRowFirstColumn="0" w:firstRowLastColumn="0" w:lastRowFirstColumn="0" w:lastRowLastColumn="0"/>
              <w:rPr>
                <w:lang w:val="en-US"/>
              </w:rPr>
            </w:pPr>
            <w:r w:rsidRPr="00A57BDE">
              <w:t>11</w:t>
            </w:r>
          </w:p>
        </w:tc>
        <w:tc>
          <w:tcPr>
            <w:tcW w:w="815" w:type="dxa"/>
          </w:tcPr>
          <w:p w14:paraId="74AF20E7" w14:textId="77777777" w:rsidR="00316A82" w:rsidRPr="00A57BDE" w:rsidRDefault="00316A82">
            <w:pPr>
              <w:cnfStyle w:val="000000000000" w:firstRow="0" w:lastRow="0" w:firstColumn="0" w:lastColumn="0" w:oddVBand="0" w:evenVBand="0" w:oddHBand="0" w:evenHBand="0" w:firstRowFirstColumn="0" w:firstRowLastColumn="0" w:lastRowFirstColumn="0" w:lastRowLastColumn="0"/>
              <w:rPr>
                <w:lang w:val="en-US"/>
              </w:rPr>
            </w:pPr>
            <w:r w:rsidRPr="00A57BDE">
              <w:rPr>
                <w:lang w:val="en-US"/>
              </w:rPr>
              <w:t>10</w:t>
            </w:r>
          </w:p>
        </w:tc>
        <w:tc>
          <w:tcPr>
            <w:tcW w:w="4235" w:type="dxa"/>
            <w:gridSpan w:val="2"/>
          </w:tcPr>
          <w:p w14:paraId="7D8E3846" w14:textId="77777777" w:rsidR="00316A82" w:rsidRPr="00A57BDE" w:rsidRDefault="00316A82">
            <w:pPr>
              <w:cnfStyle w:val="000000000000" w:firstRow="0" w:lastRow="0" w:firstColumn="0" w:lastColumn="0" w:oddVBand="0" w:evenVBand="0" w:oddHBand="0" w:evenHBand="0" w:firstRowFirstColumn="0" w:firstRowLastColumn="0" w:lastRowFirstColumn="0" w:lastRowLastColumn="0"/>
              <w:rPr>
                <w:lang w:val="en-US"/>
              </w:rPr>
            </w:pPr>
            <w:r w:rsidRPr="00A57BDE">
              <w:rPr>
                <w:lang w:val="en-US"/>
              </w:rPr>
              <w:t>Instruction Reference Number</w:t>
            </w:r>
          </w:p>
        </w:tc>
        <w:tc>
          <w:tcPr>
            <w:tcW w:w="806" w:type="dxa"/>
          </w:tcPr>
          <w:p w14:paraId="5411C718" w14:textId="77777777" w:rsidR="00316A82" w:rsidRPr="00A57BDE" w:rsidRDefault="00316A82">
            <w:pPr>
              <w:cnfStyle w:val="000000000000" w:firstRow="0" w:lastRow="0" w:firstColumn="0" w:lastColumn="0" w:oddVBand="0" w:evenVBand="0" w:oddHBand="0" w:evenHBand="0" w:firstRowFirstColumn="0" w:firstRowLastColumn="0" w:lastRowFirstColumn="0" w:lastRowLastColumn="0"/>
              <w:rPr>
                <w:lang w:val="en-US"/>
              </w:rPr>
            </w:pPr>
            <w:r w:rsidRPr="00A57BDE">
              <w:rPr>
                <w:lang w:val="en-US"/>
              </w:rPr>
              <w:t>All</w:t>
            </w:r>
          </w:p>
        </w:tc>
        <w:tc>
          <w:tcPr>
            <w:tcW w:w="777" w:type="dxa"/>
          </w:tcPr>
          <w:p w14:paraId="490FD2B0" w14:textId="77777777" w:rsidR="00316A82" w:rsidRPr="00A57BDE" w:rsidRDefault="00316A82">
            <w:pPr>
              <w:cnfStyle w:val="000000000000" w:firstRow="0" w:lastRow="0" w:firstColumn="0" w:lastColumn="0" w:oddVBand="0" w:evenVBand="0" w:oddHBand="0" w:evenHBand="0" w:firstRowFirstColumn="0" w:firstRowLastColumn="0" w:lastRowFirstColumn="0" w:lastRowLastColumn="0"/>
              <w:rPr>
                <w:lang w:val="en-US"/>
              </w:rPr>
            </w:pPr>
          </w:p>
        </w:tc>
      </w:tr>
      <w:tr w:rsidR="002F00F7" w:rsidRPr="00A57BDE" w14:paraId="7F540940" w14:textId="77777777" w:rsidTr="002F00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1" w:type="dxa"/>
          </w:tcPr>
          <w:p w14:paraId="04649A52" w14:textId="77777777" w:rsidR="00316A82" w:rsidRPr="00A57BDE" w:rsidRDefault="00316A82">
            <w:pPr>
              <w:rPr>
                <w:b w:val="0"/>
                <w:bCs w:val="0"/>
                <w:lang w:val="en-US"/>
              </w:rPr>
            </w:pPr>
            <w:r w:rsidRPr="00A57BDE">
              <w:rPr>
                <w:b w:val="0"/>
                <w:bCs w:val="0"/>
              </w:rPr>
              <w:t>Log Time</w:t>
            </w:r>
          </w:p>
        </w:tc>
        <w:tc>
          <w:tcPr>
            <w:tcW w:w="1678" w:type="dxa"/>
          </w:tcPr>
          <w:p w14:paraId="228100A6"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r w:rsidRPr="00A57BDE">
              <w:t>22</w:t>
            </w:r>
          </w:p>
        </w:tc>
        <w:tc>
          <w:tcPr>
            <w:tcW w:w="815" w:type="dxa"/>
          </w:tcPr>
          <w:p w14:paraId="4A02B75F"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r w:rsidRPr="00A57BDE">
              <w:rPr>
                <w:lang w:val="en-US"/>
              </w:rPr>
              <w:t xml:space="preserve">17 </w:t>
            </w:r>
          </w:p>
        </w:tc>
        <w:tc>
          <w:tcPr>
            <w:tcW w:w="4235" w:type="dxa"/>
            <w:gridSpan w:val="2"/>
          </w:tcPr>
          <w:p w14:paraId="654193E5"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r w:rsidRPr="00A57BDE">
              <w:rPr>
                <w:lang w:val="en-US"/>
              </w:rPr>
              <w:t>Time message logged by originating process</w:t>
            </w:r>
          </w:p>
        </w:tc>
        <w:tc>
          <w:tcPr>
            <w:tcW w:w="806" w:type="dxa"/>
          </w:tcPr>
          <w:p w14:paraId="1FD3B6F9"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r w:rsidRPr="00A57BDE">
              <w:rPr>
                <w:lang w:val="en-US"/>
              </w:rPr>
              <w:t>All</w:t>
            </w:r>
          </w:p>
        </w:tc>
        <w:tc>
          <w:tcPr>
            <w:tcW w:w="777" w:type="dxa"/>
          </w:tcPr>
          <w:p w14:paraId="181F2ED3"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p>
        </w:tc>
      </w:tr>
      <w:tr w:rsidR="00316A82" w:rsidRPr="00A57BDE" w14:paraId="23BEF04D" w14:textId="77777777" w:rsidTr="002F00F7">
        <w:tc>
          <w:tcPr>
            <w:cnfStyle w:val="001000000000" w:firstRow="0" w:lastRow="0" w:firstColumn="1" w:lastColumn="0" w:oddVBand="0" w:evenVBand="0" w:oddHBand="0" w:evenHBand="0" w:firstRowFirstColumn="0" w:firstRowLastColumn="0" w:lastRowFirstColumn="0" w:lastRowLastColumn="0"/>
            <w:tcW w:w="1441" w:type="dxa"/>
          </w:tcPr>
          <w:p w14:paraId="55F3C9B8" w14:textId="77777777" w:rsidR="00316A82" w:rsidRPr="00A57BDE" w:rsidRDefault="00316A82">
            <w:pPr>
              <w:rPr>
                <w:b w:val="0"/>
                <w:bCs w:val="0"/>
                <w:lang w:val="en-US"/>
              </w:rPr>
            </w:pPr>
            <w:r>
              <w:rPr>
                <w:b w:val="0"/>
                <w:bCs w:val="0"/>
                <w:lang w:val="en-US"/>
              </w:rPr>
              <w:t>Type</w:t>
            </w:r>
          </w:p>
        </w:tc>
        <w:tc>
          <w:tcPr>
            <w:tcW w:w="1678" w:type="dxa"/>
          </w:tcPr>
          <w:p w14:paraId="048E8039" w14:textId="77777777" w:rsidR="00316A82" w:rsidRPr="00A57BDE" w:rsidRDefault="00316A82">
            <w:pPr>
              <w:cnfStyle w:val="000000000000" w:firstRow="0" w:lastRow="0" w:firstColumn="0" w:lastColumn="0" w:oddVBand="0" w:evenVBand="0" w:oddHBand="0" w:evenHBand="0" w:firstRowFirstColumn="0" w:firstRowLastColumn="0" w:lastRowFirstColumn="0" w:lastRowLastColumn="0"/>
              <w:rPr>
                <w:lang w:val="en-US"/>
              </w:rPr>
            </w:pPr>
            <w:r w:rsidRPr="00A57BDE">
              <w:t>40</w:t>
            </w:r>
          </w:p>
        </w:tc>
        <w:tc>
          <w:tcPr>
            <w:tcW w:w="815" w:type="dxa"/>
          </w:tcPr>
          <w:p w14:paraId="69D9BF28" w14:textId="77777777" w:rsidR="00316A82" w:rsidRPr="00A57BDE" w:rsidRDefault="00316A82">
            <w:pPr>
              <w:cnfStyle w:val="000000000000" w:firstRow="0" w:lastRow="0" w:firstColumn="0" w:lastColumn="0" w:oddVBand="0" w:evenVBand="0" w:oddHBand="0" w:evenHBand="0" w:firstRowFirstColumn="0" w:firstRowLastColumn="0" w:lastRowFirstColumn="0" w:lastRowLastColumn="0"/>
              <w:rPr>
                <w:lang w:val="en-US"/>
              </w:rPr>
            </w:pPr>
            <w:r>
              <w:rPr>
                <w:lang w:val="en-US"/>
              </w:rPr>
              <w:t>6</w:t>
            </w:r>
          </w:p>
        </w:tc>
        <w:tc>
          <w:tcPr>
            <w:tcW w:w="4235" w:type="dxa"/>
            <w:gridSpan w:val="2"/>
          </w:tcPr>
          <w:p w14:paraId="1CD7F35B" w14:textId="5ABA6A82" w:rsidR="00316A82" w:rsidRPr="00A57BDE" w:rsidRDefault="00316A82" w:rsidP="00782A79">
            <w:pPr>
              <w:cnfStyle w:val="000000000000" w:firstRow="0" w:lastRow="0" w:firstColumn="0" w:lastColumn="0" w:oddVBand="0" w:evenVBand="0" w:oddHBand="0" w:evenHBand="0" w:firstRowFirstColumn="0" w:firstRowLastColumn="0" w:lastRowFirstColumn="0" w:lastRowLastColumn="0"/>
              <w:rPr>
                <w:lang w:val="en-US"/>
              </w:rPr>
            </w:pPr>
            <w:r w:rsidRPr="00126E71">
              <w:rPr>
                <w:lang w:val="en-US"/>
              </w:rPr>
              <w:t xml:space="preserve">Specifies the type of Submission and the structure of the </w:t>
            </w:r>
            <w:proofErr w:type="gramStart"/>
            <w:r w:rsidRPr="00126E71">
              <w:rPr>
                <w:lang w:val="en-US"/>
              </w:rPr>
              <w:t>type</w:t>
            </w:r>
            <w:proofErr w:type="gramEnd"/>
            <w:r w:rsidRPr="00126E71">
              <w:rPr>
                <w:lang w:val="en-US"/>
              </w:rPr>
              <w:t xml:space="preserve"> dependent message part.</w:t>
            </w:r>
          </w:p>
        </w:tc>
        <w:tc>
          <w:tcPr>
            <w:tcW w:w="806" w:type="dxa"/>
          </w:tcPr>
          <w:p w14:paraId="239FBD28" w14:textId="77777777" w:rsidR="00316A82" w:rsidRPr="00A57BDE" w:rsidRDefault="00316A82">
            <w:pPr>
              <w:cnfStyle w:val="000000000000" w:firstRow="0" w:lastRow="0" w:firstColumn="0" w:lastColumn="0" w:oddVBand="0" w:evenVBand="0" w:oddHBand="0" w:evenHBand="0" w:firstRowFirstColumn="0" w:firstRowLastColumn="0" w:lastRowFirstColumn="0" w:lastRowLastColumn="0"/>
              <w:rPr>
                <w:lang w:val="en-US"/>
              </w:rPr>
            </w:pPr>
            <w:r w:rsidRPr="00A57BDE">
              <w:rPr>
                <w:lang w:val="en-US"/>
              </w:rPr>
              <w:t>N, T</w:t>
            </w:r>
          </w:p>
        </w:tc>
        <w:tc>
          <w:tcPr>
            <w:tcW w:w="777" w:type="dxa"/>
          </w:tcPr>
          <w:p w14:paraId="42286BDE" w14:textId="77777777" w:rsidR="00316A82" w:rsidRPr="00A57BDE" w:rsidRDefault="00316A82">
            <w:pPr>
              <w:cnfStyle w:val="000000000000" w:firstRow="0" w:lastRow="0" w:firstColumn="0" w:lastColumn="0" w:oddVBand="0" w:evenVBand="0" w:oddHBand="0" w:evenHBand="0" w:firstRowFirstColumn="0" w:firstRowLastColumn="0" w:lastRowFirstColumn="0" w:lastRowLastColumn="0"/>
              <w:rPr>
                <w:lang w:val="en-US"/>
              </w:rPr>
            </w:pPr>
          </w:p>
        </w:tc>
      </w:tr>
      <w:bookmarkEnd w:id="48"/>
      <w:tr w:rsidR="002F00F7" w:rsidRPr="00A57BDE" w14:paraId="0A688E79" w14:textId="77777777" w:rsidTr="002F00F7">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441" w:type="dxa"/>
            <w:vMerge w:val="restart"/>
            <w:tcBorders>
              <w:bottom w:val="single" w:sz="4" w:space="0" w:color="DD18AB" w:themeColor="accent1" w:themeTint="99"/>
            </w:tcBorders>
          </w:tcPr>
          <w:p w14:paraId="6F158CD7" w14:textId="77777777" w:rsidR="00316A82" w:rsidRPr="00A57BDE" w:rsidRDefault="00316A82">
            <w:pPr>
              <w:rPr>
                <w:b w:val="0"/>
                <w:bCs w:val="0"/>
                <w:lang w:val="en-US"/>
              </w:rPr>
            </w:pPr>
            <w:r>
              <w:rPr>
                <w:b w:val="0"/>
                <w:bCs w:val="0"/>
                <w:lang w:val="en-US"/>
              </w:rPr>
              <w:t>Type Dependent</w:t>
            </w:r>
          </w:p>
        </w:tc>
        <w:tc>
          <w:tcPr>
            <w:tcW w:w="1678" w:type="dxa"/>
            <w:vMerge w:val="restart"/>
            <w:tcBorders>
              <w:bottom w:val="single" w:sz="4" w:space="0" w:color="DD18AB" w:themeColor="accent1" w:themeTint="99"/>
            </w:tcBorders>
          </w:tcPr>
          <w:p w14:paraId="28C91043"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r>
              <w:rPr>
                <w:lang w:val="en-US"/>
              </w:rPr>
              <w:t>47</w:t>
            </w:r>
          </w:p>
        </w:tc>
        <w:tc>
          <w:tcPr>
            <w:tcW w:w="815" w:type="dxa"/>
            <w:vMerge w:val="restart"/>
            <w:tcBorders>
              <w:bottom w:val="single" w:sz="4" w:space="0" w:color="DD18AB" w:themeColor="accent1" w:themeTint="99"/>
            </w:tcBorders>
          </w:tcPr>
          <w:p w14:paraId="4481B36E"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r>
              <w:rPr>
                <w:lang w:val="en-US"/>
              </w:rPr>
              <w:t>Max 57</w:t>
            </w:r>
          </w:p>
        </w:tc>
        <w:tc>
          <w:tcPr>
            <w:tcW w:w="4235" w:type="dxa"/>
            <w:gridSpan w:val="2"/>
            <w:tcBorders>
              <w:bottom w:val="single" w:sz="4" w:space="0" w:color="DD18AB" w:themeColor="accent1" w:themeTint="99"/>
            </w:tcBorders>
          </w:tcPr>
          <w:p w14:paraId="3ECD5BAD"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r>
              <w:rPr>
                <w:lang w:val="en-US"/>
              </w:rPr>
              <w:t>Type</w:t>
            </w:r>
          </w:p>
        </w:tc>
        <w:tc>
          <w:tcPr>
            <w:tcW w:w="1583" w:type="dxa"/>
            <w:gridSpan w:val="2"/>
            <w:vMerge w:val="restart"/>
            <w:tcBorders>
              <w:bottom w:val="single" w:sz="4" w:space="0" w:color="DD18AB" w:themeColor="accent1" w:themeTint="99"/>
            </w:tcBorders>
          </w:tcPr>
          <w:p w14:paraId="6742D815"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p>
        </w:tc>
      </w:tr>
      <w:tr w:rsidR="007B5186" w:rsidRPr="00A57BDE" w14:paraId="692C61A4" w14:textId="77777777" w:rsidTr="002F00F7">
        <w:trPr>
          <w:trHeight w:val="20"/>
        </w:trPr>
        <w:tc>
          <w:tcPr>
            <w:cnfStyle w:val="001000000000" w:firstRow="0" w:lastRow="0" w:firstColumn="1" w:lastColumn="0" w:oddVBand="0" w:evenVBand="0" w:oddHBand="0" w:evenHBand="0" w:firstRowFirstColumn="0" w:firstRowLastColumn="0" w:lastRowFirstColumn="0" w:lastRowLastColumn="0"/>
            <w:tcW w:w="1441" w:type="dxa"/>
            <w:vMerge/>
            <w:tcBorders>
              <w:bottom w:val="single" w:sz="4" w:space="0" w:color="DD18AB" w:themeColor="accent1" w:themeTint="99"/>
            </w:tcBorders>
          </w:tcPr>
          <w:p w14:paraId="682E808F" w14:textId="77777777" w:rsidR="00316A82" w:rsidRPr="00A57BDE" w:rsidRDefault="00316A82">
            <w:pPr>
              <w:rPr>
                <w:b w:val="0"/>
                <w:bCs w:val="0"/>
                <w:lang w:val="en-US"/>
              </w:rPr>
            </w:pPr>
          </w:p>
        </w:tc>
        <w:tc>
          <w:tcPr>
            <w:tcW w:w="1678" w:type="dxa"/>
            <w:vMerge/>
            <w:tcBorders>
              <w:bottom w:val="single" w:sz="4" w:space="0" w:color="DD18AB" w:themeColor="accent1" w:themeTint="99"/>
            </w:tcBorders>
          </w:tcPr>
          <w:p w14:paraId="5B06EE86" w14:textId="77777777" w:rsidR="00316A82" w:rsidRPr="00A57BDE" w:rsidRDefault="00316A82">
            <w:pPr>
              <w:cnfStyle w:val="000000000000" w:firstRow="0" w:lastRow="0" w:firstColumn="0" w:lastColumn="0" w:oddVBand="0" w:evenVBand="0" w:oddHBand="0" w:evenHBand="0" w:firstRowFirstColumn="0" w:firstRowLastColumn="0" w:lastRowFirstColumn="0" w:lastRowLastColumn="0"/>
              <w:rPr>
                <w:lang w:val="en-US"/>
              </w:rPr>
            </w:pPr>
          </w:p>
        </w:tc>
        <w:tc>
          <w:tcPr>
            <w:tcW w:w="815" w:type="dxa"/>
            <w:vMerge/>
            <w:tcBorders>
              <w:bottom w:val="single" w:sz="4" w:space="0" w:color="DD18AB" w:themeColor="accent1" w:themeTint="99"/>
            </w:tcBorders>
          </w:tcPr>
          <w:p w14:paraId="33F97F32" w14:textId="77777777" w:rsidR="00316A82" w:rsidRPr="00A57BDE" w:rsidRDefault="00316A82">
            <w:pPr>
              <w:cnfStyle w:val="000000000000" w:firstRow="0" w:lastRow="0" w:firstColumn="0" w:lastColumn="0" w:oddVBand="0" w:evenVBand="0" w:oddHBand="0" w:evenHBand="0" w:firstRowFirstColumn="0" w:firstRowLastColumn="0" w:lastRowFirstColumn="0" w:lastRowLastColumn="0"/>
              <w:rPr>
                <w:lang w:val="en-US"/>
              </w:rPr>
            </w:pPr>
          </w:p>
        </w:tc>
        <w:tc>
          <w:tcPr>
            <w:tcW w:w="2587" w:type="dxa"/>
            <w:tcBorders>
              <w:bottom w:val="single" w:sz="4" w:space="0" w:color="DD18AB" w:themeColor="accent1" w:themeTint="99"/>
            </w:tcBorders>
          </w:tcPr>
          <w:p w14:paraId="059165F4" w14:textId="2C2D7966" w:rsidR="00316A82" w:rsidRPr="00A57BDE" w:rsidRDefault="00316A82" w:rsidP="004E5FE4">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753031">
              <w:rPr>
                <w:lang w:val="en-US"/>
              </w:rPr>
              <w:t>MEL, MIL</w:t>
            </w:r>
            <w:r w:rsidR="00767CE7">
              <w:rPr>
                <w:lang w:val="en-US"/>
              </w:rPr>
              <w:br/>
            </w:r>
            <w:r w:rsidRPr="00753031">
              <w:rPr>
                <w:lang w:val="en-US"/>
              </w:rPr>
              <w:t>(error code A)</w:t>
            </w:r>
          </w:p>
        </w:tc>
        <w:tc>
          <w:tcPr>
            <w:tcW w:w="1648" w:type="dxa"/>
            <w:tcBorders>
              <w:bottom w:val="single" w:sz="4" w:space="0" w:color="DD18AB" w:themeColor="accent1" w:themeTint="99"/>
            </w:tcBorders>
            <w:vAlign w:val="center"/>
          </w:tcPr>
          <w:p w14:paraId="3600EB60" w14:textId="77777777" w:rsidR="00316A82" w:rsidRPr="00A57BDE" w:rsidRDefault="00316A82" w:rsidP="004E5FE4">
            <w:pPr>
              <w:cnfStyle w:val="000000000000" w:firstRow="0" w:lastRow="0" w:firstColumn="0" w:lastColumn="0" w:oddVBand="0" w:evenVBand="0" w:oddHBand="0" w:evenHBand="0" w:firstRowFirstColumn="0" w:firstRowLastColumn="0" w:lastRowFirstColumn="0" w:lastRowLastColumn="0"/>
              <w:rPr>
                <w:lang w:val="en-US"/>
              </w:rPr>
            </w:pPr>
            <w:r>
              <w:t>Table 23</w:t>
            </w:r>
          </w:p>
        </w:tc>
        <w:tc>
          <w:tcPr>
            <w:tcW w:w="1583" w:type="dxa"/>
            <w:gridSpan w:val="2"/>
            <w:vMerge/>
            <w:tcBorders>
              <w:bottom w:val="single" w:sz="4" w:space="0" w:color="DD18AB" w:themeColor="accent1" w:themeTint="99"/>
            </w:tcBorders>
          </w:tcPr>
          <w:p w14:paraId="5C52A262" w14:textId="77777777" w:rsidR="00316A82" w:rsidRPr="00A57BDE" w:rsidRDefault="00316A82">
            <w:pPr>
              <w:cnfStyle w:val="000000000000" w:firstRow="0" w:lastRow="0" w:firstColumn="0" w:lastColumn="0" w:oddVBand="0" w:evenVBand="0" w:oddHBand="0" w:evenHBand="0" w:firstRowFirstColumn="0" w:firstRowLastColumn="0" w:lastRowFirstColumn="0" w:lastRowLastColumn="0"/>
              <w:rPr>
                <w:lang w:val="en-US"/>
              </w:rPr>
            </w:pPr>
          </w:p>
        </w:tc>
      </w:tr>
      <w:tr w:rsidR="007B5186" w:rsidRPr="00A57BDE" w14:paraId="116E6FED" w14:textId="77777777" w:rsidTr="002F00F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41" w:type="dxa"/>
            <w:vMerge/>
            <w:tcBorders>
              <w:bottom w:val="single" w:sz="4" w:space="0" w:color="DD18AB" w:themeColor="accent1" w:themeTint="99"/>
            </w:tcBorders>
          </w:tcPr>
          <w:p w14:paraId="66AABAD3" w14:textId="77777777" w:rsidR="00316A82" w:rsidRPr="00A57BDE" w:rsidRDefault="00316A82">
            <w:pPr>
              <w:rPr>
                <w:b w:val="0"/>
                <w:bCs w:val="0"/>
                <w:lang w:val="en-US"/>
              </w:rPr>
            </w:pPr>
          </w:p>
        </w:tc>
        <w:tc>
          <w:tcPr>
            <w:tcW w:w="1678" w:type="dxa"/>
            <w:vMerge/>
            <w:tcBorders>
              <w:bottom w:val="single" w:sz="4" w:space="0" w:color="DD18AB" w:themeColor="accent1" w:themeTint="99"/>
            </w:tcBorders>
          </w:tcPr>
          <w:p w14:paraId="3ECE2039"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p>
        </w:tc>
        <w:tc>
          <w:tcPr>
            <w:tcW w:w="815" w:type="dxa"/>
            <w:vMerge/>
            <w:tcBorders>
              <w:bottom w:val="single" w:sz="4" w:space="0" w:color="DD18AB" w:themeColor="accent1" w:themeTint="99"/>
            </w:tcBorders>
          </w:tcPr>
          <w:p w14:paraId="04B6EFF2"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p>
        </w:tc>
        <w:tc>
          <w:tcPr>
            <w:tcW w:w="2587" w:type="dxa"/>
            <w:tcBorders>
              <w:bottom w:val="single" w:sz="4" w:space="0" w:color="DD18AB" w:themeColor="accent1" w:themeTint="99"/>
            </w:tcBorders>
          </w:tcPr>
          <w:p w14:paraId="52B2BADD" w14:textId="43C2812D" w:rsidR="00316A82" w:rsidRPr="00753031" w:rsidRDefault="00316A82" w:rsidP="004E5FE4">
            <w:pPr>
              <w:spacing w:after="0" w:line="240" w:lineRule="auto"/>
              <w:cnfStyle w:val="000000100000" w:firstRow="0" w:lastRow="0" w:firstColumn="0" w:lastColumn="0" w:oddVBand="0" w:evenVBand="0" w:oddHBand="1" w:evenHBand="0" w:firstRowFirstColumn="0" w:firstRowLastColumn="0" w:lastRowFirstColumn="0" w:lastRowLastColumn="0"/>
              <w:rPr>
                <w:lang w:val="en-US"/>
              </w:rPr>
            </w:pPr>
            <w:r w:rsidRPr="00753031">
              <w:rPr>
                <w:lang w:val="en-US"/>
              </w:rPr>
              <w:t xml:space="preserve">RURE, RURI, RDRE, RDRI </w:t>
            </w:r>
          </w:p>
          <w:p w14:paraId="2DB78ABA" w14:textId="77777777" w:rsidR="00316A82" w:rsidRPr="00A57BDE" w:rsidRDefault="00316A82" w:rsidP="004E5FE4">
            <w:pPr>
              <w:spacing w:after="0" w:line="240" w:lineRule="auto"/>
              <w:cnfStyle w:val="000000100000" w:firstRow="0" w:lastRow="0" w:firstColumn="0" w:lastColumn="0" w:oddVBand="0" w:evenVBand="0" w:oddHBand="1" w:evenHBand="0" w:firstRowFirstColumn="0" w:firstRowLastColumn="0" w:lastRowFirstColumn="0" w:lastRowLastColumn="0"/>
              <w:rPr>
                <w:lang w:val="en-US"/>
              </w:rPr>
            </w:pPr>
            <w:r w:rsidRPr="00753031">
              <w:rPr>
                <w:lang w:val="en-US"/>
              </w:rPr>
              <w:t>(error code B)</w:t>
            </w:r>
          </w:p>
        </w:tc>
        <w:tc>
          <w:tcPr>
            <w:tcW w:w="1648" w:type="dxa"/>
            <w:tcBorders>
              <w:bottom w:val="single" w:sz="4" w:space="0" w:color="DD18AB" w:themeColor="accent1" w:themeTint="99"/>
            </w:tcBorders>
            <w:vAlign w:val="center"/>
          </w:tcPr>
          <w:p w14:paraId="7551BE42" w14:textId="77777777" w:rsidR="00316A82" w:rsidRPr="00A57BDE" w:rsidRDefault="00316A82" w:rsidP="004E5FE4">
            <w:pPr>
              <w:cnfStyle w:val="000000100000" w:firstRow="0" w:lastRow="0" w:firstColumn="0" w:lastColumn="0" w:oddVBand="0" w:evenVBand="0" w:oddHBand="1" w:evenHBand="0" w:firstRowFirstColumn="0" w:firstRowLastColumn="0" w:lastRowFirstColumn="0" w:lastRowLastColumn="0"/>
              <w:rPr>
                <w:lang w:val="en-US"/>
              </w:rPr>
            </w:pPr>
            <w:r w:rsidRPr="0092615B">
              <w:t>Table 2</w:t>
            </w:r>
            <w:r>
              <w:t>4</w:t>
            </w:r>
          </w:p>
        </w:tc>
        <w:tc>
          <w:tcPr>
            <w:tcW w:w="1583" w:type="dxa"/>
            <w:gridSpan w:val="2"/>
            <w:vMerge/>
            <w:tcBorders>
              <w:bottom w:val="single" w:sz="4" w:space="0" w:color="DD18AB" w:themeColor="accent1" w:themeTint="99"/>
            </w:tcBorders>
          </w:tcPr>
          <w:p w14:paraId="5BFCEF1F"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p>
        </w:tc>
      </w:tr>
      <w:tr w:rsidR="007B5186" w:rsidRPr="00A57BDE" w14:paraId="44582A7A" w14:textId="77777777" w:rsidTr="002F00F7">
        <w:trPr>
          <w:trHeight w:val="20"/>
        </w:trPr>
        <w:tc>
          <w:tcPr>
            <w:cnfStyle w:val="001000000000" w:firstRow="0" w:lastRow="0" w:firstColumn="1" w:lastColumn="0" w:oddVBand="0" w:evenVBand="0" w:oddHBand="0" w:evenHBand="0" w:firstRowFirstColumn="0" w:firstRowLastColumn="0" w:lastRowFirstColumn="0" w:lastRowLastColumn="0"/>
            <w:tcW w:w="1441" w:type="dxa"/>
            <w:vMerge/>
            <w:tcBorders>
              <w:bottom w:val="single" w:sz="4" w:space="0" w:color="DD18AB" w:themeColor="accent1" w:themeTint="99"/>
            </w:tcBorders>
          </w:tcPr>
          <w:p w14:paraId="54C88DA5" w14:textId="77777777" w:rsidR="00316A82" w:rsidRPr="00A57BDE" w:rsidRDefault="00316A82">
            <w:pPr>
              <w:rPr>
                <w:b w:val="0"/>
                <w:bCs w:val="0"/>
                <w:lang w:val="en-US"/>
              </w:rPr>
            </w:pPr>
          </w:p>
        </w:tc>
        <w:tc>
          <w:tcPr>
            <w:tcW w:w="1678" w:type="dxa"/>
            <w:vMerge/>
            <w:tcBorders>
              <w:bottom w:val="single" w:sz="4" w:space="0" w:color="DD18AB" w:themeColor="accent1" w:themeTint="99"/>
            </w:tcBorders>
          </w:tcPr>
          <w:p w14:paraId="2CEED5C6" w14:textId="77777777" w:rsidR="00316A82" w:rsidRPr="00A57BDE" w:rsidRDefault="00316A82">
            <w:pPr>
              <w:cnfStyle w:val="000000000000" w:firstRow="0" w:lastRow="0" w:firstColumn="0" w:lastColumn="0" w:oddVBand="0" w:evenVBand="0" w:oddHBand="0" w:evenHBand="0" w:firstRowFirstColumn="0" w:firstRowLastColumn="0" w:lastRowFirstColumn="0" w:lastRowLastColumn="0"/>
              <w:rPr>
                <w:lang w:val="en-US"/>
              </w:rPr>
            </w:pPr>
          </w:p>
        </w:tc>
        <w:tc>
          <w:tcPr>
            <w:tcW w:w="815" w:type="dxa"/>
            <w:vMerge/>
            <w:tcBorders>
              <w:bottom w:val="single" w:sz="4" w:space="0" w:color="DD18AB" w:themeColor="accent1" w:themeTint="99"/>
            </w:tcBorders>
          </w:tcPr>
          <w:p w14:paraId="618BD6CF" w14:textId="77777777" w:rsidR="00316A82" w:rsidRPr="00A57BDE" w:rsidRDefault="00316A82">
            <w:pPr>
              <w:cnfStyle w:val="000000000000" w:firstRow="0" w:lastRow="0" w:firstColumn="0" w:lastColumn="0" w:oddVBand="0" w:evenVBand="0" w:oddHBand="0" w:evenHBand="0" w:firstRowFirstColumn="0" w:firstRowLastColumn="0" w:lastRowFirstColumn="0" w:lastRowLastColumn="0"/>
              <w:rPr>
                <w:lang w:val="en-US"/>
              </w:rPr>
            </w:pPr>
          </w:p>
        </w:tc>
        <w:tc>
          <w:tcPr>
            <w:tcW w:w="2587" w:type="dxa"/>
            <w:tcBorders>
              <w:bottom w:val="single" w:sz="4" w:space="0" w:color="DD18AB" w:themeColor="accent1" w:themeTint="99"/>
            </w:tcBorders>
          </w:tcPr>
          <w:p w14:paraId="3C12EA42" w14:textId="69034AE0" w:rsidR="00316A82" w:rsidRPr="00A57BDE" w:rsidRDefault="00316A82" w:rsidP="004E5FE4">
            <w:pPr>
              <w:spacing w:after="0"/>
              <w:cnfStyle w:val="000000000000" w:firstRow="0" w:lastRow="0" w:firstColumn="0" w:lastColumn="0" w:oddVBand="0" w:evenVBand="0" w:oddHBand="0" w:evenHBand="0" w:firstRowFirstColumn="0" w:firstRowLastColumn="0" w:lastRowFirstColumn="0" w:lastRowLastColumn="0"/>
              <w:rPr>
                <w:lang w:val="en-US"/>
              </w:rPr>
            </w:pPr>
            <w:r w:rsidRPr="00753031">
              <w:rPr>
                <w:lang w:val="en-US"/>
              </w:rPr>
              <w:t>NDZ, NTO, NTB, MZT, MNZT (error code C)</w:t>
            </w:r>
          </w:p>
        </w:tc>
        <w:tc>
          <w:tcPr>
            <w:tcW w:w="1648" w:type="dxa"/>
            <w:tcBorders>
              <w:bottom w:val="single" w:sz="4" w:space="0" w:color="DD18AB" w:themeColor="accent1" w:themeTint="99"/>
            </w:tcBorders>
            <w:vAlign w:val="center"/>
          </w:tcPr>
          <w:p w14:paraId="3CB1C702" w14:textId="77777777" w:rsidR="00316A82" w:rsidRPr="00A57BDE" w:rsidRDefault="00316A82" w:rsidP="004E5FE4">
            <w:pPr>
              <w:cnfStyle w:val="000000000000" w:firstRow="0" w:lastRow="0" w:firstColumn="0" w:lastColumn="0" w:oddVBand="0" w:evenVBand="0" w:oddHBand="0" w:evenHBand="0" w:firstRowFirstColumn="0" w:firstRowLastColumn="0" w:lastRowFirstColumn="0" w:lastRowLastColumn="0"/>
              <w:rPr>
                <w:lang w:val="en-US"/>
              </w:rPr>
            </w:pPr>
            <w:r w:rsidRPr="0092615B">
              <w:t>Table 2</w:t>
            </w:r>
            <w:r>
              <w:t>5</w:t>
            </w:r>
          </w:p>
        </w:tc>
        <w:tc>
          <w:tcPr>
            <w:tcW w:w="1583" w:type="dxa"/>
            <w:gridSpan w:val="2"/>
            <w:vMerge/>
            <w:tcBorders>
              <w:bottom w:val="single" w:sz="4" w:space="0" w:color="DD18AB" w:themeColor="accent1" w:themeTint="99"/>
            </w:tcBorders>
          </w:tcPr>
          <w:p w14:paraId="0B2C7A30" w14:textId="77777777" w:rsidR="00316A82" w:rsidRPr="00A57BDE" w:rsidRDefault="00316A82">
            <w:pPr>
              <w:cnfStyle w:val="000000000000" w:firstRow="0" w:lastRow="0" w:firstColumn="0" w:lastColumn="0" w:oddVBand="0" w:evenVBand="0" w:oddHBand="0" w:evenHBand="0" w:firstRowFirstColumn="0" w:firstRowLastColumn="0" w:lastRowFirstColumn="0" w:lastRowLastColumn="0"/>
              <w:rPr>
                <w:lang w:val="en-US"/>
              </w:rPr>
            </w:pPr>
          </w:p>
        </w:tc>
      </w:tr>
      <w:tr w:rsidR="007B5186" w:rsidRPr="00A57BDE" w14:paraId="78F7BB25" w14:textId="77777777" w:rsidTr="002F00F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41" w:type="dxa"/>
            <w:vMerge/>
          </w:tcPr>
          <w:p w14:paraId="05625627" w14:textId="77777777" w:rsidR="00316A82" w:rsidRPr="00A57BDE" w:rsidRDefault="00316A82">
            <w:pPr>
              <w:rPr>
                <w:b w:val="0"/>
                <w:bCs w:val="0"/>
                <w:lang w:val="en-US"/>
              </w:rPr>
            </w:pPr>
          </w:p>
        </w:tc>
        <w:tc>
          <w:tcPr>
            <w:tcW w:w="1678" w:type="dxa"/>
            <w:vMerge/>
          </w:tcPr>
          <w:p w14:paraId="288FC2C1"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p>
        </w:tc>
        <w:tc>
          <w:tcPr>
            <w:tcW w:w="815" w:type="dxa"/>
            <w:vMerge/>
          </w:tcPr>
          <w:p w14:paraId="2E2F1C83"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p>
        </w:tc>
        <w:tc>
          <w:tcPr>
            <w:tcW w:w="2587" w:type="dxa"/>
          </w:tcPr>
          <w:p w14:paraId="3617412B" w14:textId="4CFFA086" w:rsidR="00316A82" w:rsidRPr="00A57BDE" w:rsidRDefault="00316A82" w:rsidP="007B5186">
            <w:pPr>
              <w:cnfStyle w:val="000000100000" w:firstRow="0" w:lastRow="0" w:firstColumn="0" w:lastColumn="0" w:oddVBand="0" w:evenVBand="0" w:oddHBand="1" w:evenHBand="0" w:firstRowFirstColumn="0" w:firstRowLastColumn="0" w:lastRowFirstColumn="0" w:lastRowLastColumn="0"/>
              <w:rPr>
                <w:lang w:val="en-US"/>
              </w:rPr>
            </w:pPr>
            <w:r w:rsidRPr="00753031">
              <w:rPr>
                <w:lang w:val="en-US"/>
              </w:rPr>
              <w:t>SEL, SIL</w:t>
            </w:r>
            <w:r w:rsidR="007B5186">
              <w:rPr>
                <w:lang w:val="en-US"/>
              </w:rPr>
              <w:t xml:space="preserve"> </w:t>
            </w:r>
            <w:r w:rsidRPr="00753031">
              <w:rPr>
                <w:lang w:val="en-US"/>
              </w:rPr>
              <w:t>(error code D)</w:t>
            </w:r>
          </w:p>
        </w:tc>
        <w:tc>
          <w:tcPr>
            <w:tcW w:w="1648" w:type="dxa"/>
            <w:vAlign w:val="center"/>
          </w:tcPr>
          <w:p w14:paraId="352BEB75" w14:textId="77777777" w:rsidR="00316A82" w:rsidRPr="00A57BDE" w:rsidRDefault="00316A82" w:rsidP="004E5FE4">
            <w:pPr>
              <w:cnfStyle w:val="000000100000" w:firstRow="0" w:lastRow="0" w:firstColumn="0" w:lastColumn="0" w:oddVBand="0" w:evenVBand="0" w:oddHBand="1" w:evenHBand="0" w:firstRowFirstColumn="0" w:firstRowLastColumn="0" w:lastRowFirstColumn="0" w:lastRowLastColumn="0"/>
              <w:rPr>
                <w:lang w:val="en-US"/>
              </w:rPr>
            </w:pPr>
            <w:r w:rsidRPr="0092615B">
              <w:t>Table 2</w:t>
            </w:r>
            <w:r>
              <w:t>6</w:t>
            </w:r>
          </w:p>
        </w:tc>
        <w:tc>
          <w:tcPr>
            <w:tcW w:w="1583" w:type="dxa"/>
            <w:gridSpan w:val="2"/>
            <w:vMerge/>
          </w:tcPr>
          <w:p w14:paraId="70F4C35D"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p>
        </w:tc>
      </w:tr>
      <w:tr w:rsidR="007B5186" w:rsidRPr="00A57BDE" w14:paraId="1F87FA8F" w14:textId="77777777" w:rsidTr="002F00F7">
        <w:trPr>
          <w:trHeight w:val="20"/>
        </w:trPr>
        <w:tc>
          <w:tcPr>
            <w:cnfStyle w:val="001000000000" w:firstRow="0" w:lastRow="0" w:firstColumn="1" w:lastColumn="0" w:oddVBand="0" w:evenVBand="0" w:oddHBand="0" w:evenHBand="0" w:firstRowFirstColumn="0" w:firstRowLastColumn="0" w:lastRowFirstColumn="0" w:lastRowLastColumn="0"/>
            <w:tcW w:w="1441" w:type="dxa"/>
            <w:vMerge/>
          </w:tcPr>
          <w:p w14:paraId="52D37E17" w14:textId="77777777" w:rsidR="00316A82" w:rsidRDefault="00316A82">
            <w:pPr>
              <w:rPr>
                <w:b w:val="0"/>
                <w:bCs w:val="0"/>
              </w:rPr>
            </w:pPr>
          </w:p>
        </w:tc>
        <w:tc>
          <w:tcPr>
            <w:tcW w:w="1678" w:type="dxa"/>
            <w:vMerge/>
          </w:tcPr>
          <w:p w14:paraId="169917BE" w14:textId="77777777" w:rsidR="00316A82" w:rsidRDefault="00316A82">
            <w:pPr>
              <w:cnfStyle w:val="000000000000" w:firstRow="0" w:lastRow="0" w:firstColumn="0" w:lastColumn="0" w:oddVBand="0" w:evenVBand="0" w:oddHBand="0" w:evenHBand="0" w:firstRowFirstColumn="0" w:firstRowLastColumn="0" w:lastRowFirstColumn="0" w:lastRowLastColumn="0"/>
            </w:pPr>
          </w:p>
        </w:tc>
        <w:tc>
          <w:tcPr>
            <w:tcW w:w="815" w:type="dxa"/>
            <w:vMerge/>
          </w:tcPr>
          <w:p w14:paraId="0A309045" w14:textId="77777777" w:rsidR="00316A82" w:rsidRDefault="00316A82">
            <w:pPr>
              <w:cnfStyle w:val="000000000000" w:firstRow="0" w:lastRow="0" w:firstColumn="0" w:lastColumn="0" w:oddVBand="0" w:evenVBand="0" w:oddHBand="0" w:evenHBand="0" w:firstRowFirstColumn="0" w:firstRowLastColumn="0" w:lastRowFirstColumn="0" w:lastRowLastColumn="0"/>
              <w:rPr>
                <w:lang w:val="en-US"/>
              </w:rPr>
            </w:pPr>
          </w:p>
        </w:tc>
        <w:tc>
          <w:tcPr>
            <w:tcW w:w="2587" w:type="dxa"/>
          </w:tcPr>
          <w:p w14:paraId="28A6D595" w14:textId="004C3575" w:rsidR="00316A82" w:rsidRPr="00196B81" w:rsidRDefault="00A87334" w:rsidP="007B5186">
            <w:pPr>
              <w:cnfStyle w:val="000000000000" w:firstRow="0" w:lastRow="0" w:firstColumn="0" w:lastColumn="0" w:oddVBand="0" w:evenVBand="0" w:oddHBand="0" w:evenHBand="0" w:firstRowFirstColumn="0" w:firstRowLastColumn="0" w:lastRowFirstColumn="0" w:lastRowLastColumn="0"/>
              <w:rPr>
                <w:lang w:val="it-IT"/>
              </w:rPr>
            </w:pPr>
            <w:ins w:id="49" w:author="Ben Carter [Contractor]" w:date="2025-12-19T11:03:00Z" w16du:dateUtc="2025-12-19T11:03:00Z">
              <w:r w:rsidRPr="00196B81">
                <w:rPr>
                  <w:lang w:val="it-IT"/>
                </w:rPr>
                <w:t>MDO, MDB</w:t>
              </w:r>
              <w:r w:rsidRPr="00196B81" w:rsidDel="00200EF1">
                <w:rPr>
                  <w:lang w:val="it-IT"/>
                </w:rPr>
                <w:t xml:space="preserve"> </w:t>
              </w:r>
            </w:ins>
            <w:del w:id="50" w:author="Ben Carter [Contractor]" w:date="2025-12-19T11:18:00Z" w16du:dateUtc="2025-12-19T11:18:00Z">
              <w:r w:rsidR="00316A82" w:rsidRPr="00196B81" w:rsidDel="002B30F9">
                <w:rPr>
                  <w:lang w:val="it-IT"/>
                </w:rPr>
                <w:delText xml:space="preserve">MDVP </w:delText>
              </w:r>
            </w:del>
            <w:r w:rsidR="00316A82" w:rsidRPr="00196B81">
              <w:rPr>
                <w:lang w:val="it-IT"/>
              </w:rPr>
              <w:t>(</w:t>
            </w:r>
            <w:proofErr w:type="spellStart"/>
            <w:r w:rsidR="00316A82" w:rsidRPr="00196B81">
              <w:rPr>
                <w:lang w:val="it-IT"/>
              </w:rPr>
              <w:t>error</w:t>
            </w:r>
            <w:proofErr w:type="spellEnd"/>
            <w:r w:rsidR="00316A82" w:rsidRPr="00196B81">
              <w:rPr>
                <w:lang w:val="it-IT"/>
              </w:rPr>
              <w:t xml:space="preserve"> code E)</w:t>
            </w:r>
          </w:p>
        </w:tc>
        <w:tc>
          <w:tcPr>
            <w:tcW w:w="1648" w:type="dxa"/>
            <w:vAlign w:val="center"/>
          </w:tcPr>
          <w:p w14:paraId="235C88D3" w14:textId="1DB36119" w:rsidR="00316A82" w:rsidRDefault="00316A82" w:rsidP="004E5FE4">
            <w:pPr>
              <w:cnfStyle w:val="000000000000" w:firstRow="0" w:lastRow="0" w:firstColumn="0" w:lastColumn="0" w:oddVBand="0" w:evenVBand="0" w:oddHBand="0" w:evenHBand="0" w:firstRowFirstColumn="0" w:firstRowLastColumn="0" w:lastRowFirstColumn="0" w:lastRowLastColumn="0"/>
            </w:pPr>
            <w:r w:rsidRPr="0092615B">
              <w:t>Table 2</w:t>
            </w:r>
            <w:r>
              <w:t>7</w:t>
            </w:r>
          </w:p>
        </w:tc>
        <w:tc>
          <w:tcPr>
            <w:tcW w:w="1583" w:type="dxa"/>
            <w:gridSpan w:val="2"/>
            <w:vMerge/>
          </w:tcPr>
          <w:p w14:paraId="2FF9DC5F" w14:textId="77777777" w:rsidR="00316A82" w:rsidRPr="00A57BDE" w:rsidRDefault="00316A82">
            <w:pPr>
              <w:cnfStyle w:val="000000000000" w:firstRow="0" w:lastRow="0" w:firstColumn="0" w:lastColumn="0" w:oddVBand="0" w:evenVBand="0" w:oddHBand="0" w:evenHBand="0" w:firstRowFirstColumn="0" w:firstRowLastColumn="0" w:lastRowFirstColumn="0" w:lastRowLastColumn="0"/>
              <w:rPr>
                <w:lang w:val="en-US"/>
              </w:rPr>
            </w:pPr>
          </w:p>
        </w:tc>
      </w:tr>
      <w:tr w:rsidR="007B5186" w:rsidRPr="00A57BDE" w14:paraId="5A9061E8" w14:textId="77777777" w:rsidTr="002F00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1" w:type="dxa"/>
            <w:vAlign w:val="center"/>
          </w:tcPr>
          <w:p w14:paraId="3EA415D1" w14:textId="77777777" w:rsidR="00316A82" w:rsidRPr="00A57BDE" w:rsidRDefault="00316A82">
            <w:pPr>
              <w:rPr>
                <w:b w:val="0"/>
                <w:bCs w:val="0"/>
              </w:rPr>
            </w:pPr>
            <w:r w:rsidRPr="00A57BDE">
              <w:rPr>
                <w:b w:val="0"/>
                <w:bCs w:val="0"/>
              </w:rPr>
              <w:t>Error Code</w:t>
            </w:r>
          </w:p>
        </w:tc>
        <w:tc>
          <w:tcPr>
            <w:tcW w:w="1678" w:type="dxa"/>
          </w:tcPr>
          <w:p w14:paraId="0173E4DD" w14:textId="6CD9E850" w:rsidR="00316A82" w:rsidRPr="00A57BDE" w:rsidRDefault="00316A82" w:rsidP="007B5186">
            <w:pPr>
              <w:cnfStyle w:val="000000100000" w:firstRow="0" w:lastRow="0" w:firstColumn="0" w:lastColumn="0" w:oddVBand="0" w:evenVBand="0" w:oddHBand="1" w:evenHBand="0" w:firstRowFirstColumn="0" w:firstRowLastColumn="0" w:lastRowFirstColumn="0" w:lastRowLastColumn="0"/>
              <w:rPr>
                <w:lang w:val="en-US"/>
              </w:rPr>
            </w:pPr>
            <w:r w:rsidRPr="003C675D">
              <w:rPr>
                <w:lang w:val="en-US"/>
              </w:rPr>
              <w:t>40</w:t>
            </w:r>
            <w:r>
              <w:rPr>
                <w:lang w:val="en-US"/>
              </w:rPr>
              <w:t xml:space="preserve"> any</w:t>
            </w:r>
            <w:r w:rsidRPr="003C675D">
              <w:rPr>
                <w:lang w:val="en-US"/>
              </w:rPr>
              <w:t>,</w:t>
            </w:r>
            <w:r w:rsidR="007B5186">
              <w:rPr>
                <w:lang w:val="en-US"/>
              </w:rPr>
              <w:t xml:space="preserve"> </w:t>
            </w:r>
            <w:r w:rsidRPr="003C675D">
              <w:rPr>
                <w:lang w:val="en-US"/>
              </w:rPr>
              <w:t>10</w:t>
            </w:r>
            <w:r>
              <w:rPr>
                <w:lang w:val="en-US"/>
              </w:rPr>
              <w:t>3</w:t>
            </w:r>
            <w:r w:rsidRPr="003C675D">
              <w:rPr>
                <w:lang w:val="en-US"/>
              </w:rPr>
              <w:t xml:space="preserve"> </w:t>
            </w:r>
            <w:r>
              <w:rPr>
                <w:lang w:val="en-US"/>
              </w:rPr>
              <w:t>(</w:t>
            </w:r>
            <w:r w:rsidRPr="003C675D">
              <w:rPr>
                <w:lang w:val="en-US"/>
              </w:rPr>
              <w:t>A</w:t>
            </w:r>
            <w:r>
              <w:rPr>
                <w:lang w:val="en-US"/>
              </w:rPr>
              <w:t>)</w:t>
            </w:r>
            <w:r w:rsidRPr="003C675D">
              <w:rPr>
                <w:lang w:val="en-US"/>
              </w:rPr>
              <w:t>,</w:t>
            </w:r>
            <w:r w:rsidR="007B5186">
              <w:rPr>
                <w:lang w:val="en-US"/>
              </w:rPr>
              <w:t xml:space="preserve"> </w:t>
            </w:r>
            <w:r>
              <w:rPr>
                <w:lang w:val="en-US"/>
              </w:rPr>
              <w:t>79</w:t>
            </w:r>
            <w:r w:rsidRPr="003C675D">
              <w:rPr>
                <w:lang w:val="en-US"/>
              </w:rPr>
              <w:t xml:space="preserve"> </w:t>
            </w:r>
            <w:r>
              <w:rPr>
                <w:lang w:val="en-US"/>
              </w:rPr>
              <w:t>(</w:t>
            </w:r>
            <w:r w:rsidRPr="003C675D">
              <w:rPr>
                <w:lang w:val="en-US"/>
              </w:rPr>
              <w:t>B</w:t>
            </w:r>
            <w:r>
              <w:rPr>
                <w:lang w:val="en-US"/>
              </w:rPr>
              <w:t>)</w:t>
            </w:r>
            <w:r w:rsidRPr="003C675D">
              <w:rPr>
                <w:lang w:val="en-US"/>
              </w:rPr>
              <w:t>,</w:t>
            </w:r>
            <w:r w:rsidR="007B5186">
              <w:rPr>
                <w:lang w:val="en-US"/>
              </w:rPr>
              <w:t xml:space="preserve"> </w:t>
            </w:r>
            <w:r>
              <w:rPr>
                <w:lang w:val="en-US"/>
              </w:rPr>
              <w:lastRenderedPageBreak/>
              <w:t>51</w:t>
            </w:r>
            <w:r w:rsidRPr="003C675D">
              <w:rPr>
                <w:lang w:val="en-US"/>
              </w:rPr>
              <w:t xml:space="preserve"> </w:t>
            </w:r>
            <w:r>
              <w:rPr>
                <w:lang w:val="en-US"/>
              </w:rPr>
              <w:t>(</w:t>
            </w:r>
            <w:r w:rsidRPr="003C675D">
              <w:rPr>
                <w:lang w:val="en-US"/>
              </w:rPr>
              <w:t>C</w:t>
            </w:r>
            <w:r>
              <w:rPr>
                <w:lang w:val="en-US"/>
              </w:rPr>
              <w:t>)</w:t>
            </w:r>
            <w:r w:rsidRPr="003C675D">
              <w:rPr>
                <w:lang w:val="en-US"/>
              </w:rPr>
              <w:t>,</w:t>
            </w:r>
            <w:r w:rsidR="007B5186">
              <w:rPr>
                <w:lang w:val="en-US"/>
              </w:rPr>
              <w:t xml:space="preserve"> </w:t>
            </w:r>
            <w:r>
              <w:rPr>
                <w:lang w:val="en-US"/>
              </w:rPr>
              <w:t>57</w:t>
            </w:r>
            <w:r w:rsidRPr="003C675D">
              <w:rPr>
                <w:lang w:val="en-US"/>
              </w:rPr>
              <w:t xml:space="preserve"> </w:t>
            </w:r>
            <w:r>
              <w:rPr>
                <w:lang w:val="en-US"/>
              </w:rPr>
              <w:t>(</w:t>
            </w:r>
            <w:r w:rsidRPr="003C675D">
              <w:rPr>
                <w:lang w:val="en-US"/>
              </w:rPr>
              <w:t>D</w:t>
            </w:r>
            <w:r>
              <w:rPr>
                <w:lang w:val="en-US"/>
              </w:rPr>
              <w:t>),</w:t>
            </w:r>
            <w:r w:rsidR="007B5186">
              <w:rPr>
                <w:lang w:val="en-US"/>
              </w:rPr>
              <w:t xml:space="preserve"> </w:t>
            </w:r>
            <w:r>
              <w:rPr>
                <w:lang w:val="en-US"/>
              </w:rPr>
              <w:t>61 (E)</w:t>
            </w:r>
          </w:p>
        </w:tc>
        <w:tc>
          <w:tcPr>
            <w:tcW w:w="815" w:type="dxa"/>
          </w:tcPr>
          <w:p w14:paraId="561FB3EC"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r w:rsidRPr="00A57BDE">
              <w:rPr>
                <w:lang w:val="en-US"/>
              </w:rPr>
              <w:lastRenderedPageBreak/>
              <w:t>4</w:t>
            </w:r>
          </w:p>
        </w:tc>
        <w:tc>
          <w:tcPr>
            <w:tcW w:w="4235" w:type="dxa"/>
            <w:gridSpan w:val="2"/>
          </w:tcPr>
          <w:p w14:paraId="19464313"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pPr>
            <w:r>
              <w:t>Not used.</w:t>
            </w:r>
          </w:p>
        </w:tc>
        <w:tc>
          <w:tcPr>
            <w:tcW w:w="806" w:type="dxa"/>
          </w:tcPr>
          <w:p w14:paraId="3787E2C8"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r w:rsidRPr="00A57BDE">
              <w:rPr>
                <w:lang w:val="en-US"/>
              </w:rPr>
              <w:t>Any</w:t>
            </w:r>
          </w:p>
        </w:tc>
        <w:tc>
          <w:tcPr>
            <w:tcW w:w="777" w:type="dxa"/>
          </w:tcPr>
          <w:p w14:paraId="7313D2F1" w14:textId="77777777" w:rsidR="00316A82" w:rsidRPr="00A57BDE" w:rsidRDefault="00316A82">
            <w:pPr>
              <w:cnfStyle w:val="000000100000" w:firstRow="0" w:lastRow="0" w:firstColumn="0" w:lastColumn="0" w:oddVBand="0" w:evenVBand="0" w:oddHBand="1" w:evenHBand="0" w:firstRowFirstColumn="0" w:firstRowLastColumn="0" w:lastRowFirstColumn="0" w:lastRowLastColumn="0"/>
              <w:rPr>
                <w:lang w:val="en-US"/>
              </w:rPr>
            </w:pPr>
            <w:r w:rsidRPr="00A57BDE">
              <w:rPr>
                <w:lang w:val="en-US"/>
              </w:rPr>
              <w:t>E, X</w:t>
            </w:r>
          </w:p>
        </w:tc>
      </w:tr>
      <w:tr w:rsidR="00316A82" w:rsidRPr="00A57BDE" w14:paraId="5C1C5EB9" w14:textId="77777777" w:rsidTr="002F00F7">
        <w:tc>
          <w:tcPr>
            <w:cnfStyle w:val="001000000000" w:firstRow="0" w:lastRow="0" w:firstColumn="1" w:lastColumn="0" w:oddVBand="0" w:evenVBand="0" w:oddHBand="0" w:evenHBand="0" w:firstRowFirstColumn="0" w:firstRowLastColumn="0" w:lastRowFirstColumn="0" w:lastRowLastColumn="0"/>
            <w:tcW w:w="1441" w:type="dxa"/>
            <w:vAlign w:val="center"/>
          </w:tcPr>
          <w:p w14:paraId="7008F2F2" w14:textId="77777777" w:rsidR="00316A82" w:rsidRPr="00A57BDE" w:rsidRDefault="00316A82">
            <w:pPr>
              <w:rPr>
                <w:b w:val="0"/>
                <w:bCs w:val="0"/>
              </w:rPr>
            </w:pPr>
            <w:r w:rsidRPr="00A57BDE">
              <w:rPr>
                <w:b w:val="0"/>
                <w:bCs w:val="0"/>
              </w:rPr>
              <w:t>Terminator</w:t>
            </w:r>
          </w:p>
        </w:tc>
        <w:tc>
          <w:tcPr>
            <w:tcW w:w="1678" w:type="dxa"/>
          </w:tcPr>
          <w:p w14:paraId="3D9B4F64" w14:textId="02CBAD45" w:rsidR="00316A82" w:rsidRPr="00A57BDE" w:rsidRDefault="00316A82" w:rsidP="007B5186">
            <w:pPr>
              <w:cnfStyle w:val="000000000000" w:firstRow="0" w:lastRow="0" w:firstColumn="0" w:lastColumn="0" w:oddVBand="0" w:evenVBand="0" w:oddHBand="0" w:evenHBand="0" w:firstRowFirstColumn="0" w:firstRowLastColumn="0" w:lastRowFirstColumn="0" w:lastRowLastColumn="0"/>
              <w:rPr>
                <w:lang w:val="en-US"/>
              </w:rPr>
            </w:pPr>
            <w:r w:rsidRPr="003C675D">
              <w:rPr>
                <w:lang w:val="en-US"/>
              </w:rPr>
              <w:t>39, 44,</w:t>
            </w:r>
            <w:r w:rsidR="007B5186">
              <w:rPr>
                <w:lang w:val="en-US"/>
              </w:rPr>
              <w:t xml:space="preserve"> </w:t>
            </w:r>
            <w:r w:rsidRPr="003C675D">
              <w:rPr>
                <w:lang w:val="en-US"/>
              </w:rPr>
              <w:t>10</w:t>
            </w:r>
            <w:r>
              <w:rPr>
                <w:lang w:val="en-US"/>
              </w:rPr>
              <w:t>2</w:t>
            </w:r>
            <w:r w:rsidRPr="003C675D">
              <w:rPr>
                <w:lang w:val="en-US"/>
              </w:rPr>
              <w:t>, 1</w:t>
            </w:r>
            <w:r>
              <w:rPr>
                <w:lang w:val="en-US"/>
              </w:rPr>
              <w:t>07</w:t>
            </w:r>
            <w:r w:rsidRPr="003C675D">
              <w:rPr>
                <w:lang w:val="en-US"/>
              </w:rPr>
              <w:t>,</w:t>
            </w:r>
            <w:r w:rsidR="007B5186">
              <w:rPr>
                <w:lang w:val="en-US"/>
              </w:rPr>
              <w:t xml:space="preserve"> </w:t>
            </w:r>
            <w:r>
              <w:rPr>
                <w:lang w:val="en-US"/>
              </w:rPr>
              <w:t>78</w:t>
            </w:r>
            <w:r w:rsidRPr="003C675D">
              <w:rPr>
                <w:lang w:val="en-US"/>
              </w:rPr>
              <w:t xml:space="preserve">, </w:t>
            </w:r>
            <w:r>
              <w:rPr>
                <w:lang w:val="en-US"/>
              </w:rPr>
              <w:t>83</w:t>
            </w:r>
            <w:r w:rsidRPr="003C675D">
              <w:rPr>
                <w:lang w:val="en-US"/>
              </w:rPr>
              <w:t>,</w:t>
            </w:r>
            <w:r w:rsidR="007B5186">
              <w:rPr>
                <w:lang w:val="en-US"/>
              </w:rPr>
              <w:t xml:space="preserve"> </w:t>
            </w:r>
            <w:r>
              <w:rPr>
                <w:lang w:val="en-US"/>
              </w:rPr>
              <w:t>50</w:t>
            </w:r>
            <w:r w:rsidRPr="003C675D">
              <w:rPr>
                <w:lang w:val="en-US"/>
              </w:rPr>
              <w:t xml:space="preserve">, </w:t>
            </w:r>
            <w:r>
              <w:rPr>
                <w:lang w:val="en-US"/>
              </w:rPr>
              <w:t>55,</w:t>
            </w:r>
            <w:r w:rsidR="007B5186">
              <w:rPr>
                <w:lang w:val="en-US"/>
              </w:rPr>
              <w:t xml:space="preserve"> </w:t>
            </w:r>
            <w:r>
              <w:rPr>
                <w:lang w:val="en-US"/>
              </w:rPr>
              <w:t>56, 61,</w:t>
            </w:r>
            <w:r w:rsidR="007B5186">
              <w:rPr>
                <w:lang w:val="en-US"/>
              </w:rPr>
              <w:t xml:space="preserve"> </w:t>
            </w:r>
            <w:r>
              <w:rPr>
                <w:lang w:val="en-US"/>
              </w:rPr>
              <w:t>60, 65</w:t>
            </w:r>
          </w:p>
        </w:tc>
        <w:tc>
          <w:tcPr>
            <w:tcW w:w="815" w:type="dxa"/>
          </w:tcPr>
          <w:p w14:paraId="0A418580" w14:textId="77777777" w:rsidR="00316A82" w:rsidRPr="00A57BDE" w:rsidRDefault="00316A82">
            <w:pPr>
              <w:cnfStyle w:val="000000000000" w:firstRow="0" w:lastRow="0" w:firstColumn="0" w:lastColumn="0" w:oddVBand="0" w:evenVBand="0" w:oddHBand="0" w:evenHBand="0" w:firstRowFirstColumn="0" w:firstRowLastColumn="0" w:lastRowFirstColumn="0" w:lastRowLastColumn="0"/>
              <w:rPr>
                <w:lang w:val="en-US"/>
              </w:rPr>
            </w:pPr>
            <w:r w:rsidRPr="00A57BDE">
              <w:rPr>
                <w:lang w:val="en-US"/>
              </w:rPr>
              <w:t>1</w:t>
            </w:r>
          </w:p>
        </w:tc>
        <w:tc>
          <w:tcPr>
            <w:tcW w:w="4235" w:type="dxa"/>
            <w:gridSpan w:val="2"/>
          </w:tcPr>
          <w:p w14:paraId="0EAB2EA2" w14:textId="77777777" w:rsidR="00316A82" w:rsidRPr="00A57BDE" w:rsidRDefault="00316A82">
            <w:pPr>
              <w:cnfStyle w:val="000000000000" w:firstRow="0" w:lastRow="0" w:firstColumn="0" w:lastColumn="0" w:oddVBand="0" w:evenVBand="0" w:oddHBand="0" w:evenHBand="0" w:firstRowFirstColumn="0" w:firstRowLastColumn="0" w:lastRowFirstColumn="0" w:lastRowLastColumn="0"/>
            </w:pPr>
            <w:r w:rsidRPr="00A57BDE">
              <w:t>Part terminator character "^"</w:t>
            </w:r>
          </w:p>
        </w:tc>
        <w:tc>
          <w:tcPr>
            <w:tcW w:w="806" w:type="dxa"/>
          </w:tcPr>
          <w:p w14:paraId="5828B9FE" w14:textId="77777777" w:rsidR="00316A82" w:rsidRPr="00A57BDE" w:rsidRDefault="00316A82">
            <w:pPr>
              <w:cnfStyle w:val="000000000000" w:firstRow="0" w:lastRow="0" w:firstColumn="0" w:lastColumn="0" w:oddVBand="0" w:evenVBand="0" w:oddHBand="0" w:evenHBand="0" w:firstRowFirstColumn="0" w:firstRowLastColumn="0" w:lastRowFirstColumn="0" w:lastRowLastColumn="0"/>
              <w:rPr>
                <w:lang w:val="en-US"/>
              </w:rPr>
            </w:pPr>
            <w:r w:rsidRPr="00A57BDE">
              <w:rPr>
                <w:lang w:val="en-US"/>
              </w:rPr>
              <w:t>All</w:t>
            </w:r>
          </w:p>
        </w:tc>
        <w:tc>
          <w:tcPr>
            <w:tcW w:w="777" w:type="dxa"/>
          </w:tcPr>
          <w:p w14:paraId="2D742782" w14:textId="77777777" w:rsidR="00316A82" w:rsidRPr="00A57BDE" w:rsidRDefault="00316A82">
            <w:pPr>
              <w:cnfStyle w:val="000000000000" w:firstRow="0" w:lastRow="0" w:firstColumn="0" w:lastColumn="0" w:oddVBand="0" w:evenVBand="0" w:oddHBand="0" w:evenHBand="0" w:firstRowFirstColumn="0" w:firstRowLastColumn="0" w:lastRowFirstColumn="0" w:lastRowLastColumn="0"/>
              <w:rPr>
                <w:lang w:val="en-US"/>
              </w:rPr>
            </w:pPr>
          </w:p>
        </w:tc>
      </w:tr>
    </w:tbl>
    <w:p w14:paraId="476AB766" w14:textId="77777777" w:rsidR="00316A82" w:rsidRDefault="00316A82" w:rsidP="00316A82"/>
    <w:p w14:paraId="640A95E0" w14:textId="6796FEA4" w:rsidR="00316A82" w:rsidRDefault="00316A82" w:rsidP="005C020C">
      <w:pPr>
        <w:pStyle w:val="Caption"/>
        <w:keepNext/>
      </w:pPr>
      <w:r>
        <w:t xml:space="preserve">Table </w:t>
      </w:r>
      <w:r>
        <w:fldChar w:fldCharType="begin"/>
      </w:r>
      <w:r>
        <w:instrText xml:space="preserve"> SEQ Table \* ARABIC </w:instrText>
      </w:r>
      <w:r>
        <w:fldChar w:fldCharType="separate"/>
      </w:r>
      <w:r w:rsidR="001D3DFB">
        <w:rPr>
          <w:noProof/>
        </w:rPr>
        <w:t>23</w:t>
      </w:r>
      <w:r>
        <w:rPr>
          <w:noProof/>
        </w:rPr>
        <w:fldChar w:fldCharType="end"/>
      </w:r>
      <w:r>
        <w:t xml:space="preserve">: </w:t>
      </w:r>
      <w:r w:rsidRPr="00DC156B">
        <w:t>Message Data Part Variations for MEL/MIL Submission Messages</w:t>
      </w:r>
    </w:p>
    <w:tbl>
      <w:tblPr>
        <w:tblStyle w:val="ListTable2-Accent1"/>
        <w:tblW w:w="0" w:type="auto"/>
        <w:tblLook w:val="04A0" w:firstRow="1" w:lastRow="0" w:firstColumn="1" w:lastColumn="0" w:noHBand="0" w:noVBand="1"/>
      </w:tblPr>
      <w:tblGrid>
        <w:gridCol w:w="1749"/>
        <w:gridCol w:w="1813"/>
        <w:gridCol w:w="1244"/>
        <w:gridCol w:w="4940"/>
      </w:tblGrid>
      <w:tr w:rsidR="00316A82" w:rsidRPr="005C020C" w14:paraId="7B0C5704" w14:textId="77777777" w:rsidTr="005C020C">
        <w:trPr>
          <w:cnfStyle w:val="100000000000" w:firstRow="1" w:lastRow="0" w:firstColumn="0" w:lastColumn="0" w:oddVBand="0" w:evenVBand="0" w:oddHBand="0"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1749" w:type="dxa"/>
          </w:tcPr>
          <w:p w14:paraId="052499B4" w14:textId="77777777" w:rsidR="00316A82" w:rsidRPr="005C020C" w:rsidRDefault="00316A82">
            <w:pPr>
              <w:rPr>
                <w:rFonts w:asciiTheme="minorHAnsi" w:hAnsiTheme="minorHAnsi" w:cstheme="minorHAnsi"/>
                <w:lang w:val="en-US"/>
              </w:rPr>
            </w:pPr>
            <w:r w:rsidRPr="005C020C">
              <w:rPr>
                <w:rFonts w:asciiTheme="minorHAnsi" w:hAnsiTheme="minorHAnsi" w:cstheme="minorHAnsi"/>
                <w:lang w:val="en-US"/>
              </w:rPr>
              <w:t>Field Name</w:t>
            </w:r>
          </w:p>
        </w:tc>
        <w:tc>
          <w:tcPr>
            <w:tcW w:w="1813" w:type="dxa"/>
          </w:tcPr>
          <w:p w14:paraId="6829545F" w14:textId="77777777" w:rsidR="00316A82" w:rsidRPr="005C020C"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Start Position</w:t>
            </w:r>
          </w:p>
        </w:tc>
        <w:tc>
          <w:tcPr>
            <w:tcW w:w="1244" w:type="dxa"/>
          </w:tcPr>
          <w:p w14:paraId="1496B361" w14:textId="77777777" w:rsidR="00316A82" w:rsidRPr="005C020C"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Field Size</w:t>
            </w:r>
          </w:p>
        </w:tc>
        <w:tc>
          <w:tcPr>
            <w:tcW w:w="4940" w:type="dxa"/>
          </w:tcPr>
          <w:p w14:paraId="746C552B" w14:textId="77777777" w:rsidR="00316A82" w:rsidRPr="005C020C"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Description</w:t>
            </w:r>
          </w:p>
        </w:tc>
      </w:tr>
      <w:tr w:rsidR="00316A82" w:rsidRPr="005C020C" w14:paraId="134D60AE" w14:textId="77777777" w:rsidTr="005C020C">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1749" w:type="dxa"/>
          </w:tcPr>
          <w:p w14:paraId="23733329" w14:textId="77777777" w:rsidR="00316A82" w:rsidRPr="005C020C" w:rsidRDefault="00316A82">
            <w:pPr>
              <w:rPr>
                <w:rFonts w:asciiTheme="minorHAnsi" w:hAnsiTheme="minorHAnsi" w:cstheme="minorHAnsi"/>
                <w:b w:val="0"/>
                <w:bCs w:val="0"/>
                <w:lang w:val="en-US"/>
              </w:rPr>
            </w:pPr>
            <w:r w:rsidRPr="005C020C">
              <w:rPr>
                <w:rFonts w:asciiTheme="minorHAnsi" w:hAnsiTheme="minorHAnsi" w:cstheme="minorHAnsi"/>
                <w:b w:val="0"/>
                <w:bCs w:val="0"/>
                <w:lang w:val="en-US"/>
              </w:rPr>
              <w:t>Type</w:t>
            </w:r>
          </w:p>
        </w:tc>
        <w:tc>
          <w:tcPr>
            <w:tcW w:w="1813" w:type="dxa"/>
          </w:tcPr>
          <w:p w14:paraId="157E655E" w14:textId="7777777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40</w:t>
            </w:r>
          </w:p>
        </w:tc>
        <w:tc>
          <w:tcPr>
            <w:tcW w:w="1244" w:type="dxa"/>
          </w:tcPr>
          <w:p w14:paraId="2D0386D7" w14:textId="7777777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6</w:t>
            </w:r>
          </w:p>
        </w:tc>
        <w:tc>
          <w:tcPr>
            <w:tcW w:w="4940" w:type="dxa"/>
          </w:tcPr>
          <w:p w14:paraId="7B58A8B7" w14:textId="5A43FB85"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“MEL” or “MIL” keyword</w:t>
            </w:r>
          </w:p>
        </w:tc>
      </w:tr>
      <w:tr w:rsidR="00316A82" w:rsidRPr="005C020C" w14:paraId="590BB6FF" w14:textId="77777777" w:rsidTr="005C020C">
        <w:trPr>
          <w:trHeight w:val="282"/>
        </w:trPr>
        <w:tc>
          <w:tcPr>
            <w:cnfStyle w:val="001000000000" w:firstRow="0" w:lastRow="0" w:firstColumn="1" w:lastColumn="0" w:oddVBand="0" w:evenVBand="0" w:oddHBand="0" w:evenHBand="0" w:firstRowFirstColumn="0" w:firstRowLastColumn="0" w:lastRowFirstColumn="0" w:lastRowLastColumn="0"/>
            <w:tcW w:w="1749" w:type="dxa"/>
          </w:tcPr>
          <w:p w14:paraId="1A82B1C7" w14:textId="77777777" w:rsidR="00316A82" w:rsidRPr="005C020C" w:rsidRDefault="00316A82">
            <w:pPr>
              <w:rPr>
                <w:rFonts w:asciiTheme="minorHAnsi" w:hAnsiTheme="minorHAnsi" w:cstheme="minorHAnsi"/>
                <w:b w:val="0"/>
                <w:bCs w:val="0"/>
                <w:lang w:val="en-US"/>
              </w:rPr>
            </w:pPr>
            <w:r w:rsidRPr="005C020C">
              <w:rPr>
                <w:rFonts w:asciiTheme="minorHAnsi" w:hAnsiTheme="minorHAnsi" w:cstheme="minorHAnsi"/>
                <w:b w:val="0"/>
                <w:bCs w:val="0"/>
                <w:lang w:val="en-US"/>
              </w:rPr>
              <w:t>Time from</w:t>
            </w:r>
          </w:p>
        </w:tc>
        <w:tc>
          <w:tcPr>
            <w:tcW w:w="1813" w:type="dxa"/>
          </w:tcPr>
          <w:p w14:paraId="22EAEC79"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47</w:t>
            </w:r>
          </w:p>
        </w:tc>
        <w:tc>
          <w:tcPr>
            <w:tcW w:w="1244" w:type="dxa"/>
          </w:tcPr>
          <w:p w14:paraId="297E94E2"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17</w:t>
            </w:r>
          </w:p>
        </w:tc>
        <w:tc>
          <w:tcPr>
            <w:tcW w:w="4940" w:type="dxa"/>
          </w:tcPr>
          <w:p w14:paraId="78225B0B"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Start time</w:t>
            </w:r>
          </w:p>
        </w:tc>
      </w:tr>
      <w:tr w:rsidR="00316A82" w:rsidRPr="005C020C" w14:paraId="52282637" w14:textId="77777777" w:rsidTr="005C020C">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1749" w:type="dxa"/>
          </w:tcPr>
          <w:p w14:paraId="3178342C" w14:textId="695BDB20" w:rsidR="00316A82" w:rsidRPr="005C020C" w:rsidRDefault="00316A82">
            <w:pPr>
              <w:rPr>
                <w:rFonts w:asciiTheme="minorHAnsi" w:hAnsiTheme="minorHAnsi" w:cstheme="minorHAnsi"/>
                <w:b w:val="0"/>
                <w:bCs w:val="0"/>
                <w:lang w:val="en-US"/>
              </w:rPr>
            </w:pPr>
            <w:r w:rsidRPr="005C020C">
              <w:rPr>
                <w:rFonts w:asciiTheme="minorHAnsi" w:hAnsiTheme="minorHAnsi" w:cstheme="minorHAnsi"/>
                <w:b w:val="0"/>
                <w:bCs w:val="0"/>
                <w:lang w:val="en-US"/>
              </w:rPr>
              <w:t>MW from</w:t>
            </w:r>
          </w:p>
        </w:tc>
        <w:tc>
          <w:tcPr>
            <w:tcW w:w="1813" w:type="dxa"/>
          </w:tcPr>
          <w:p w14:paraId="6B764629" w14:textId="7777777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65</w:t>
            </w:r>
          </w:p>
        </w:tc>
        <w:tc>
          <w:tcPr>
            <w:tcW w:w="1244" w:type="dxa"/>
          </w:tcPr>
          <w:p w14:paraId="336E8C5B" w14:textId="7777777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 xml:space="preserve">9 </w:t>
            </w:r>
          </w:p>
        </w:tc>
        <w:tc>
          <w:tcPr>
            <w:tcW w:w="4940" w:type="dxa"/>
          </w:tcPr>
          <w:p w14:paraId="330B4378" w14:textId="03DE0554"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MW at time from (±</w:t>
            </w:r>
            <w:proofErr w:type="spellStart"/>
            <w:r w:rsidRPr="005C020C">
              <w:rPr>
                <w:rFonts w:asciiTheme="minorHAnsi" w:hAnsiTheme="minorHAnsi" w:cstheme="minorHAnsi"/>
                <w:lang w:val="en-US"/>
              </w:rPr>
              <w:t>nnnnnnnn</w:t>
            </w:r>
            <w:proofErr w:type="spellEnd"/>
            <w:r w:rsidRPr="005C020C">
              <w:rPr>
                <w:rFonts w:asciiTheme="minorHAnsi" w:hAnsiTheme="minorHAnsi" w:cstheme="minorHAnsi"/>
                <w:lang w:val="en-US"/>
              </w:rPr>
              <w:t>)</w:t>
            </w:r>
          </w:p>
        </w:tc>
      </w:tr>
      <w:tr w:rsidR="00316A82" w:rsidRPr="005C020C" w14:paraId="5678EA88" w14:textId="77777777" w:rsidTr="005C020C">
        <w:trPr>
          <w:trHeight w:val="282"/>
        </w:trPr>
        <w:tc>
          <w:tcPr>
            <w:cnfStyle w:val="001000000000" w:firstRow="0" w:lastRow="0" w:firstColumn="1" w:lastColumn="0" w:oddVBand="0" w:evenVBand="0" w:oddHBand="0" w:evenHBand="0" w:firstRowFirstColumn="0" w:firstRowLastColumn="0" w:lastRowFirstColumn="0" w:lastRowLastColumn="0"/>
            <w:tcW w:w="1749" w:type="dxa"/>
          </w:tcPr>
          <w:p w14:paraId="694EDABA" w14:textId="77777777" w:rsidR="00316A82" w:rsidRPr="005C020C" w:rsidRDefault="00316A82">
            <w:pPr>
              <w:rPr>
                <w:rFonts w:asciiTheme="minorHAnsi" w:hAnsiTheme="minorHAnsi" w:cstheme="minorHAnsi"/>
                <w:b w:val="0"/>
                <w:bCs w:val="0"/>
                <w:lang w:val="en-US"/>
              </w:rPr>
            </w:pPr>
            <w:r w:rsidRPr="005C020C">
              <w:rPr>
                <w:rFonts w:asciiTheme="minorHAnsi" w:hAnsiTheme="minorHAnsi" w:cstheme="minorHAnsi"/>
                <w:b w:val="0"/>
                <w:bCs w:val="0"/>
                <w:lang w:val="en-US"/>
              </w:rPr>
              <w:t>Time to</w:t>
            </w:r>
          </w:p>
        </w:tc>
        <w:tc>
          <w:tcPr>
            <w:tcW w:w="1813" w:type="dxa"/>
          </w:tcPr>
          <w:p w14:paraId="112A0E1B"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75</w:t>
            </w:r>
          </w:p>
        </w:tc>
        <w:tc>
          <w:tcPr>
            <w:tcW w:w="1244" w:type="dxa"/>
          </w:tcPr>
          <w:p w14:paraId="156BD0F1"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17</w:t>
            </w:r>
          </w:p>
        </w:tc>
        <w:tc>
          <w:tcPr>
            <w:tcW w:w="4940" w:type="dxa"/>
          </w:tcPr>
          <w:p w14:paraId="643B6AB1"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End time</w:t>
            </w:r>
          </w:p>
        </w:tc>
      </w:tr>
      <w:tr w:rsidR="00316A82" w:rsidRPr="005C020C" w14:paraId="24D36FBF" w14:textId="77777777" w:rsidTr="005C020C">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1749" w:type="dxa"/>
          </w:tcPr>
          <w:p w14:paraId="77CA4243" w14:textId="709DD870" w:rsidR="00316A82" w:rsidRPr="005C020C" w:rsidRDefault="00316A82">
            <w:pPr>
              <w:rPr>
                <w:rFonts w:asciiTheme="minorHAnsi" w:hAnsiTheme="minorHAnsi" w:cstheme="minorHAnsi"/>
                <w:b w:val="0"/>
                <w:bCs w:val="0"/>
                <w:lang w:val="en-US"/>
              </w:rPr>
            </w:pPr>
            <w:r w:rsidRPr="005C020C">
              <w:rPr>
                <w:rFonts w:asciiTheme="minorHAnsi" w:hAnsiTheme="minorHAnsi" w:cstheme="minorHAnsi"/>
                <w:b w:val="0"/>
                <w:bCs w:val="0"/>
                <w:lang w:val="en-US"/>
              </w:rPr>
              <w:t>MW to</w:t>
            </w:r>
          </w:p>
        </w:tc>
        <w:tc>
          <w:tcPr>
            <w:tcW w:w="1813" w:type="dxa"/>
          </w:tcPr>
          <w:p w14:paraId="255D02E5" w14:textId="7777777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5C020C">
              <w:rPr>
                <w:rFonts w:asciiTheme="minorHAnsi" w:hAnsiTheme="minorHAnsi" w:cstheme="minorHAnsi"/>
              </w:rPr>
              <w:t>93</w:t>
            </w:r>
          </w:p>
        </w:tc>
        <w:tc>
          <w:tcPr>
            <w:tcW w:w="1244" w:type="dxa"/>
          </w:tcPr>
          <w:p w14:paraId="7C44DD16" w14:textId="7777777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9</w:t>
            </w:r>
          </w:p>
        </w:tc>
        <w:tc>
          <w:tcPr>
            <w:tcW w:w="4940" w:type="dxa"/>
          </w:tcPr>
          <w:p w14:paraId="78E28349" w14:textId="1809544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MW at time to (±</w:t>
            </w:r>
            <w:proofErr w:type="spellStart"/>
            <w:r w:rsidRPr="005C020C">
              <w:rPr>
                <w:rFonts w:asciiTheme="minorHAnsi" w:hAnsiTheme="minorHAnsi" w:cstheme="minorHAnsi"/>
                <w:lang w:val="en-US"/>
              </w:rPr>
              <w:t>nnnnnnnn</w:t>
            </w:r>
            <w:proofErr w:type="spellEnd"/>
            <w:r w:rsidRPr="005C020C">
              <w:rPr>
                <w:rFonts w:asciiTheme="minorHAnsi" w:hAnsiTheme="minorHAnsi" w:cstheme="minorHAnsi"/>
                <w:lang w:val="en-US"/>
              </w:rPr>
              <w:t>)</w:t>
            </w:r>
          </w:p>
        </w:tc>
      </w:tr>
    </w:tbl>
    <w:p w14:paraId="5E72BF56" w14:textId="77777777" w:rsidR="00316A82" w:rsidRDefault="00316A82" w:rsidP="00316A82"/>
    <w:p w14:paraId="28B49338" w14:textId="17B9AE5C" w:rsidR="00316A82" w:rsidRDefault="00316A82" w:rsidP="005C020C">
      <w:pPr>
        <w:jc w:val="both"/>
      </w:pPr>
      <w:r>
        <w:t>Submission messages for RUR/RDR parameters contain fields that are optional. Unused fields are treated as null values. Null values are specified by filling the field with ‘*’ characters. The three valid combinations of parameters and nulls are identified in Table 24.</w:t>
      </w:r>
    </w:p>
    <w:p w14:paraId="3280A5EF" w14:textId="24CE9A5B" w:rsidR="00316A82" w:rsidRDefault="00316A82" w:rsidP="005C020C">
      <w:pPr>
        <w:pStyle w:val="Caption"/>
        <w:keepNext/>
      </w:pPr>
      <w:r>
        <w:t xml:space="preserve">Table </w:t>
      </w:r>
      <w:r>
        <w:fldChar w:fldCharType="begin"/>
      </w:r>
      <w:r>
        <w:instrText xml:space="preserve"> SEQ Table \* ARABIC </w:instrText>
      </w:r>
      <w:r>
        <w:fldChar w:fldCharType="separate"/>
      </w:r>
      <w:r w:rsidR="001D3DFB">
        <w:rPr>
          <w:noProof/>
        </w:rPr>
        <w:t>24</w:t>
      </w:r>
      <w:r>
        <w:rPr>
          <w:noProof/>
        </w:rPr>
        <w:fldChar w:fldCharType="end"/>
      </w:r>
      <w:r>
        <w:t>: M</w:t>
      </w:r>
      <w:r w:rsidRPr="00847B35">
        <w:t>essage Data Part variations for RUR/RDR Export/Import Submissions</w:t>
      </w:r>
    </w:p>
    <w:tbl>
      <w:tblPr>
        <w:tblStyle w:val="ListTable2-Accent1"/>
        <w:tblW w:w="0" w:type="auto"/>
        <w:tblLook w:val="04A0" w:firstRow="1" w:lastRow="0" w:firstColumn="1" w:lastColumn="0" w:noHBand="0" w:noVBand="1"/>
      </w:tblPr>
      <w:tblGrid>
        <w:gridCol w:w="1200"/>
        <w:gridCol w:w="1372"/>
        <w:gridCol w:w="930"/>
        <w:gridCol w:w="3079"/>
        <w:gridCol w:w="932"/>
        <w:gridCol w:w="1105"/>
        <w:gridCol w:w="1064"/>
      </w:tblGrid>
      <w:tr w:rsidR="00501D97" w:rsidRPr="005C020C" w14:paraId="0184338D" w14:textId="77777777" w:rsidTr="005C020C">
        <w:trPr>
          <w:cnfStyle w:val="100000000000" w:firstRow="1" w:lastRow="0" w:firstColumn="0" w:lastColumn="0" w:oddVBand="0" w:evenVBand="0" w:oddHBand="0" w:evenHBand="0" w:firstRowFirstColumn="0" w:firstRowLastColumn="0" w:lastRowFirstColumn="0" w:lastRowLastColumn="0"/>
          <w:trHeight w:val="541"/>
        </w:trPr>
        <w:tc>
          <w:tcPr>
            <w:cnfStyle w:val="001000000000" w:firstRow="0" w:lastRow="0" w:firstColumn="1" w:lastColumn="0" w:oddVBand="0" w:evenVBand="0" w:oddHBand="0" w:evenHBand="0" w:firstRowFirstColumn="0" w:firstRowLastColumn="0" w:lastRowFirstColumn="0" w:lastRowLastColumn="0"/>
            <w:tcW w:w="1200" w:type="dxa"/>
          </w:tcPr>
          <w:p w14:paraId="6583D4B3" w14:textId="77777777" w:rsidR="00501D97" w:rsidRPr="005C020C" w:rsidRDefault="00501D97">
            <w:pPr>
              <w:rPr>
                <w:rFonts w:asciiTheme="minorHAnsi" w:hAnsiTheme="minorHAnsi" w:cstheme="minorHAnsi"/>
                <w:lang w:val="en-US"/>
              </w:rPr>
            </w:pPr>
            <w:r w:rsidRPr="005C020C">
              <w:rPr>
                <w:rFonts w:asciiTheme="minorHAnsi" w:hAnsiTheme="minorHAnsi" w:cstheme="minorHAnsi"/>
                <w:lang w:val="en-US"/>
              </w:rPr>
              <w:t>Field Name</w:t>
            </w:r>
          </w:p>
        </w:tc>
        <w:tc>
          <w:tcPr>
            <w:tcW w:w="1372" w:type="dxa"/>
          </w:tcPr>
          <w:p w14:paraId="0D83C241" w14:textId="77777777" w:rsidR="00501D97" w:rsidRPr="005C020C" w:rsidRDefault="00501D97">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Start Position</w:t>
            </w:r>
          </w:p>
        </w:tc>
        <w:tc>
          <w:tcPr>
            <w:tcW w:w="930" w:type="dxa"/>
          </w:tcPr>
          <w:p w14:paraId="12BFE852" w14:textId="77777777" w:rsidR="00501D97" w:rsidRPr="005C020C" w:rsidRDefault="00501D97">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Field Size</w:t>
            </w:r>
          </w:p>
        </w:tc>
        <w:tc>
          <w:tcPr>
            <w:tcW w:w="3079" w:type="dxa"/>
          </w:tcPr>
          <w:p w14:paraId="674047CF" w14:textId="77777777" w:rsidR="00501D97" w:rsidRPr="005C020C" w:rsidRDefault="00501D97">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Description</w:t>
            </w:r>
          </w:p>
        </w:tc>
        <w:tc>
          <w:tcPr>
            <w:tcW w:w="3101" w:type="dxa"/>
            <w:gridSpan w:val="3"/>
          </w:tcPr>
          <w:p w14:paraId="280FCEFB" w14:textId="77777777" w:rsidR="00501D97" w:rsidRPr="005C020C" w:rsidRDefault="00501D97">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p>
        </w:tc>
      </w:tr>
      <w:tr w:rsidR="00316A82" w:rsidRPr="005C020C" w14:paraId="0FF1E11D" w14:textId="77777777" w:rsidTr="005C020C">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1200" w:type="dxa"/>
          </w:tcPr>
          <w:p w14:paraId="452C9CE6" w14:textId="77777777" w:rsidR="00316A82" w:rsidRPr="005C020C" w:rsidRDefault="00316A82">
            <w:pPr>
              <w:rPr>
                <w:rFonts w:asciiTheme="minorHAnsi" w:hAnsiTheme="minorHAnsi" w:cstheme="minorHAnsi"/>
                <w:b w:val="0"/>
                <w:bCs w:val="0"/>
                <w:lang w:val="en-US"/>
              </w:rPr>
            </w:pPr>
            <w:r w:rsidRPr="005C020C">
              <w:rPr>
                <w:rFonts w:asciiTheme="minorHAnsi" w:hAnsiTheme="minorHAnsi" w:cstheme="minorHAnsi"/>
                <w:b w:val="0"/>
                <w:bCs w:val="0"/>
                <w:lang w:val="en-US"/>
              </w:rPr>
              <w:t>Type</w:t>
            </w:r>
          </w:p>
        </w:tc>
        <w:tc>
          <w:tcPr>
            <w:tcW w:w="1372" w:type="dxa"/>
          </w:tcPr>
          <w:p w14:paraId="5B8BF7B3" w14:textId="7777777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40</w:t>
            </w:r>
          </w:p>
        </w:tc>
        <w:tc>
          <w:tcPr>
            <w:tcW w:w="930" w:type="dxa"/>
          </w:tcPr>
          <w:p w14:paraId="23AA6732" w14:textId="7777777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6</w:t>
            </w:r>
          </w:p>
        </w:tc>
        <w:tc>
          <w:tcPr>
            <w:tcW w:w="3079" w:type="dxa"/>
          </w:tcPr>
          <w:p w14:paraId="5B45A27C" w14:textId="7777777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“RURE”, “RURI”, “RDRE”, or “RDRI” keywords</w:t>
            </w:r>
          </w:p>
        </w:tc>
        <w:tc>
          <w:tcPr>
            <w:tcW w:w="3101" w:type="dxa"/>
            <w:gridSpan w:val="3"/>
          </w:tcPr>
          <w:p w14:paraId="1977472A" w14:textId="7777777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Valid Combinations</w:t>
            </w:r>
          </w:p>
        </w:tc>
      </w:tr>
      <w:tr w:rsidR="005C020C" w:rsidRPr="005C020C" w14:paraId="0EE55496" w14:textId="77777777" w:rsidTr="005C020C">
        <w:trPr>
          <w:trHeight w:val="279"/>
        </w:trPr>
        <w:tc>
          <w:tcPr>
            <w:cnfStyle w:val="001000000000" w:firstRow="0" w:lastRow="0" w:firstColumn="1" w:lastColumn="0" w:oddVBand="0" w:evenVBand="0" w:oddHBand="0" w:evenHBand="0" w:firstRowFirstColumn="0" w:firstRowLastColumn="0" w:lastRowFirstColumn="0" w:lastRowLastColumn="0"/>
            <w:tcW w:w="1200" w:type="dxa"/>
          </w:tcPr>
          <w:p w14:paraId="4D55DA9E" w14:textId="77777777" w:rsidR="00316A82" w:rsidRPr="005C020C" w:rsidRDefault="00316A82">
            <w:pPr>
              <w:rPr>
                <w:rFonts w:asciiTheme="minorHAnsi" w:hAnsiTheme="minorHAnsi" w:cstheme="minorHAnsi"/>
                <w:b w:val="0"/>
                <w:bCs w:val="0"/>
                <w:lang w:val="en-US"/>
              </w:rPr>
            </w:pPr>
            <w:r w:rsidRPr="005C020C">
              <w:rPr>
                <w:rFonts w:asciiTheme="minorHAnsi" w:hAnsiTheme="minorHAnsi" w:cstheme="minorHAnsi"/>
                <w:b w:val="0"/>
                <w:bCs w:val="0"/>
                <w:lang w:val="en-US"/>
              </w:rPr>
              <w:t>Rate 1</w:t>
            </w:r>
          </w:p>
        </w:tc>
        <w:tc>
          <w:tcPr>
            <w:tcW w:w="1372" w:type="dxa"/>
          </w:tcPr>
          <w:p w14:paraId="71B0CB5E"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47</w:t>
            </w:r>
          </w:p>
        </w:tc>
        <w:tc>
          <w:tcPr>
            <w:tcW w:w="930" w:type="dxa"/>
          </w:tcPr>
          <w:p w14:paraId="2676CB89"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6</w:t>
            </w:r>
          </w:p>
        </w:tc>
        <w:tc>
          <w:tcPr>
            <w:tcW w:w="3079" w:type="dxa"/>
          </w:tcPr>
          <w:p w14:paraId="366B204F"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First Rate</w:t>
            </w:r>
          </w:p>
        </w:tc>
        <w:tc>
          <w:tcPr>
            <w:tcW w:w="932" w:type="dxa"/>
          </w:tcPr>
          <w:p w14:paraId="46C352DC" w14:textId="47BA5CD2"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T</w:t>
            </w:r>
          </w:p>
        </w:tc>
        <w:tc>
          <w:tcPr>
            <w:tcW w:w="1105" w:type="dxa"/>
          </w:tcPr>
          <w:p w14:paraId="4E4EABCC" w14:textId="5387D1C2"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T</w:t>
            </w:r>
          </w:p>
        </w:tc>
        <w:tc>
          <w:tcPr>
            <w:tcW w:w="1064" w:type="dxa"/>
          </w:tcPr>
          <w:p w14:paraId="3B217DD6"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T</w:t>
            </w:r>
          </w:p>
        </w:tc>
      </w:tr>
      <w:tr w:rsidR="005C020C" w:rsidRPr="005C020C" w14:paraId="41BBFE56" w14:textId="77777777" w:rsidTr="005C020C">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1200" w:type="dxa"/>
          </w:tcPr>
          <w:p w14:paraId="0EEAA9CE" w14:textId="77777777" w:rsidR="00316A82" w:rsidRPr="005C020C" w:rsidRDefault="00316A82">
            <w:pPr>
              <w:rPr>
                <w:rFonts w:asciiTheme="minorHAnsi" w:hAnsiTheme="minorHAnsi" w:cstheme="minorHAnsi"/>
                <w:b w:val="0"/>
                <w:bCs w:val="0"/>
                <w:lang w:val="en-US"/>
              </w:rPr>
            </w:pPr>
            <w:r w:rsidRPr="005C020C">
              <w:rPr>
                <w:rFonts w:asciiTheme="minorHAnsi" w:hAnsiTheme="minorHAnsi" w:cstheme="minorHAnsi"/>
                <w:b w:val="0"/>
                <w:bCs w:val="0"/>
                <w:lang w:val="en-US"/>
              </w:rPr>
              <w:t>Elbow 2</w:t>
            </w:r>
          </w:p>
        </w:tc>
        <w:tc>
          <w:tcPr>
            <w:tcW w:w="1372" w:type="dxa"/>
          </w:tcPr>
          <w:p w14:paraId="5B80F6DC" w14:textId="7777777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54</w:t>
            </w:r>
          </w:p>
        </w:tc>
        <w:tc>
          <w:tcPr>
            <w:tcW w:w="930" w:type="dxa"/>
          </w:tcPr>
          <w:p w14:paraId="7D8B4A82" w14:textId="7777777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5</w:t>
            </w:r>
          </w:p>
        </w:tc>
        <w:tc>
          <w:tcPr>
            <w:tcW w:w="3079" w:type="dxa"/>
          </w:tcPr>
          <w:p w14:paraId="63B64F57" w14:textId="7777777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Optional Second Elbow</w:t>
            </w:r>
            <w:r w:rsidRPr="005C020C">
              <w:rPr>
                <w:rFonts w:asciiTheme="minorHAnsi" w:hAnsiTheme="minorHAnsi" w:cstheme="minorHAnsi"/>
                <w:lang w:val="en-US"/>
              </w:rPr>
              <w:t xml:space="preserve"> (±</w:t>
            </w:r>
            <w:proofErr w:type="spellStart"/>
            <w:r w:rsidRPr="005C020C">
              <w:rPr>
                <w:rFonts w:asciiTheme="minorHAnsi" w:hAnsiTheme="minorHAnsi" w:cstheme="minorHAnsi"/>
                <w:lang w:val="en-US"/>
              </w:rPr>
              <w:t>nnnn</w:t>
            </w:r>
            <w:proofErr w:type="spellEnd"/>
            <w:r w:rsidRPr="005C020C">
              <w:rPr>
                <w:rFonts w:asciiTheme="minorHAnsi" w:hAnsiTheme="minorHAnsi" w:cstheme="minorHAnsi"/>
                <w:lang w:val="en-US"/>
              </w:rPr>
              <w:t>)</w:t>
            </w:r>
          </w:p>
        </w:tc>
        <w:tc>
          <w:tcPr>
            <w:tcW w:w="932" w:type="dxa"/>
          </w:tcPr>
          <w:p w14:paraId="640EAF05" w14:textId="1C86F33E"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T</w:t>
            </w:r>
          </w:p>
        </w:tc>
        <w:tc>
          <w:tcPr>
            <w:tcW w:w="1105" w:type="dxa"/>
          </w:tcPr>
          <w:p w14:paraId="225D3AAB" w14:textId="002E5D5B"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T</w:t>
            </w:r>
          </w:p>
        </w:tc>
        <w:tc>
          <w:tcPr>
            <w:tcW w:w="1064" w:type="dxa"/>
          </w:tcPr>
          <w:p w14:paraId="6DA08284" w14:textId="7777777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w:t>
            </w:r>
          </w:p>
        </w:tc>
      </w:tr>
      <w:tr w:rsidR="005C020C" w:rsidRPr="005C020C" w14:paraId="2485D7A2" w14:textId="77777777" w:rsidTr="005C020C">
        <w:trPr>
          <w:trHeight w:val="279"/>
        </w:trPr>
        <w:tc>
          <w:tcPr>
            <w:cnfStyle w:val="001000000000" w:firstRow="0" w:lastRow="0" w:firstColumn="1" w:lastColumn="0" w:oddVBand="0" w:evenVBand="0" w:oddHBand="0" w:evenHBand="0" w:firstRowFirstColumn="0" w:firstRowLastColumn="0" w:lastRowFirstColumn="0" w:lastRowLastColumn="0"/>
            <w:tcW w:w="1200" w:type="dxa"/>
          </w:tcPr>
          <w:p w14:paraId="6418F0CC" w14:textId="77777777" w:rsidR="00316A82" w:rsidRPr="005C020C" w:rsidRDefault="00316A82">
            <w:pPr>
              <w:rPr>
                <w:rFonts w:asciiTheme="minorHAnsi" w:hAnsiTheme="minorHAnsi" w:cstheme="minorHAnsi"/>
                <w:b w:val="0"/>
                <w:bCs w:val="0"/>
                <w:lang w:val="en-US"/>
              </w:rPr>
            </w:pPr>
            <w:r w:rsidRPr="005C020C">
              <w:rPr>
                <w:rFonts w:asciiTheme="minorHAnsi" w:hAnsiTheme="minorHAnsi" w:cstheme="minorHAnsi"/>
                <w:b w:val="0"/>
                <w:bCs w:val="0"/>
                <w:lang w:val="en-US"/>
              </w:rPr>
              <w:t>Rate 2</w:t>
            </w:r>
          </w:p>
        </w:tc>
        <w:tc>
          <w:tcPr>
            <w:tcW w:w="1372" w:type="dxa"/>
          </w:tcPr>
          <w:p w14:paraId="2BDAADDC"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60</w:t>
            </w:r>
          </w:p>
        </w:tc>
        <w:tc>
          <w:tcPr>
            <w:tcW w:w="930" w:type="dxa"/>
          </w:tcPr>
          <w:p w14:paraId="7F4C8C09"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6</w:t>
            </w:r>
          </w:p>
        </w:tc>
        <w:tc>
          <w:tcPr>
            <w:tcW w:w="3079" w:type="dxa"/>
          </w:tcPr>
          <w:p w14:paraId="36A54189"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Optional Second Rate</w:t>
            </w:r>
          </w:p>
        </w:tc>
        <w:tc>
          <w:tcPr>
            <w:tcW w:w="932" w:type="dxa"/>
          </w:tcPr>
          <w:p w14:paraId="7CCFFFCE" w14:textId="0DC018A5"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T</w:t>
            </w:r>
          </w:p>
        </w:tc>
        <w:tc>
          <w:tcPr>
            <w:tcW w:w="1105" w:type="dxa"/>
          </w:tcPr>
          <w:p w14:paraId="52957646" w14:textId="1D7E2858"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T</w:t>
            </w:r>
          </w:p>
        </w:tc>
        <w:tc>
          <w:tcPr>
            <w:tcW w:w="1064" w:type="dxa"/>
          </w:tcPr>
          <w:p w14:paraId="4AE73FC2"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w:t>
            </w:r>
          </w:p>
        </w:tc>
      </w:tr>
      <w:tr w:rsidR="005C020C" w:rsidRPr="005C020C" w14:paraId="3F8F21ED" w14:textId="77777777" w:rsidTr="005C020C">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1200" w:type="dxa"/>
          </w:tcPr>
          <w:p w14:paraId="3DAE39BE" w14:textId="77777777" w:rsidR="00316A82" w:rsidRPr="005C020C" w:rsidRDefault="00316A82">
            <w:pPr>
              <w:rPr>
                <w:rFonts w:asciiTheme="minorHAnsi" w:hAnsiTheme="minorHAnsi" w:cstheme="minorHAnsi"/>
                <w:b w:val="0"/>
                <w:bCs w:val="0"/>
                <w:lang w:val="en-US"/>
              </w:rPr>
            </w:pPr>
            <w:r w:rsidRPr="005C020C">
              <w:rPr>
                <w:rFonts w:asciiTheme="minorHAnsi" w:hAnsiTheme="minorHAnsi" w:cstheme="minorHAnsi"/>
                <w:b w:val="0"/>
                <w:bCs w:val="0"/>
                <w:lang w:val="en-US"/>
              </w:rPr>
              <w:lastRenderedPageBreak/>
              <w:t>Elbow 3</w:t>
            </w:r>
          </w:p>
        </w:tc>
        <w:tc>
          <w:tcPr>
            <w:tcW w:w="1372" w:type="dxa"/>
          </w:tcPr>
          <w:p w14:paraId="5FEA0A55" w14:textId="7777777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5C020C">
              <w:rPr>
                <w:rFonts w:asciiTheme="minorHAnsi" w:hAnsiTheme="minorHAnsi" w:cstheme="minorHAnsi"/>
              </w:rPr>
              <w:t>67</w:t>
            </w:r>
          </w:p>
        </w:tc>
        <w:tc>
          <w:tcPr>
            <w:tcW w:w="930" w:type="dxa"/>
          </w:tcPr>
          <w:p w14:paraId="309B56B1" w14:textId="7777777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5</w:t>
            </w:r>
          </w:p>
        </w:tc>
        <w:tc>
          <w:tcPr>
            <w:tcW w:w="3079" w:type="dxa"/>
          </w:tcPr>
          <w:p w14:paraId="525988C9" w14:textId="7777777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Optional Third Elbow</w:t>
            </w:r>
            <w:r w:rsidRPr="005C020C">
              <w:rPr>
                <w:rFonts w:asciiTheme="minorHAnsi" w:hAnsiTheme="minorHAnsi" w:cstheme="minorHAnsi"/>
                <w:lang w:val="en-US"/>
              </w:rPr>
              <w:t xml:space="preserve"> (±</w:t>
            </w:r>
            <w:proofErr w:type="spellStart"/>
            <w:r w:rsidRPr="005C020C">
              <w:rPr>
                <w:rFonts w:asciiTheme="minorHAnsi" w:hAnsiTheme="minorHAnsi" w:cstheme="minorHAnsi"/>
                <w:lang w:val="en-US"/>
              </w:rPr>
              <w:t>nnnn</w:t>
            </w:r>
            <w:proofErr w:type="spellEnd"/>
            <w:r w:rsidRPr="005C020C">
              <w:rPr>
                <w:rFonts w:asciiTheme="minorHAnsi" w:hAnsiTheme="minorHAnsi" w:cstheme="minorHAnsi"/>
                <w:lang w:val="en-US"/>
              </w:rPr>
              <w:t>)</w:t>
            </w:r>
          </w:p>
        </w:tc>
        <w:tc>
          <w:tcPr>
            <w:tcW w:w="932" w:type="dxa"/>
          </w:tcPr>
          <w:p w14:paraId="4FE1619B" w14:textId="70363DD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T</w:t>
            </w:r>
          </w:p>
        </w:tc>
        <w:tc>
          <w:tcPr>
            <w:tcW w:w="1105" w:type="dxa"/>
          </w:tcPr>
          <w:p w14:paraId="146A684E" w14:textId="7777777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w:t>
            </w:r>
          </w:p>
        </w:tc>
        <w:tc>
          <w:tcPr>
            <w:tcW w:w="1064" w:type="dxa"/>
          </w:tcPr>
          <w:p w14:paraId="51302884" w14:textId="7777777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w:t>
            </w:r>
          </w:p>
        </w:tc>
      </w:tr>
      <w:tr w:rsidR="00316A82" w:rsidRPr="005C020C" w14:paraId="50D01452" w14:textId="77777777" w:rsidTr="005C020C">
        <w:trPr>
          <w:trHeight w:val="263"/>
        </w:trPr>
        <w:tc>
          <w:tcPr>
            <w:cnfStyle w:val="001000000000" w:firstRow="0" w:lastRow="0" w:firstColumn="1" w:lastColumn="0" w:oddVBand="0" w:evenVBand="0" w:oddHBand="0" w:evenHBand="0" w:firstRowFirstColumn="0" w:firstRowLastColumn="0" w:lastRowFirstColumn="0" w:lastRowLastColumn="0"/>
            <w:tcW w:w="1200" w:type="dxa"/>
          </w:tcPr>
          <w:p w14:paraId="71154FFF" w14:textId="77777777" w:rsidR="00316A82" w:rsidRPr="005C020C" w:rsidRDefault="00316A82">
            <w:pPr>
              <w:rPr>
                <w:rFonts w:asciiTheme="minorHAnsi" w:hAnsiTheme="minorHAnsi" w:cstheme="minorHAnsi"/>
                <w:b w:val="0"/>
                <w:bCs w:val="0"/>
                <w:lang w:val="en-US"/>
              </w:rPr>
            </w:pPr>
            <w:r w:rsidRPr="005C020C">
              <w:rPr>
                <w:rFonts w:asciiTheme="minorHAnsi" w:hAnsiTheme="minorHAnsi" w:cstheme="minorHAnsi"/>
                <w:b w:val="0"/>
                <w:bCs w:val="0"/>
                <w:lang w:val="en-US"/>
              </w:rPr>
              <w:t>Rate 3</w:t>
            </w:r>
          </w:p>
        </w:tc>
        <w:tc>
          <w:tcPr>
            <w:tcW w:w="1372" w:type="dxa"/>
          </w:tcPr>
          <w:p w14:paraId="59AACDBD"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C020C">
              <w:rPr>
                <w:rFonts w:asciiTheme="minorHAnsi" w:hAnsiTheme="minorHAnsi" w:cstheme="minorHAnsi"/>
              </w:rPr>
              <w:t>73</w:t>
            </w:r>
          </w:p>
        </w:tc>
        <w:tc>
          <w:tcPr>
            <w:tcW w:w="930" w:type="dxa"/>
          </w:tcPr>
          <w:p w14:paraId="08A3BF47"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6</w:t>
            </w:r>
          </w:p>
        </w:tc>
        <w:tc>
          <w:tcPr>
            <w:tcW w:w="3079" w:type="dxa"/>
          </w:tcPr>
          <w:p w14:paraId="0CEDC4B0"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Optional Third Rate</w:t>
            </w:r>
          </w:p>
        </w:tc>
        <w:tc>
          <w:tcPr>
            <w:tcW w:w="932" w:type="dxa"/>
          </w:tcPr>
          <w:p w14:paraId="189F48C4" w14:textId="56BA64CC"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T</w:t>
            </w:r>
          </w:p>
        </w:tc>
        <w:tc>
          <w:tcPr>
            <w:tcW w:w="1105" w:type="dxa"/>
          </w:tcPr>
          <w:p w14:paraId="31B73CDA"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w:t>
            </w:r>
          </w:p>
        </w:tc>
        <w:tc>
          <w:tcPr>
            <w:tcW w:w="1064" w:type="dxa"/>
          </w:tcPr>
          <w:p w14:paraId="5DA65321"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w:t>
            </w:r>
          </w:p>
        </w:tc>
      </w:tr>
    </w:tbl>
    <w:p w14:paraId="59A866E1" w14:textId="77777777" w:rsidR="00316A82" w:rsidRDefault="00316A82" w:rsidP="00316A82"/>
    <w:p w14:paraId="2C7F9E74" w14:textId="3C8F98BE" w:rsidR="00316A82" w:rsidRDefault="00316A82" w:rsidP="005C020C">
      <w:pPr>
        <w:pStyle w:val="Caption"/>
        <w:keepNext/>
      </w:pPr>
      <w:r>
        <w:t xml:space="preserve">Table </w:t>
      </w:r>
      <w:r>
        <w:fldChar w:fldCharType="begin"/>
      </w:r>
      <w:r>
        <w:instrText xml:space="preserve"> SEQ Table \* ARABIC </w:instrText>
      </w:r>
      <w:r>
        <w:fldChar w:fldCharType="separate"/>
      </w:r>
      <w:r w:rsidR="001D3DFB">
        <w:rPr>
          <w:noProof/>
        </w:rPr>
        <w:t>25</w:t>
      </w:r>
      <w:r>
        <w:rPr>
          <w:noProof/>
        </w:rPr>
        <w:fldChar w:fldCharType="end"/>
      </w:r>
      <w:r>
        <w:t xml:space="preserve">: </w:t>
      </w:r>
      <w:r w:rsidRPr="009A04C4">
        <w:t xml:space="preserve"> Message Data Part variations for Single Time Value Parameter Submissions</w:t>
      </w:r>
    </w:p>
    <w:tbl>
      <w:tblPr>
        <w:tblStyle w:val="ListTable2-Accent1"/>
        <w:tblW w:w="9720" w:type="dxa"/>
        <w:tblLook w:val="04A0" w:firstRow="1" w:lastRow="0" w:firstColumn="1" w:lastColumn="0" w:noHBand="0" w:noVBand="1"/>
      </w:tblPr>
      <w:tblGrid>
        <w:gridCol w:w="1560"/>
        <w:gridCol w:w="1701"/>
        <w:gridCol w:w="1417"/>
        <w:gridCol w:w="5042"/>
      </w:tblGrid>
      <w:tr w:rsidR="00316A82" w:rsidRPr="005C020C" w14:paraId="1550554C" w14:textId="77777777" w:rsidTr="00032D98">
        <w:trPr>
          <w:cnfStyle w:val="100000000000" w:firstRow="1" w:lastRow="0" w:firstColumn="0" w:lastColumn="0" w:oddVBand="0" w:evenVBand="0" w:oddHBand="0"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1560" w:type="dxa"/>
          </w:tcPr>
          <w:p w14:paraId="36EEA461" w14:textId="5A6862D0" w:rsidR="00316A82" w:rsidRPr="005C020C" w:rsidRDefault="00316A82">
            <w:pPr>
              <w:rPr>
                <w:rFonts w:asciiTheme="minorHAnsi" w:hAnsiTheme="minorHAnsi" w:cstheme="minorHAnsi"/>
                <w:lang w:val="en-US"/>
              </w:rPr>
            </w:pPr>
            <w:r w:rsidRPr="005C020C">
              <w:rPr>
                <w:rFonts w:asciiTheme="minorHAnsi" w:hAnsiTheme="minorHAnsi" w:cstheme="minorHAnsi"/>
                <w:lang w:val="en-US"/>
              </w:rPr>
              <w:t>Field Name</w:t>
            </w:r>
          </w:p>
        </w:tc>
        <w:tc>
          <w:tcPr>
            <w:tcW w:w="1701" w:type="dxa"/>
          </w:tcPr>
          <w:p w14:paraId="7C24E7B7" w14:textId="77777777" w:rsidR="00316A82" w:rsidRPr="005C020C"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Start Position</w:t>
            </w:r>
          </w:p>
        </w:tc>
        <w:tc>
          <w:tcPr>
            <w:tcW w:w="1417" w:type="dxa"/>
          </w:tcPr>
          <w:p w14:paraId="2EDA4673" w14:textId="77777777" w:rsidR="00316A82" w:rsidRPr="005C020C"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Field Size</w:t>
            </w:r>
          </w:p>
        </w:tc>
        <w:tc>
          <w:tcPr>
            <w:tcW w:w="5042" w:type="dxa"/>
          </w:tcPr>
          <w:p w14:paraId="06CD8412" w14:textId="77777777" w:rsidR="00316A82" w:rsidRPr="005C020C"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Description</w:t>
            </w:r>
          </w:p>
        </w:tc>
      </w:tr>
      <w:tr w:rsidR="00316A82" w:rsidRPr="005C020C" w14:paraId="7C6AA378" w14:textId="77777777" w:rsidTr="00032D98">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1560" w:type="dxa"/>
          </w:tcPr>
          <w:p w14:paraId="45E50546" w14:textId="77777777" w:rsidR="00316A82" w:rsidRPr="005C020C" w:rsidRDefault="00316A82">
            <w:pPr>
              <w:rPr>
                <w:rFonts w:asciiTheme="minorHAnsi" w:hAnsiTheme="minorHAnsi" w:cstheme="minorHAnsi"/>
                <w:b w:val="0"/>
                <w:bCs w:val="0"/>
                <w:lang w:val="en-US"/>
              </w:rPr>
            </w:pPr>
            <w:r w:rsidRPr="005C020C">
              <w:rPr>
                <w:rFonts w:asciiTheme="minorHAnsi" w:hAnsiTheme="minorHAnsi" w:cstheme="minorHAnsi"/>
                <w:b w:val="0"/>
                <w:bCs w:val="0"/>
                <w:lang w:val="en-US"/>
              </w:rPr>
              <w:t>Type</w:t>
            </w:r>
          </w:p>
        </w:tc>
        <w:tc>
          <w:tcPr>
            <w:tcW w:w="1701" w:type="dxa"/>
          </w:tcPr>
          <w:p w14:paraId="7E081EE6" w14:textId="7777777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40</w:t>
            </w:r>
          </w:p>
        </w:tc>
        <w:tc>
          <w:tcPr>
            <w:tcW w:w="1417" w:type="dxa"/>
          </w:tcPr>
          <w:p w14:paraId="189660E8" w14:textId="77777777"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6</w:t>
            </w:r>
          </w:p>
        </w:tc>
        <w:tc>
          <w:tcPr>
            <w:tcW w:w="5042" w:type="dxa"/>
          </w:tcPr>
          <w:p w14:paraId="5C1067CA" w14:textId="5BB495BE" w:rsidR="00316A82" w:rsidRPr="005C020C"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“NDZ”, “NTO”, “NTB”, “MZT” or “MNZT keyword</w:t>
            </w:r>
            <w:r w:rsidR="004D1DD0" w:rsidRPr="005C020C">
              <w:rPr>
                <w:rFonts w:asciiTheme="minorHAnsi" w:hAnsiTheme="minorHAnsi" w:cstheme="minorHAnsi"/>
              </w:rPr>
              <w:t>”</w:t>
            </w:r>
          </w:p>
        </w:tc>
      </w:tr>
      <w:tr w:rsidR="00316A82" w:rsidRPr="005C020C" w14:paraId="07282B87" w14:textId="77777777" w:rsidTr="00032D98">
        <w:trPr>
          <w:trHeight w:val="283"/>
        </w:trPr>
        <w:tc>
          <w:tcPr>
            <w:cnfStyle w:val="001000000000" w:firstRow="0" w:lastRow="0" w:firstColumn="1" w:lastColumn="0" w:oddVBand="0" w:evenVBand="0" w:oddHBand="0" w:evenHBand="0" w:firstRowFirstColumn="0" w:firstRowLastColumn="0" w:lastRowFirstColumn="0" w:lastRowLastColumn="0"/>
            <w:tcW w:w="1560" w:type="dxa"/>
          </w:tcPr>
          <w:p w14:paraId="220E32CC" w14:textId="77777777" w:rsidR="00316A82" w:rsidRPr="005C020C" w:rsidRDefault="00316A82">
            <w:pPr>
              <w:rPr>
                <w:rFonts w:asciiTheme="minorHAnsi" w:hAnsiTheme="minorHAnsi" w:cstheme="minorHAnsi"/>
                <w:b w:val="0"/>
                <w:bCs w:val="0"/>
                <w:lang w:val="en-US"/>
              </w:rPr>
            </w:pPr>
            <w:r w:rsidRPr="005C020C">
              <w:rPr>
                <w:rFonts w:asciiTheme="minorHAnsi" w:hAnsiTheme="minorHAnsi" w:cstheme="minorHAnsi"/>
                <w:b w:val="0"/>
                <w:bCs w:val="0"/>
                <w:lang w:val="en-US"/>
              </w:rPr>
              <w:t>Time Value</w:t>
            </w:r>
          </w:p>
        </w:tc>
        <w:tc>
          <w:tcPr>
            <w:tcW w:w="1701" w:type="dxa"/>
          </w:tcPr>
          <w:p w14:paraId="15BF8DDC"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47</w:t>
            </w:r>
          </w:p>
        </w:tc>
        <w:tc>
          <w:tcPr>
            <w:tcW w:w="1417" w:type="dxa"/>
          </w:tcPr>
          <w:p w14:paraId="70B1EAEA"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lang w:val="en-US"/>
              </w:rPr>
              <w:t>3</w:t>
            </w:r>
          </w:p>
        </w:tc>
        <w:tc>
          <w:tcPr>
            <w:tcW w:w="5042" w:type="dxa"/>
          </w:tcPr>
          <w:p w14:paraId="748E0379" w14:textId="77777777" w:rsidR="00316A82" w:rsidRPr="005C020C"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5C020C">
              <w:rPr>
                <w:rFonts w:asciiTheme="minorHAnsi" w:hAnsiTheme="minorHAnsi" w:cstheme="minorHAnsi"/>
              </w:rPr>
              <w:t>Number of minutes</w:t>
            </w:r>
          </w:p>
        </w:tc>
      </w:tr>
    </w:tbl>
    <w:p w14:paraId="2B1A832E" w14:textId="68BD8B25" w:rsidR="00C00228" w:rsidRDefault="00C00228" w:rsidP="00316A82"/>
    <w:p w14:paraId="4A9005D9" w14:textId="77777777" w:rsidR="00C00228" w:rsidRDefault="00C00228">
      <w:pPr>
        <w:spacing w:after="120" w:line="240" w:lineRule="auto"/>
      </w:pPr>
      <w:r>
        <w:br w:type="page"/>
      </w:r>
    </w:p>
    <w:p w14:paraId="33274AD6" w14:textId="19D9E358" w:rsidR="00316A82" w:rsidRDefault="00316A82" w:rsidP="00032D98">
      <w:pPr>
        <w:pStyle w:val="Caption"/>
        <w:keepNext/>
      </w:pPr>
      <w:r>
        <w:lastRenderedPageBreak/>
        <w:t xml:space="preserve">Table </w:t>
      </w:r>
      <w:r>
        <w:fldChar w:fldCharType="begin"/>
      </w:r>
      <w:r>
        <w:instrText xml:space="preserve"> SEQ Table \* ARABIC </w:instrText>
      </w:r>
      <w:r>
        <w:fldChar w:fldCharType="separate"/>
      </w:r>
      <w:r w:rsidR="001D3DFB">
        <w:rPr>
          <w:noProof/>
        </w:rPr>
        <w:t>26</w:t>
      </w:r>
      <w:r>
        <w:rPr>
          <w:noProof/>
        </w:rPr>
        <w:fldChar w:fldCharType="end"/>
      </w:r>
      <w:r>
        <w:t xml:space="preserve">: </w:t>
      </w:r>
      <w:r w:rsidRPr="000C5F2F">
        <w:t>Message Data Part Variations for SEL/SIL Submission Messages</w:t>
      </w:r>
    </w:p>
    <w:tbl>
      <w:tblPr>
        <w:tblStyle w:val="ListTable2-Accent1"/>
        <w:tblW w:w="9775" w:type="dxa"/>
        <w:tblLook w:val="04A0" w:firstRow="1" w:lastRow="0" w:firstColumn="1" w:lastColumn="0" w:noHBand="0" w:noVBand="1"/>
      </w:tblPr>
      <w:tblGrid>
        <w:gridCol w:w="1809"/>
        <w:gridCol w:w="1966"/>
        <w:gridCol w:w="1347"/>
        <w:gridCol w:w="4653"/>
      </w:tblGrid>
      <w:tr w:rsidR="00316A82" w:rsidRPr="00032D98" w14:paraId="1D5054EC" w14:textId="77777777" w:rsidTr="00032D98">
        <w:trPr>
          <w:cnfStyle w:val="100000000000" w:firstRow="1" w:lastRow="0" w:firstColumn="0" w:lastColumn="0" w:oddVBand="0" w:evenVBand="0" w:oddHBand="0" w:evenHBand="0" w:firstRowFirstColumn="0" w:firstRowLastColumn="0" w:lastRowFirstColumn="0" w:lastRowLastColumn="0"/>
          <w:trHeight w:val="588"/>
        </w:trPr>
        <w:tc>
          <w:tcPr>
            <w:cnfStyle w:val="001000000000" w:firstRow="0" w:lastRow="0" w:firstColumn="1" w:lastColumn="0" w:oddVBand="0" w:evenVBand="0" w:oddHBand="0" w:evenHBand="0" w:firstRowFirstColumn="0" w:firstRowLastColumn="0" w:lastRowFirstColumn="0" w:lastRowLastColumn="0"/>
            <w:tcW w:w="1809" w:type="dxa"/>
          </w:tcPr>
          <w:p w14:paraId="056EC664" w14:textId="2BCF265F" w:rsidR="00316A82" w:rsidRPr="00032D98" w:rsidRDefault="00316A82">
            <w:pPr>
              <w:rPr>
                <w:rFonts w:asciiTheme="minorHAnsi" w:hAnsiTheme="minorHAnsi" w:cstheme="minorHAnsi"/>
                <w:lang w:val="en-US"/>
              </w:rPr>
            </w:pPr>
            <w:r w:rsidRPr="00032D98">
              <w:rPr>
                <w:rFonts w:asciiTheme="minorHAnsi" w:hAnsiTheme="minorHAnsi" w:cstheme="minorHAnsi"/>
                <w:lang w:val="en-US"/>
              </w:rPr>
              <w:t>Field Name</w:t>
            </w:r>
          </w:p>
        </w:tc>
        <w:tc>
          <w:tcPr>
            <w:tcW w:w="1966" w:type="dxa"/>
          </w:tcPr>
          <w:p w14:paraId="05BDAB38" w14:textId="77777777" w:rsidR="00316A82" w:rsidRPr="00032D98"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032D98">
              <w:rPr>
                <w:rFonts w:asciiTheme="minorHAnsi" w:hAnsiTheme="minorHAnsi" w:cstheme="minorHAnsi"/>
                <w:lang w:val="en-US"/>
              </w:rPr>
              <w:t>Start Position</w:t>
            </w:r>
          </w:p>
        </w:tc>
        <w:tc>
          <w:tcPr>
            <w:tcW w:w="1347" w:type="dxa"/>
          </w:tcPr>
          <w:p w14:paraId="585E425B" w14:textId="77777777" w:rsidR="00316A82" w:rsidRPr="00032D98"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032D98">
              <w:rPr>
                <w:rFonts w:asciiTheme="minorHAnsi" w:hAnsiTheme="minorHAnsi" w:cstheme="minorHAnsi"/>
                <w:lang w:val="en-US"/>
              </w:rPr>
              <w:t>Field Size</w:t>
            </w:r>
          </w:p>
        </w:tc>
        <w:tc>
          <w:tcPr>
            <w:tcW w:w="4653" w:type="dxa"/>
          </w:tcPr>
          <w:p w14:paraId="3324940C" w14:textId="77777777" w:rsidR="00316A82" w:rsidRPr="00032D98"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032D98">
              <w:rPr>
                <w:rFonts w:asciiTheme="minorHAnsi" w:hAnsiTheme="minorHAnsi" w:cstheme="minorHAnsi"/>
                <w:lang w:val="en-US"/>
              </w:rPr>
              <w:t>Description</w:t>
            </w:r>
          </w:p>
        </w:tc>
      </w:tr>
      <w:tr w:rsidR="00316A82" w:rsidRPr="00032D98" w14:paraId="5F0380DD" w14:textId="77777777" w:rsidTr="00032D98">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1809" w:type="dxa"/>
          </w:tcPr>
          <w:p w14:paraId="2DD69CEE" w14:textId="77777777" w:rsidR="00316A82" w:rsidRPr="00032D98" w:rsidRDefault="00316A82">
            <w:pPr>
              <w:rPr>
                <w:rFonts w:asciiTheme="minorHAnsi" w:hAnsiTheme="minorHAnsi" w:cstheme="minorHAnsi"/>
                <w:b w:val="0"/>
                <w:bCs w:val="0"/>
                <w:lang w:val="en-US"/>
              </w:rPr>
            </w:pPr>
            <w:r w:rsidRPr="00032D98">
              <w:rPr>
                <w:rFonts w:asciiTheme="minorHAnsi" w:hAnsiTheme="minorHAnsi" w:cstheme="minorHAnsi"/>
                <w:b w:val="0"/>
                <w:bCs w:val="0"/>
                <w:lang w:val="en-US"/>
              </w:rPr>
              <w:t>Type</w:t>
            </w:r>
          </w:p>
        </w:tc>
        <w:tc>
          <w:tcPr>
            <w:tcW w:w="1966" w:type="dxa"/>
          </w:tcPr>
          <w:p w14:paraId="1D4F1CF9" w14:textId="77777777" w:rsidR="00316A82" w:rsidRPr="00032D98"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032D98">
              <w:rPr>
                <w:rFonts w:asciiTheme="minorHAnsi" w:hAnsiTheme="minorHAnsi" w:cstheme="minorHAnsi"/>
                <w:lang w:val="en-US"/>
              </w:rPr>
              <w:t>40</w:t>
            </w:r>
          </w:p>
        </w:tc>
        <w:tc>
          <w:tcPr>
            <w:tcW w:w="1347" w:type="dxa"/>
          </w:tcPr>
          <w:p w14:paraId="7F172D02" w14:textId="77777777" w:rsidR="00316A82" w:rsidRPr="00032D98"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032D98">
              <w:rPr>
                <w:rFonts w:asciiTheme="minorHAnsi" w:hAnsiTheme="minorHAnsi" w:cstheme="minorHAnsi"/>
                <w:lang w:val="en-US"/>
              </w:rPr>
              <w:t>6</w:t>
            </w:r>
          </w:p>
        </w:tc>
        <w:tc>
          <w:tcPr>
            <w:tcW w:w="4653" w:type="dxa"/>
          </w:tcPr>
          <w:p w14:paraId="37269A8A" w14:textId="77777777" w:rsidR="00316A82" w:rsidRPr="00032D98"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032D98">
              <w:rPr>
                <w:rFonts w:asciiTheme="minorHAnsi" w:hAnsiTheme="minorHAnsi" w:cstheme="minorHAnsi"/>
              </w:rPr>
              <w:t>“SEL” or “SIL” keyword</w:t>
            </w:r>
          </w:p>
        </w:tc>
      </w:tr>
      <w:tr w:rsidR="00316A82" w:rsidRPr="00032D98" w14:paraId="0624C7EC" w14:textId="77777777" w:rsidTr="00032D98">
        <w:trPr>
          <w:trHeight w:val="303"/>
        </w:trPr>
        <w:tc>
          <w:tcPr>
            <w:cnfStyle w:val="001000000000" w:firstRow="0" w:lastRow="0" w:firstColumn="1" w:lastColumn="0" w:oddVBand="0" w:evenVBand="0" w:oddHBand="0" w:evenHBand="0" w:firstRowFirstColumn="0" w:firstRowLastColumn="0" w:lastRowFirstColumn="0" w:lastRowLastColumn="0"/>
            <w:tcW w:w="1809" w:type="dxa"/>
          </w:tcPr>
          <w:p w14:paraId="24738B3C" w14:textId="77777777" w:rsidR="00316A82" w:rsidRPr="00032D98" w:rsidRDefault="00316A82">
            <w:pPr>
              <w:rPr>
                <w:rFonts w:asciiTheme="minorHAnsi" w:hAnsiTheme="minorHAnsi" w:cstheme="minorHAnsi"/>
                <w:b w:val="0"/>
                <w:bCs w:val="0"/>
                <w:lang w:val="en-US"/>
              </w:rPr>
            </w:pPr>
            <w:r w:rsidRPr="00032D98">
              <w:rPr>
                <w:rFonts w:asciiTheme="minorHAnsi" w:hAnsiTheme="minorHAnsi" w:cstheme="minorHAnsi"/>
                <w:b w:val="0"/>
                <w:bCs w:val="0"/>
                <w:lang w:val="en-US"/>
              </w:rPr>
              <w:t>Time Value</w:t>
            </w:r>
          </w:p>
        </w:tc>
        <w:tc>
          <w:tcPr>
            <w:tcW w:w="1966" w:type="dxa"/>
          </w:tcPr>
          <w:p w14:paraId="7FB13451" w14:textId="77777777" w:rsidR="00316A82" w:rsidRPr="00032D98"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032D98">
              <w:rPr>
                <w:rFonts w:asciiTheme="minorHAnsi" w:hAnsiTheme="minorHAnsi" w:cstheme="minorHAnsi"/>
                <w:lang w:val="en-US"/>
              </w:rPr>
              <w:t>47</w:t>
            </w:r>
          </w:p>
        </w:tc>
        <w:tc>
          <w:tcPr>
            <w:tcW w:w="1347" w:type="dxa"/>
          </w:tcPr>
          <w:p w14:paraId="4C30F81E" w14:textId="77777777" w:rsidR="00316A82" w:rsidRPr="00032D98"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032D98">
              <w:rPr>
                <w:rFonts w:asciiTheme="minorHAnsi" w:hAnsiTheme="minorHAnsi" w:cstheme="minorHAnsi"/>
                <w:lang w:val="en-US"/>
              </w:rPr>
              <w:t>9</w:t>
            </w:r>
          </w:p>
        </w:tc>
        <w:tc>
          <w:tcPr>
            <w:tcW w:w="4653" w:type="dxa"/>
          </w:tcPr>
          <w:p w14:paraId="0DAB77EF" w14:textId="77777777" w:rsidR="00316A82" w:rsidRPr="00032D98"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032D98">
              <w:rPr>
                <w:rFonts w:asciiTheme="minorHAnsi" w:hAnsiTheme="minorHAnsi" w:cstheme="minorHAnsi"/>
              </w:rPr>
              <w:t>MW level</w:t>
            </w:r>
          </w:p>
        </w:tc>
      </w:tr>
    </w:tbl>
    <w:p w14:paraId="4C164FC6" w14:textId="77777777" w:rsidR="00316A82" w:rsidRDefault="00316A82" w:rsidP="00316A82"/>
    <w:p w14:paraId="0EFF2AC3" w14:textId="2947F33E" w:rsidR="00316A82" w:rsidRPr="00EF7B98" w:rsidRDefault="00316A82" w:rsidP="00032D98">
      <w:pPr>
        <w:pStyle w:val="Caption"/>
        <w:keepNext/>
      </w:pPr>
      <w:r>
        <w:t xml:space="preserve">Table </w:t>
      </w:r>
      <w:r>
        <w:rPr>
          <w:i w:val="0"/>
          <w:iCs w:val="0"/>
        </w:rPr>
        <w:fldChar w:fldCharType="begin"/>
      </w:r>
      <w:r>
        <w:instrText xml:space="preserve"> SEQ Table \* ARABIC </w:instrText>
      </w:r>
      <w:r>
        <w:rPr>
          <w:i w:val="0"/>
          <w:iCs w:val="0"/>
        </w:rPr>
        <w:fldChar w:fldCharType="separate"/>
      </w:r>
      <w:r w:rsidR="001D3DFB">
        <w:rPr>
          <w:noProof/>
        </w:rPr>
        <w:t>27</w:t>
      </w:r>
      <w:r>
        <w:rPr>
          <w:i w:val="0"/>
          <w:iCs w:val="0"/>
          <w:noProof/>
        </w:rPr>
        <w:fldChar w:fldCharType="end"/>
      </w:r>
      <w:r>
        <w:t xml:space="preserve">: </w:t>
      </w:r>
      <w:r w:rsidRPr="002F143F">
        <w:t xml:space="preserve">Message Data Part for variations for </w:t>
      </w:r>
      <w:del w:id="51" w:author="Ben Carter [Contractor]" w:date="2025-12-19T11:13:00Z" w16du:dateUtc="2025-12-19T11:13:00Z">
        <w:r w:rsidRPr="002F143F" w:rsidDel="00FB68B8">
          <w:delText xml:space="preserve">Maximum Delivery Submission </w:delText>
        </w:r>
      </w:del>
      <w:ins w:id="52" w:author="Ben Carter [Contractor]" w:date="2025-12-19T11:13:00Z" w16du:dateUtc="2025-12-19T11:13:00Z">
        <w:r w:rsidR="00FB68B8">
          <w:t xml:space="preserve">MDO/MDB </w:t>
        </w:r>
      </w:ins>
      <w:r w:rsidRPr="002F143F">
        <w:t>Messages</w:t>
      </w:r>
    </w:p>
    <w:tbl>
      <w:tblPr>
        <w:tblStyle w:val="ListTable2-Accent1"/>
        <w:tblW w:w="9817" w:type="dxa"/>
        <w:tblLook w:val="04A0" w:firstRow="1" w:lastRow="0" w:firstColumn="1" w:lastColumn="0" w:noHBand="0" w:noVBand="1"/>
      </w:tblPr>
      <w:tblGrid>
        <w:gridCol w:w="1817"/>
        <w:gridCol w:w="1975"/>
        <w:gridCol w:w="1352"/>
        <w:gridCol w:w="4673"/>
      </w:tblGrid>
      <w:tr w:rsidR="00316A82" w:rsidRPr="00032D98" w14:paraId="421423A9" w14:textId="15DEDEA7" w:rsidTr="00FB43A0">
        <w:trPr>
          <w:cnfStyle w:val="100000000000" w:firstRow="1" w:lastRow="0" w:firstColumn="0" w:lastColumn="0" w:oddVBand="0" w:evenVBand="0" w:oddHBand="0"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817" w:type="dxa"/>
          </w:tcPr>
          <w:p w14:paraId="6E18276B" w14:textId="37FF2270" w:rsidR="00316A82" w:rsidRPr="00032D98" w:rsidRDefault="00316A82">
            <w:pPr>
              <w:rPr>
                <w:rFonts w:asciiTheme="minorHAnsi" w:hAnsiTheme="minorHAnsi" w:cstheme="minorHAnsi"/>
                <w:lang w:val="en-US"/>
              </w:rPr>
            </w:pPr>
            <w:r w:rsidRPr="00032D98">
              <w:rPr>
                <w:rFonts w:asciiTheme="minorHAnsi" w:hAnsiTheme="minorHAnsi" w:cstheme="minorHAnsi"/>
                <w:lang w:val="en-US"/>
              </w:rPr>
              <w:t>Field Name</w:t>
            </w:r>
          </w:p>
        </w:tc>
        <w:tc>
          <w:tcPr>
            <w:tcW w:w="1975" w:type="dxa"/>
          </w:tcPr>
          <w:p w14:paraId="2FAD36FF" w14:textId="0C28DB0C" w:rsidR="00316A82" w:rsidRPr="00032D98"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032D98">
              <w:rPr>
                <w:rFonts w:asciiTheme="minorHAnsi" w:hAnsiTheme="minorHAnsi" w:cstheme="minorHAnsi"/>
                <w:lang w:val="en-US"/>
              </w:rPr>
              <w:t>Start Position</w:t>
            </w:r>
          </w:p>
        </w:tc>
        <w:tc>
          <w:tcPr>
            <w:tcW w:w="1352" w:type="dxa"/>
          </w:tcPr>
          <w:p w14:paraId="2323A9AF" w14:textId="309AFE97" w:rsidR="00316A82" w:rsidRPr="00032D98"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032D98">
              <w:rPr>
                <w:rFonts w:asciiTheme="minorHAnsi" w:hAnsiTheme="minorHAnsi" w:cstheme="minorHAnsi"/>
                <w:lang w:val="en-US"/>
              </w:rPr>
              <w:t>Field Size</w:t>
            </w:r>
          </w:p>
        </w:tc>
        <w:tc>
          <w:tcPr>
            <w:tcW w:w="4673" w:type="dxa"/>
          </w:tcPr>
          <w:p w14:paraId="2A315845" w14:textId="50422DAB" w:rsidR="00316A82" w:rsidRPr="00032D98"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032D98">
              <w:rPr>
                <w:rFonts w:asciiTheme="minorHAnsi" w:hAnsiTheme="minorHAnsi" w:cstheme="minorHAnsi"/>
                <w:lang w:val="en-US"/>
              </w:rPr>
              <w:t>Description</w:t>
            </w:r>
          </w:p>
        </w:tc>
      </w:tr>
      <w:tr w:rsidR="00316A82" w:rsidRPr="00032D98" w14:paraId="41CFA814" w14:textId="123000F6" w:rsidTr="00FB43A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817" w:type="dxa"/>
          </w:tcPr>
          <w:p w14:paraId="19A8E702" w14:textId="69FA54F7" w:rsidR="00316A82" w:rsidRPr="00032D98" w:rsidRDefault="00316A82">
            <w:pPr>
              <w:rPr>
                <w:rFonts w:asciiTheme="minorHAnsi" w:hAnsiTheme="minorHAnsi" w:cstheme="minorHAnsi"/>
                <w:b w:val="0"/>
                <w:bCs w:val="0"/>
                <w:lang w:val="en-US"/>
              </w:rPr>
            </w:pPr>
            <w:r w:rsidRPr="00032D98">
              <w:rPr>
                <w:rFonts w:asciiTheme="minorHAnsi" w:hAnsiTheme="minorHAnsi" w:cstheme="minorHAnsi"/>
                <w:b w:val="0"/>
                <w:bCs w:val="0"/>
                <w:lang w:val="en-US"/>
              </w:rPr>
              <w:t>Type</w:t>
            </w:r>
          </w:p>
        </w:tc>
        <w:tc>
          <w:tcPr>
            <w:tcW w:w="1975" w:type="dxa"/>
          </w:tcPr>
          <w:p w14:paraId="7FB2FEAE" w14:textId="15E2C11A" w:rsidR="00316A82" w:rsidRPr="00032D98"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032D98">
              <w:rPr>
                <w:rFonts w:asciiTheme="minorHAnsi" w:hAnsiTheme="minorHAnsi" w:cstheme="minorHAnsi"/>
                <w:lang w:val="en-US"/>
              </w:rPr>
              <w:t>40</w:t>
            </w:r>
          </w:p>
        </w:tc>
        <w:tc>
          <w:tcPr>
            <w:tcW w:w="1352" w:type="dxa"/>
          </w:tcPr>
          <w:p w14:paraId="10E159F1" w14:textId="7C709A5C" w:rsidR="00316A82" w:rsidRPr="00032D98"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032D98">
              <w:rPr>
                <w:rFonts w:asciiTheme="minorHAnsi" w:hAnsiTheme="minorHAnsi" w:cstheme="minorHAnsi"/>
                <w:lang w:val="en-US"/>
              </w:rPr>
              <w:t>6</w:t>
            </w:r>
          </w:p>
        </w:tc>
        <w:tc>
          <w:tcPr>
            <w:tcW w:w="4673" w:type="dxa"/>
          </w:tcPr>
          <w:p w14:paraId="3044286D" w14:textId="2AEABDFB" w:rsidR="00316A82" w:rsidRPr="00032D98"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032D98">
              <w:rPr>
                <w:rFonts w:asciiTheme="minorHAnsi" w:hAnsiTheme="minorHAnsi" w:cstheme="minorHAnsi"/>
              </w:rPr>
              <w:t>“MD</w:t>
            </w:r>
            <w:ins w:id="53" w:author="Ben Carter [Contractor]" w:date="2025-12-19T11:10:00Z" w16du:dateUtc="2025-12-19T11:10:00Z">
              <w:r w:rsidR="00FB43A0">
                <w:rPr>
                  <w:rFonts w:asciiTheme="minorHAnsi" w:hAnsiTheme="minorHAnsi" w:cstheme="minorHAnsi"/>
                </w:rPr>
                <w:t>O</w:t>
              </w:r>
            </w:ins>
            <w:del w:id="54" w:author="Ben Carter [Contractor]" w:date="2025-12-19T11:10:00Z" w16du:dateUtc="2025-12-19T11:10:00Z">
              <w:r w:rsidRPr="00032D98" w:rsidDel="00FB43A0">
                <w:rPr>
                  <w:rFonts w:asciiTheme="minorHAnsi" w:hAnsiTheme="minorHAnsi" w:cstheme="minorHAnsi"/>
                </w:rPr>
                <w:delText>VP</w:delText>
              </w:r>
            </w:del>
            <w:r w:rsidRPr="00032D98">
              <w:rPr>
                <w:rFonts w:asciiTheme="minorHAnsi" w:hAnsiTheme="minorHAnsi" w:cstheme="minorHAnsi"/>
              </w:rPr>
              <w:t>”</w:t>
            </w:r>
            <w:ins w:id="55" w:author="Ben Carter [Contractor]" w:date="2025-12-19T11:10:00Z" w16du:dateUtc="2025-12-19T11:10:00Z">
              <w:r w:rsidR="00FB43A0">
                <w:rPr>
                  <w:rFonts w:asciiTheme="minorHAnsi" w:hAnsiTheme="minorHAnsi" w:cstheme="minorHAnsi"/>
                </w:rPr>
                <w:t xml:space="preserve"> or “MDB”</w:t>
              </w:r>
            </w:ins>
            <w:r w:rsidRPr="00032D98">
              <w:rPr>
                <w:rFonts w:asciiTheme="minorHAnsi" w:hAnsiTheme="minorHAnsi" w:cstheme="minorHAnsi"/>
              </w:rPr>
              <w:t xml:space="preserve"> keyword</w:t>
            </w:r>
          </w:p>
        </w:tc>
      </w:tr>
      <w:tr w:rsidR="00FB43A0" w:rsidRPr="005C020C" w14:paraId="345BC09A" w14:textId="77777777" w:rsidTr="00FB43A0">
        <w:trPr>
          <w:trHeight w:val="282"/>
          <w:ins w:id="56" w:author="Ben Carter [Contractor]" w:date="2025-12-19T11:10:00Z"/>
        </w:trPr>
        <w:tc>
          <w:tcPr>
            <w:cnfStyle w:val="001000000000" w:firstRow="0" w:lastRow="0" w:firstColumn="1" w:lastColumn="0" w:oddVBand="0" w:evenVBand="0" w:oddHBand="0" w:evenHBand="0" w:firstRowFirstColumn="0" w:firstRowLastColumn="0" w:lastRowFirstColumn="0" w:lastRowLastColumn="0"/>
            <w:tcW w:w="1817" w:type="dxa"/>
          </w:tcPr>
          <w:p w14:paraId="0C972037" w14:textId="77777777" w:rsidR="00FB43A0" w:rsidRPr="005C020C" w:rsidRDefault="00FB43A0" w:rsidP="00FA630E">
            <w:pPr>
              <w:rPr>
                <w:ins w:id="57" w:author="Ben Carter [Contractor]" w:date="2025-12-19T11:10:00Z" w16du:dateUtc="2025-12-19T11:10:00Z"/>
                <w:rFonts w:asciiTheme="minorHAnsi" w:hAnsiTheme="minorHAnsi" w:cstheme="minorHAnsi"/>
                <w:b w:val="0"/>
                <w:bCs w:val="0"/>
                <w:lang w:val="en-US"/>
              </w:rPr>
            </w:pPr>
            <w:ins w:id="58" w:author="Ben Carter [Contractor]" w:date="2025-12-19T11:10:00Z" w16du:dateUtc="2025-12-19T11:10:00Z">
              <w:r w:rsidRPr="005C020C">
                <w:rPr>
                  <w:rFonts w:asciiTheme="minorHAnsi" w:hAnsiTheme="minorHAnsi" w:cstheme="minorHAnsi"/>
                  <w:b w:val="0"/>
                  <w:bCs w:val="0"/>
                  <w:lang w:val="en-US"/>
                </w:rPr>
                <w:t>Time from</w:t>
              </w:r>
            </w:ins>
          </w:p>
        </w:tc>
        <w:tc>
          <w:tcPr>
            <w:tcW w:w="1975" w:type="dxa"/>
          </w:tcPr>
          <w:p w14:paraId="1CBB9F65" w14:textId="77777777" w:rsidR="00FB43A0" w:rsidRPr="005C020C" w:rsidRDefault="00FB43A0" w:rsidP="00FA630E">
            <w:pPr>
              <w:cnfStyle w:val="000000000000" w:firstRow="0" w:lastRow="0" w:firstColumn="0" w:lastColumn="0" w:oddVBand="0" w:evenVBand="0" w:oddHBand="0" w:evenHBand="0" w:firstRowFirstColumn="0" w:firstRowLastColumn="0" w:lastRowFirstColumn="0" w:lastRowLastColumn="0"/>
              <w:rPr>
                <w:ins w:id="59" w:author="Ben Carter [Contractor]" w:date="2025-12-19T11:10:00Z" w16du:dateUtc="2025-12-19T11:10:00Z"/>
                <w:rFonts w:asciiTheme="minorHAnsi" w:hAnsiTheme="minorHAnsi" w:cstheme="minorHAnsi"/>
                <w:lang w:val="en-US"/>
              </w:rPr>
            </w:pPr>
            <w:ins w:id="60" w:author="Ben Carter [Contractor]" w:date="2025-12-19T11:10:00Z" w16du:dateUtc="2025-12-19T11:10:00Z">
              <w:r w:rsidRPr="005C020C">
                <w:rPr>
                  <w:rFonts w:asciiTheme="minorHAnsi" w:hAnsiTheme="minorHAnsi" w:cstheme="minorHAnsi"/>
                  <w:lang w:val="en-US"/>
                </w:rPr>
                <w:t>47</w:t>
              </w:r>
            </w:ins>
          </w:p>
        </w:tc>
        <w:tc>
          <w:tcPr>
            <w:tcW w:w="1352" w:type="dxa"/>
          </w:tcPr>
          <w:p w14:paraId="64DEAF1F" w14:textId="77777777" w:rsidR="00FB43A0" w:rsidRPr="005C020C" w:rsidRDefault="00FB43A0" w:rsidP="00FA630E">
            <w:pPr>
              <w:cnfStyle w:val="000000000000" w:firstRow="0" w:lastRow="0" w:firstColumn="0" w:lastColumn="0" w:oddVBand="0" w:evenVBand="0" w:oddHBand="0" w:evenHBand="0" w:firstRowFirstColumn="0" w:firstRowLastColumn="0" w:lastRowFirstColumn="0" w:lastRowLastColumn="0"/>
              <w:rPr>
                <w:ins w:id="61" w:author="Ben Carter [Contractor]" w:date="2025-12-19T11:10:00Z" w16du:dateUtc="2025-12-19T11:10:00Z"/>
                <w:rFonts w:asciiTheme="minorHAnsi" w:hAnsiTheme="minorHAnsi" w:cstheme="minorHAnsi"/>
                <w:lang w:val="en-US"/>
              </w:rPr>
            </w:pPr>
            <w:ins w:id="62" w:author="Ben Carter [Contractor]" w:date="2025-12-19T11:10:00Z" w16du:dateUtc="2025-12-19T11:10:00Z">
              <w:r w:rsidRPr="005C020C">
                <w:rPr>
                  <w:rFonts w:asciiTheme="minorHAnsi" w:hAnsiTheme="minorHAnsi" w:cstheme="minorHAnsi"/>
                  <w:lang w:val="en-US"/>
                </w:rPr>
                <w:t>17</w:t>
              </w:r>
            </w:ins>
          </w:p>
        </w:tc>
        <w:tc>
          <w:tcPr>
            <w:tcW w:w="4673" w:type="dxa"/>
          </w:tcPr>
          <w:p w14:paraId="4DF11266" w14:textId="77777777" w:rsidR="00FB43A0" w:rsidRPr="005C020C" w:rsidRDefault="00FB43A0" w:rsidP="00FA630E">
            <w:pPr>
              <w:cnfStyle w:val="000000000000" w:firstRow="0" w:lastRow="0" w:firstColumn="0" w:lastColumn="0" w:oddVBand="0" w:evenVBand="0" w:oddHBand="0" w:evenHBand="0" w:firstRowFirstColumn="0" w:firstRowLastColumn="0" w:lastRowFirstColumn="0" w:lastRowLastColumn="0"/>
              <w:rPr>
                <w:ins w:id="63" w:author="Ben Carter [Contractor]" w:date="2025-12-19T11:10:00Z" w16du:dateUtc="2025-12-19T11:10:00Z"/>
                <w:rFonts w:asciiTheme="minorHAnsi" w:hAnsiTheme="minorHAnsi" w:cstheme="minorHAnsi"/>
                <w:lang w:val="en-US"/>
              </w:rPr>
            </w:pPr>
            <w:ins w:id="64" w:author="Ben Carter [Contractor]" w:date="2025-12-19T11:10:00Z" w16du:dateUtc="2025-12-19T11:10:00Z">
              <w:r w:rsidRPr="005C020C">
                <w:rPr>
                  <w:rFonts w:asciiTheme="minorHAnsi" w:hAnsiTheme="minorHAnsi" w:cstheme="minorHAnsi"/>
                  <w:lang w:val="en-US"/>
                </w:rPr>
                <w:t>Start time</w:t>
              </w:r>
            </w:ins>
          </w:p>
        </w:tc>
      </w:tr>
      <w:tr w:rsidR="00FB43A0" w:rsidRPr="005C020C" w14:paraId="32E7ED67" w14:textId="77777777" w:rsidTr="00FB43A0">
        <w:trPr>
          <w:cnfStyle w:val="000000100000" w:firstRow="0" w:lastRow="0" w:firstColumn="0" w:lastColumn="0" w:oddVBand="0" w:evenVBand="0" w:oddHBand="1" w:evenHBand="0" w:firstRowFirstColumn="0" w:firstRowLastColumn="0" w:lastRowFirstColumn="0" w:lastRowLastColumn="0"/>
          <w:trHeight w:val="266"/>
          <w:ins w:id="65" w:author="Ben Carter [Contractor]" w:date="2025-12-19T11:10:00Z"/>
        </w:trPr>
        <w:tc>
          <w:tcPr>
            <w:cnfStyle w:val="001000000000" w:firstRow="0" w:lastRow="0" w:firstColumn="1" w:lastColumn="0" w:oddVBand="0" w:evenVBand="0" w:oddHBand="0" w:evenHBand="0" w:firstRowFirstColumn="0" w:firstRowLastColumn="0" w:lastRowFirstColumn="0" w:lastRowLastColumn="0"/>
            <w:tcW w:w="1817" w:type="dxa"/>
          </w:tcPr>
          <w:p w14:paraId="3EF89CDA" w14:textId="4092025C" w:rsidR="00FB43A0" w:rsidRPr="005C020C" w:rsidRDefault="00FB43A0" w:rsidP="00FA630E">
            <w:pPr>
              <w:rPr>
                <w:ins w:id="66" w:author="Ben Carter [Contractor]" w:date="2025-12-19T11:10:00Z" w16du:dateUtc="2025-12-19T11:10:00Z"/>
                <w:rFonts w:asciiTheme="minorHAnsi" w:hAnsiTheme="minorHAnsi" w:cstheme="minorHAnsi"/>
                <w:b w:val="0"/>
                <w:bCs w:val="0"/>
                <w:lang w:val="en-US"/>
              </w:rPr>
            </w:pPr>
            <w:ins w:id="67" w:author="Ben Carter [Contractor]" w:date="2025-12-19T11:10:00Z" w16du:dateUtc="2025-12-19T11:10:00Z">
              <w:r w:rsidRPr="005C020C">
                <w:rPr>
                  <w:rFonts w:asciiTheme="minorHAnsi" w:hAnsiTheme="minorHAnsi" w:cstheme="minorHAnsi"/>
                  <w:b w:val="0"/>
                  <w:bCs w:val="0"/>
                  <w:lang w:val="en-US"/>
                </w:rPr>
                <w:t>MW</w:t>
              </w:r>
              <w:r w:rsidR="008109E3">
                <w:rPr>
                  <w:rFonts w:asciiTheme="minorHAnsi" w:hAnsiTheme="minorHAnsi" w:cstheme="minorHAnsi"/>
                  <w:b w:val="0"/>
                  <w:bCs w:val="0"/>
                  <w:lang w:val="en-US"/>
                </w:rPr>
                <w:t>h</w:t>
              </w:r>
              <w:r w:rsidRPr="005C020C">
                <w:rPr>
                  <w:rFonts w:asciiTheme="minorHAnsi" w:hAnsiTheme="minorHAnsi" w:cstheme="minorHAnsi"/>
                  <w:b w:val="0"/>
                  <w:bCs w:val="0"/>
                  <w:lang w:val="en-US"/>
                </w:rPr>
                <w:t xml:space="preserve"> from</w:t>
              </w:r>
            </w:ins>
          </w:p>
        </w:tc>
        <w:tc>
          <w:tcPr>
            <w:tcW w:w="1975" w:type="dxa"/>
          </w:tcPr>
          <w:p w14:paraId="62A626EB" w14:textId="77777777" w:rsidR="00FB43A0" w:rsidRPr="005C020C" w:rsidRDefault="00FB43A0" w:rsidP="00FA630E">
            <w:pPr>
              <w:cnfStyle w:val="000000100000" w:firstRow="0" w:lastRow="0" w:firstColumn="0" w:lastColumn="0" w:oddVBand="0" w:evenVBand="0" w:oddHBand="1" w:evenHBand="0" w:firstRowFirstColumn="0" w:firstRowLastColumn="0" w:lastRowFirstColumn="0" w:lastRowLastColumn="0"/>
              <w:rPr>
                <w:ins w:id="68" w:author="Ben Carter [Contractor]" w:date="2025-12-19T11:10:00Z" w16du:dateUtc="2025-12-19T11:10:00Z"/>
                <w:rFonts w:asciiTheme="minorHAnsi" w:hAnsiTheme="minorHAnsi" w:cstheme="minorHAnsi"/>
                <w:lang w:val="en-US"/>
              </w:rPr>
            </w:pPr>
            <w:ins w:id="69" w:author="Ben Carter [Contractor]" w:date="2025-12-19T11:10:00Z" w16du:dateUtc="2025-12-19T11:10:00Z">
              <w:r w:rsidRPr="005C020C">
                <w:rPr>
                  <w:rFonts w:asciiTheme="minorHAnsi" w:hAnsiTheme="minorHAnsi" w:cstheme="minorHAnsi"/>
                  <w:lang w:val="en-US"/>
                </w:rPr>
                <w:t>65</w:t>
              </w:r>
            </w:ins>
          </w:p>
        </w:tc>
        <w:tc>
          <w:tcPr>
            <w:tcW w:w="1352" w:type="dxa"/>
          </w:tcPr>
          <w:p w14:paraId="1B2FE967" w14:textId="77777777" w:rsidR="00FB43A0" w:rsidRPr="005C020C" w:rsidRDefault="00FB43A0" w:rsidP="00FA630E">
            <w:pPr>
              <w:cnfStyle w:val="000000100000" w:firstRow="0" w:lastRow="0" w:firstColumn="0" w:lastColumn="0" w:oddVBand="0" w:evenVBand="0" w:oddHBand="1" w:evenHBand="0" w:firstRowFirstColumn="0" w:firstRowLastColumn="0" w:lastRowFirstColumn="0" w:lastRowLastColumn="0"/>
              <w:rPr>
                <w:ins w:id="70" w:author="Ben Carter [Contractor]" w:date="2025-12-19T11:10:00Z" w16du:dateUtc="2025-12-19T11:10:00Z"/>
                <w:rFonts w:asciiTheme="minorHAnsi" w:hAnsiTheme="minorHAnsi" w:cstheme="minorHAnsi"/>
                <w:lang w:val="en-US"/>
              </w:rPr>
            </w:pPr>
            <w:ins w:id="71" w:author="Ben Carter [Contractor]" w:date="2025-12-19T11:10:00Z" w16du:dateUtc="2025-12-19T11:10:00Z">
              <w:r w:rsidRPr="005C020C">
                <w:rPr>
                  <w:rFonts w:asciiTheme="minorHAnsi" w:hAnsiTheme="minorHAnsi" w:cstheme="minorHAnsi"/>
                  <w:lang w:val="en-US"/>
                </w:rPr>
                <w:t xml:space="preserve">9 </w:t>
              </w:r>
            </w:ins>
          </w:p>
        </w:tc>
        <w:tc>
          <w:tcPr>
            <w:tcW w:w="4673" w:type="dxa"/>
          </w:tcPr>
          <w:p w14:paraId="1819DAB4" w14:textId="386FB1D1" w:rsidR="00FB43A0" w:rsidRPr="005C020C" w:rsidRDefault="00FB43A0" w:rsidP="00DD59BD">
            <w:pPr>
              <w:cnfStyle w:val="000000100000" w:firstRow="0" w:lastRow="0" w:firstColumn="0" w:lastColumn="0" w:oddVBand="0" w:evenVBand="0" w:oddHBand="1" w:evenHBand="0" w:firstRowFirstColumn="0" w:firstRowLastColumn="0" w:lastRowFirstColumn="0" w:lastRowLastColumn="0"/>
              <w:rPr>
                <w:ins w:id="72" w:author="Ben Carter [Contractor]" w:date="2025-12-19T11:10:00Z" w16du:dateUtc="2025-12-19T11:10:00Z"/>
                <w:rFonts w:asciiTheme="minorHAnsi" w:hAnsiTheme="minorHAnsi" w:cstheme="minorHAnsi"/>
                <w:lang w:val="en-US"/>
              </w:rPr>
            </w:pPr>
            <w:ins w:id="73" w:author="Ben Carter [Contractor]" w:date="2025-12-19T11:10:00Z" w16du:dateUtc="2025-12-19T11:10:00Z">
              <w:r w:rsidRPr="005C020C">
                <w:rPr>
                  <w:rFonts w:asciiTheme="minorHAnsi" w:hAnsiTheme="minorHAnsi" w:cstheme="minorHAnsi"/>
                  <w:lang w:val="en-US"/>
                </w:rPr>
                <w:t>MW</w:t>
              </w:r>
              <w:r w:rsidR="008109E3">
                <w:rPr>
                  <w:rFonts w:asciiTheme="minorHAnsi" w:hAnsiTheme="minorHAnsi" w:cstheme="minorHAnsi"/>
                  <w:lang w:val="en-US"/>
                </w:rPr>
                <w:t>h</w:t>
              </w:r>
              <w:r w:rsidRPr="005C020C">
                <w:rPr>
                  <w:rFonts w:asciiTheme="minorHAnsi" w:hAnsiTheme="minorHAnsi" w:cstheme="minorHAnsi"/>
                  <w:lang w:val="en-US"/>
                </w:rPr>
                <w:t xml:space="preserve"> at time from</w:t>
              </w:r>
            </w:ins>
            <w:ins w:id="74" w:author="Ben Carter [Contractor]" w:date="2025-12-19T11:14:00Z" w16du:dateUtc="2025-12-19T11:14:00Z">
              <w:r w:rsidR="00825ED0">
                <w:rPr>
                  <w:rFonts w:asciiTheme="minorHAnsi" w:hAnsiTheme="minorHAnsi" w:cstheme="minorHAnsi"/>
                  <w:lang w:val="en-US"/>
                </w:rPr>
                <w:br/>
              </w:r>
            </w:ins>
            <w:ins w:id="75" w:author="Ben Carter [Contractor]" w:date="2025-12-19T11:10:00Z" w16du:dateUtc="2025-12-19T11:10:00Z">
              <w:r w:rsidRPr="005C020C">
                <w:rPr>
                  <w:rFonts w:asciiTheme="minorHAnsi" w:hAnsiTheme="minorHAnsi" w:cstheme="minorHAnsi"/>
                  <w:lang w:val="en-US"/>
                </w:rPr>
                <w:t>(±</w:t>
              </w:r>
            </w:ins>
            <w:proofErr w:type="spellStart"/>
            <w:ins w:id="76" w:author="Ben Carter [Contractor]" w:date="2025-12-19T11:11:00Z" w16du:dateUtc="2025-12-19T11:11:00Z">
              <w:r w:rsidR="001C29E2" w:rsidRPr="001C29E2">
                <w:rPr>
                  <w:rFonts w:asciiTheme="minorHAnsi" w:hAnsiTheme="minorHAnsi" w:cstheme="minorHAnsi"/>
                  <w:lang w:val="en-US"/>
                </w:rPr>
                <w:t>nnnn</w:t>
              </w:r>
            </w:ins>
            <w:proofErr w:type="spellEnd"/>
            <w:ins w:id="77" w:author="Ben Carter [Contractor]" w:date="2025-12-19T11:12:00Z" w16du:dateUtc="2025-12-19T11:12:00Z">
              <w:r w:rsidR="001C29E2">
                <w:rPr>
                  <w:rFonts w:asciiTheme="minorHAnsi" w:hAnsiTheme="minorHAnsi" w:cstheme="minorHAnsi"/>
                  <w:lang w:val="en-US"/>
                </w:rPr>
                <w:t xml:space="preserve">, </w:t>
              </w:r>
            </w:ins>
            <w:ins w:id="78" w:author="Ben Carter [Contractor]" w:date="2025-12-19T11:11:00Z" w16du:dateUtc="2025-12-19T11:11:00Z">
              <w:r w:rsidR="001C29E2" w:rsidRPr="001C29E2">
                <w:rPr>
                  <w:rFonts w:asciiTheme="minorHAnsi" w:hAnsiTheme="minorHAnsi" w:cstheme="minorHAnsi"/>
                  <w:lang w:val="en-US"/>
                </w:rPr>
                <w:t>±</w:t>
              </w:r>
              <w:proofErr w:type="spellStart"/>
              <w:proofErr w:type="gramStart"/>
              <w:r w:rsidR="001C29E2" w:rsidRPr="001C29E2">
                <w:rPr>
                  <w:rFonts w:asciiTheme="minorHAnsi" w:hAnsiTheme="minorHAnsi" w:cstheme="minorHAnsi"/>
                  <w:lang w:val="en-US"/>
                </w:rPr>
                <w:t>nnnn.d</w:t>
              </w:r>
            </w:ins>
            <w:proofErr w:type="spellEnd"/>
            <w:proofErr w:type="gramEnd"/>
            <w:ins w:id="79" w:author="Ben Carter [Contractor]" w:date="2025-12-19T11:12:00Z" w16du:dateUtc="2025-12-19T11:12:00Z">
              <w:r w:rsidR="00DD59BD">
                <w:rPr>
                  <w:rFonts w:asciiTheme="minorHAnsi" w:hAnsiTheme="minorHAnsi" w:cstheme="minorHAnsi"/>
                  <w:lang w:val="en-US"/>
                </w:rPr>
                <w:t xml:space="preserve">, </w:t>
              </w:r>
            </w:ins>
            <w:ins w:id="80" w:author="Ben Carter [Contractor]" w:date="2025-12-19T11:11:00Z" w16du:dateUtc="2025-12-19T11:11:00Z">
              <w:r w:rsidR="001C29E2" w:rsidRPr="001C29E2">
                <w:rPr>
                  <w:rFonts w:asciiTheme="minorHAnsi" w:hAnsiTheme="minorHAnsi" w:cstheme="minorHAnsi"/>
                  <w:lang w:val="en-US"/>
                </w:rPr>
                <w:t>±nnnn.</w:t>
              </w:r>
            </w:ins>
            <w:ins w:id="81" w:author="Ben Carter [Contractor]" w:date="2025-12-19T11:12:00Z" w16du:dateUtc="2025-12-19T11:12:00Z">
              <w:r w:rsidR="00134A70">
                <w:rPr>
                  <w:rFonts w:asciiTheme="minorHAnsi" w:hAnsiTheme="minorHAnsi" w:cstheme="minorHAnsi"/>
                  <w:lang w:val="en-US"/>
                </w:rPr>
                <w:t>d</w:t>
              </w:r>
            </w:ins>
            <w:ins w:id="82" w:author="Ben Carter [Contractor]" w:date="2025-12-19T11:11:00Z" w16du:dateUtc="2025-12-19T11:11:00Z">
              <w:r w:rsidR="001C29E2" w:rsidRPr="001C29E2">
                <w:rPr>
                  <w:rFonts w:asciiTheme="minorHAnsi" w:hAnsiTheme="minorHAnsi" w:cstheme="minorHAnsi"/>
                  <w:lang w:val="en-US"/>
                </w:rPr>
                <w:t>d</w:t>
              </w:r>
            </w:ins>
            <w:ins w:id="83" w:author="Ben Carter [Contractor]" w:date="2025-12-19T11:12:00Z" w16du:dateUtc="2025-12-19T11:12:00Z">
              <w:r w:rsidR="00DD59BD">
                <w:rPr>
                  <w:rFonts w:asciiTheme="minorHAnsi" w:hAnsiTheme="minorHAnsi" w:cstheme="minorHAnsi"/>
                  <w:lang w:val="en-US"/>
                </w:rPr>
                <w:t xml:space="preserve"> or </w:t>
              </w:r>
            </w:ins>
            <w:ins w:id="84" w:author="Ben Carter [Contractor]" w:date="2025-12-19T11:11:00Z" w16du:dateUtc="2025-12-19T11:11:00Z">
              <w:r w:rsidR="001C29E2" w:rsidRPr="001C29E2">
                <w:rPr>
                  <w:rFonts w:asciiTheme="minorHAnsi" w:hAnsiTheme="minorHAnsi" w:cstheme="minorHAnsi"/>
                  <w:lang w:val="en-US"/>
                </w:rPr>
                <w:t>±</w:t>
              </w:r>
              <w:proofErr w:type="spellStart"/>
              <w:r w:rsidR="001C29E2" w:rsidRPr="001C29E2">
                <w:rPr>
                  <w:rFonts w:asciiTheme="minorHAnsi" w:hAnsiTheme="minorHAnsi" w:cstheme="minorHAnsi"/>
                  <w:lang w:val="en-US"/>
                </w:rPr>
                <w:t>nnnn</w:t>
              </w:r>
            </w:ins>
            <w:ins w:id="85" w:author="Ben Carter [Contractor]" w:date="2025-12-19T11:12:00Z" w16du:dateUtc="2025-12-19T11:12:00Z">
              <w:r w:rsidR="00134A70">
                <w:rPr>
                  <w:rFonts w:asciiTheme="minorHAnsi" w:hAnsiTheme="minorHAnsi" w:cstheme="minorHAnsi"/>
                  <w:lang w:val="en-US"/>
                </w:rPr>
                <w:t>.ddd</w:t>
              </w:r>
            </w:ins>
            <w:proofErr w:type="spellEnd"/>
            <w:ins w:id="86" w:author="Ben Carter [Contractor]" w:date="2025-12-19T11:10:00Z" w16du:dateUtc="2025-12-19T11:10:00Z">
              <w:r w:rsidRPr="005C020C">
                <w:rPr>
                  <w:rFonts w:asciiTheme="minorHAnsi" w:hAnsiTheme="minorHAnsi" w:cstheme="minorHAnsi"/>
                  <w:lang w:val="en-US"/>
                </w:rPr>
                <w:t>)</w:t>
              </w:r>
            </w:ins>
          </w:p>
        </w:tc>
      </w:tr>
      <w:tr w:rsidR="00FB43A0" w:rsidRPr="005C020C" w14:paraId="7C130460" w14:textId="77777777" w:rsidTr="00FB43A0">
        <w:trPr>
          <w:trHeight w:val="282"/>
          <w:ins w:id="87" w:author="Ben Carter [Contractor]" w:date="2025-12-19T11:10:00Z"/>
        </w:trPr>
        <w:tc>
          <w:tcPr>
            <w:cnfStyle w:val="001000000000" w:firstRow="0" w:lastRow="0" w:firstColumn="1" w:lastColumn="0" w:oddVBand="0" w:evenVBand="0" w:oddHBand="0" w:evenHBand="0" w:firstRowFirstColumn="0" w:firstRowLastColumn="0" w:lastRowFirstColumn="0" w:lastRowLastColumn="0"/>
            <w:tcW w:w="1817" w:type="dxa"/>
          </w:tcPr>
          <w:p w14:paraId="068B633C" w14:textId="77777777" w:rsidR="00FB43A0" w:rsidRPr="005C020C" w:rsidRDefault="00FB43A0" w:rsidP="00FA630E">
            <w:pPr>
              <w:rPr>
                <w:ins w:id="88" w:author="Ben Carter [Contractor]" w:date="2025-12-19T11:10:00Z" w16du:dateUtc="2025-12-19T11:10:00Z"/>
                <w:rFonts w:asciiTheme="minorHAnsi" w:hAnsiTheme="minorHAnsi" w:cstheme="minorHAnsi"/>
                <w:b w:val="0"/>
                <w:bCs w:val="0"/>
                <w:lang w:val="en-US"/>
              </w:rPr>
            </w:pPr>
            <w:ins w:id="89" w:author="Ben Carter [Contractor]" w:date="2025-12-19T11:10:00Z" w16du:dateUtc="2025-12-19T11:10:00Z">
              <w:r w:rsidRPr="005C020C">
                <w:rPr>
                  <w:rFonts w:asciiTheme="minorHAnsi" w:hAnsiTheme="minorHAnsi" w:cstheme="minorHAnsi"/>
                  <w:b w:val="0"/>
                  <w:bCs w:val="0"/>
                  <w:lang w:val="en-US"/>
                </w:rPr>
                <w:t>Time to</w:t>
              </w:r>
            </w:ins>
          </w:p>
        </w:tc>
        <w:tc>
          <w:tcPr>
            <w:tcW w:w="1975" w:type="dxa"/>
          </w:tcPr>
          <w:p w14:paraId="2C6AADF8" w14:textId="77777777" w:rsidR="00FB43A0" w:rsidRPr="005C020C" w:rsidRDefault="00FB43A0" w:rsidP="00FA630E">
            <w:pPr>
              <w:cnfStyle w:val="000000000000" w:firstRow="0" w:lastRow="0" w:firstColumn="0" w:lastColumn="0" w:oddVBand="0" w:evenVBand="0" w:oddHBand="0" w:evenHBand="0" w:firstRowFirstColumn="0" w:firstRowLastColumn="0" w:lastRowFirstColumn="0" w:lastRowLastColumn="0"/>
              <w:rPr>
                <w:ins w:id="90" w:author="Ben Carter [Contractor]" w:date="2025-12-19T11:10:00Z" w16du:dateUtc="2025-12-19T11:10:00Z"/>
                <w:rFonts w:asciiTheme="minorHAnsi" w:hAnsiTheme="minorHAnsi" w:cstheme="minorHAnsi"/>
                <w:lang w:val="en-US"/>
              </w:rPr>
            </w:pPr>
            <w:ins w:id="91" w:author="Ben Carter [Contractor]" w:date="2025-12-19T11:10:00Z" w16du:dateUtc="2025-12-19T11:10:00Z">
              <w:r w:rsidRPr="005C020C">
                <w:rPr>
                  <w:rFonts w:asciiTheme="minorHAnsi" w:hAnsiTheme="minorHAnsi" w:cstheme="minorHAnsi"/>
                  <w:lang w:val="en-US"/>
                </w:rPr>
                <w:t>75</w:t>
              </w:r>
            </w:ins>
          </w:p>
        </w:tc>
        <w:tc>
          <w:tcPr>
            <w:tcW w:w="1352" w:type="dxa"/>
          </w:tcPr>
          <w:p w14:paraId="13A0CD47" w14:textId="77777777" w:rsidR="00FB43A0" w:rsidRPr="005C020C" w:rsidRDefault="00FB43A0" w:rsidP="00FA630E">
            <w:pPr>
              <w:cnfStyle w:val="000000000000" w:firstRow="0" w:lastRow="0" w:firstColumn="0" w:lastColumn="0" w:oddVBand="0" w:evenVBand="0" w:oddHBand="0" w:evenHBand="0" w:firstRowFirstColumn="0" w:firstRowLastColumn="0" w:lastRowFirstColumn="0" w:lastRowLastColumn="0"/>
              <w:rPr>
                <w:ins w:id="92" w:author="Ben Carter [Contractor]" w:date="2025-12-19T11:10:00Z" w16du:dateUtc="2025-12-19T11:10:00Z"/>
                <w:rFonts w:asciiTheme="minorHAnsi" w:hAnsiTheme="minorHAnsi" w:cstheme="minorHAnsi"/>
                <w:lang w:val="en-US"/>
              </w:rPr>
            </w:pPr>
            <w:ins w:id="93" w:author="Ben Carter [Contractor]" w:date="2025-12-19T11:10:00Z" w16du:dateUtc="2025-12-19T11:10:00Z">
              <w:r w:rsidRPr="005C020C">
                <w:rPr>
                  <w:rFonts w:asciiTheme="minorHAnsi" w:hAnsiTheme="minorHAnsi" w:cstheme="minorHAnsi"/>
                  <w:lang w:val="en-US"/>
                </w:rPr>
                <w:t>17</w:t>
              </w:r>
            </w:ins>
          </w:p>
        </w:tc>
        <w:tc>
          <w:tcPr>
            <w:tcW w:w="4673" w:type="dxa"/>
          </w:tcPr>
          <w:p w14:paraId="1AEFC987" w14:textId="77777777" w:rsidR="00FB43A0" w:rsidRPr="005C020C" w:rsidRDefault="00FB43A0" w:rsidP="00FA630E">
            <w:pPr>
              <w:cnfStyle w:val="000000000000" w:firstRow="0" w:lastRow="0" w:firstColumn="0" w:lastColumn="0" w:oddVBand="0" w:evenVBand="0" w:oddHBand="0" w:evenHBand="0" w:firstRowFirstColumn="0" w:firstRowLastColumn="0" w:lastRowFirstColumn="0" w:lastRowLastColumn="0"/>
              <w:rPr>
                <w:ins w:id="94" w:author="Ben Carter [Contractor]" w:date="2025-12-19T11:10:00Z" w16du:dateUtc="2025-12-19T11:10:00Z"/>
                <w:rFonts w:asciiTheme="minorHAnsi" w:hAnsiTheme="minorHAnsi" w:cstheme="minorHAnsi"/>
                <w:lang w:val="en-US"/>
              </w:rPr>
            </w:pPr>
            <w:ins w:id="95" w:author="Ben Carter [Contractor]" w:date="2025-12-19T11:10:00Z" w16du:dateUtc="2025-12-19T11:10:00Z">
              <w:r w:rsidRPr="005C020C">
                <w:rPr>
                  <w:rFonts w:asciiTheme="minorHAnsi" w:hAnsiTheme="minorHAnsi" w:cstheme="minorHAnsi"/>
                  <w:lang w:val="en-US"/>
                </w:rPr>
                <w:t>End time</w:t>
              </w:r>
            </w:ins>
          </w:p>
        </w:tc>
      </w:tr>
      <w:tr w:rsidR="00FB43A0" w:rsidRPr="005C020C" w14:paraId="160ADD5F" w14:textId="77777777" w:rsidTr="00FB43A0">
        <w:trPr>
          <w:cnfStyle w:val="000000100000" w:firstRow="0" w:lastRow="0" w:firstColumn="0" w:lastColumn="0" w:oddVBand="0" w:evenVBand="0" w:oddHBand="1" w:evenHBand="0" w:firstRowFirstColumn="0" w:firstRowLastColumn="0" w:lastRowFirstColumn="0" w:lastRowLastColumn="0"/>
          <w:trHeight w:val="266"/>
          <w:ins w:id="96" w:author="Ben Carter [Contractor]" w:date="2025-12-19T11:10:00Z"/>
        </w:trPr>
        <w:tc>
          <w:tcPr>
            <w:cnfStyle w:val="001000000000" w:firstRow="0" w:lastRow="0" w:firstColumn="1" w:lastColumn="0" w:oddVBand="0" w:evenVBand="0" w:oddHBand="0" w:evenHBand="0" w:firstRowFirstColumn="0" w:firstRowLastColumn="0" w:lastRowFirstColumn="0" w:lastRowLastColumn="0"/>
            <w:tcW w:w="1817" w:type="dxa"/>
          </w:tcPr>
          <w:p w14:paraId="009BC9E5" w14:textId="3585ED9F" w:rsidR="00FB43A0" w:rsidRPr="005C020C" w:rsidRDefault="00FB43A0" w:rsidP="00FA630E">
            <w:pPr>
              <w:rPr>
                <w:ins w:id="97" w:author="Ben Carter [Contractor]" w:date="2025-12-19T11:10:00Z" w16du:dateUtc="2025-12-19T11:10:00Z"/>
                <w:rFonts w:asciiTheme="minorHAnsi" w:hAnsiTheme="minorHAnsi" w:cstheme="minorHAnsi"/>
                <w:b w:val="0"/>
                <w:bCs w:val="0"/>
                <w:lang w:val="en-US"/>
              </w:rPr>
            </w:pPr>
            <w:ins w:id="98" w:author="Ben Carter [Contractor]" w:date="2025-12-19T11:10:00Z" w16du:dateUtc="2025-12-19T11:10:00Z">
              <w:r w:rsidRPr="005C020C">
                <w:rPr>
                  <w:rFonts w:asciiTheme="minorHAnsi" w:hAnsiTheme="minorHAnsi" w:cstheme="minorHAnsi"/>
                  <w:b w:val="0"/>
                  <w:bCs w:val="0"/>
                  <w:lang w:val="en-US"/>
                </w:rPr>
                <w:t>MW</w:t>
              </w:r>
              <w:r w:rsidR="008109E3">
                <w:rPr>
                  <w:rFonts w:asciiTheme="minorHAnsi" w:hAnsiTheme="minorHAnsi" w:cstheme="minorHAnsi"/>
                  <w:b w:val="0"/>
                  <w:bCs w:val="0"/>
                  <w:lang w:val="en-US"/>
                </w:rPr>
                <w:t>h</w:t>
              </w:r>
            </w:ins>
            <w:ins w:id="99" w:author="Ben Carter [Contractor]" w:date="2025-12-19T11:14:00Z" w16du:dateUtc="2025-12-19T11:14:00Z">
              <w:r w:rsidR="00BB76C9">
                <w:rPr>
                  <w:rFonts w:asciiTheme="minorHAnsi" w:hAnsiTheme="minorHAnsi" w:cstheme="minorHAnsi"/>
                  <w:b w:val="0"/>
                  <w:bCs w:val="0"/>
                  <w:lang w:val="en-US"/>
                </w:rPr>
                <w:t xml:space="preserve"> </w:t>
              </w:r>
            </w:ins>
            <w:ins w:id="100" w:author="Ben Carter [Contractor]" w:date="2025-12-19T11:10:00Z" w16du:dateUtc="2025-12-19T11:10:00Z">
              <w:r w:rsidRPr="005C020C">
                <w:rPr>
                  <w:rFonts w:asciiTheme="minorHAnsi" w:hAnsiTheme="minorHAnsi" w:cstheme="minorHAnsi"/>
                  <w:b w:val="0"/>
                  <w:bCs w:val="0"/>
                  <w:lang w:val="en-US"/>
                </w:rPr>
                <w:t>to</w:t>
              </w:r>
            </w:ins>
          </w:p>
        </w:tc>
        <w:tc>
          <w:tcPr>
            <w:tcW w:w="1975" w:type="dxa"/>
          </w:tcPr>
          <w:p w14:paraId="739D02C5" w14:textId="77777777" w:rsidR="00FB43A0" w:rsidRPr="005C020C" w:rsidRDefault="00FB43A0" w:rsidP="00FA630E">
            <w:pPr>
              <w:cnfStyle w:val="000000100000" w:firstRow="0" w:lastRow="0" w:firstColumn="0" w:lastColumn="0" w:oddVBand="0" w:evenVBand="0" w:oddHBand="1" w:evenHBand="0" w:firstRowFirstColumn="0" w:firstRowLastColumn="0" w:lastRowFirstColumn="0" w:lastRowLastColumn="0"/>
              <w:rPr>
                <w:ins w:id="101" w:author="Ben Carter [Contractor]" w:date="2025-12-19T11:10:00Z" w16du:dateUtc="2025-12-19T11:10:00Z"/>
                <w:rFonts w:asciiTheme="minorHAnsi" w:hAnsiTheme="minorHAnsi" w:cstheme="minorHAnsi"/>
              </w:rPr>
            </w:pPr>
            <w:ins w:id="102" w:author="Ben Carter [Contractor]" w:date="2025-12-19T11:10:00Z" w16du:dateUtc="2025-12-19T11:10:00Z">
              <w:r w:rsidRPr="005C020C">
                <w:rPr>
                  <w:rFonts w:asciiTheme="minorHAnsi" w:hAnsiTheme="minorHAnsi" w:cstheme="minorHAnsi"/>
                </w:rPr>
                <w:t>93</w:t>
              </w:r>
            </w:ins>
          </w:p>
        </w:tc>
        <w:tc>
          <w:tcPr>
            <w:tcW w:w="1352" w:type="dxa"/>
          </w:tcPr>
          <w:p w14:paraId="698042B1" w14:textId="77777777" w:rsidR="00FB43A0" w:rsidRPr="005C020C" w:rsidRDefault="00FB43A0" w:rsidP="00FA630E">
            <w:pPr>
              <w:cnfStyle w:val="000000100000" w:firstRow="0" w:lastRow="0" w:firstColumn="0" w:lastColumn="0" w:oddVBand="0" w:evenVBand="0" w:oddHBand="1" w:evenHBand="0" w:firstRowFirstColumn="0" w:firstRowLastColumn="0" w:lastRowFirstColumn="0" w:lastRowLastColumn="0"/>
              <w:rPr>
                <w:ins w:id="103" w:author="Ben Carter [Contractor]" w:date="2025-12-19T11:10:00Z" w16du:dateUtc="2025-12-19T11:10:00Z"/>
                <w:rFonts w:asciiTheme="minorHAnsi" w:hAnsiTheme="minorHAnsi" w:cstheme="minorHAnsi"/>
                <w:lang w:val="en-US"/>
              </w:rPr>
            </w:pPr>
            <w:ins w:id="104" w:author="Ben Carter [Contractor]" w:date="2025-12-19T11:10:00Z" w16du:dateUtc="2025-12-19T11:10:00Z">
              <w:r w:rsidRPr="005C020C">
                <w:rPr>
                  <w:rFonts w:asciiTheme="minorHAnsi" w:hAnsiTheme="minorHAnsi" w:cstheme="minorHAnsi"/>
                  <w:lang w:val="en-US"/>
                </w:rPr>
                <w:t>9</w:t>
              </w:r>
            </w:ins>
          </w:p>
        </w:tc>
        <w:tc>
          <w:tcPr>
            <w:tcW w:w="4673" w:type="dxa"/>
          </w:tcPr>
          <w:p w14:paraId="788B60BB" w14:textId="1BD5D79A" w:rsidR="00FB43A0" w:rsidRPr="005C020C" w:rsidRDefault="00FB43A0" w:rsidP="00FA630E">
            <w:pPr>
              <w:cnfStyle w:val="000000100000" w:firstRow="0" w:lastRow="0" w:firstColumn="0" w:lastColumn="0" w:oddVBand="0" w:evenVBand="0" w:oddHBand="1" w:evenHBand="0" w:firstRowFirstColumn="0" w:firstRowLastColumn="0" w:lastRowFirstColumn="0" w:lastRowLastColumn="0"/>
              <w:rPr>
                <w:ins w:id="105" w:author="Ben Carter [Contractor]" w:date="2025-12-19T11:10:00Z" w16du:dateUtc="2025-12-19T11:10:00Z"/>
                <w:rFonts w:asciiTheme="minorHAnsi" w:hAnsiTheme="minorHAnsi" w:cstheme="minorHAnsi"/>
                <w:lang w:val="en-US"/>
              </w:rPr>
            </w:pPr>
            <w:ins w:id="106" w:author="Ben Carter [Contractor]" w:date="2025-12-19T11:10:00Z" w16du:dateUtc="2025-12-19T11:10:00Z">
              <w:r w:rsidRPr="005C020C">
                <w:rPr>
                  <w:rFonts w:asciiTheme="minorHAnsi" w:hAnsiTheme="minorHAnsi" w:cstheme="minorHAnsi"/>
                  <w:lang w:val="en-US"/>
                </w:rPr>
                <w:t>MW</w:t>
              </w:r>
              <w:r w:rsidR="008109E3">
                <w:rPr>
                  <w:rFonts w:asciiTheme="minorHAnsi" w:hAnsiTheme="minorHAnsi" w:cstheme="minorHAnsi"/>
                  <w:lang w:val="en-US"/>
                </w:rPr>
                <w:t>h</w:t>
              </w:r>
              <w:r w:rsidRPr="005C020C">
                <w:rPr>
                  <w:rFonts w:asciiTheme="minorHAnsi" w:hAnsiTheme="minorHAnsi" w:cstheme="minorHAnsi"/>
                  <w:lang w:val="en-US"/>
                </w:rPr>
                <w:t xml:space="preserve"> at time to</w:t>
              </w:r>
            </w:ins>
            <w:ins w:id="107" w:author="Ben Carter [Contractor]" w:date="2025-12-19T11:14:00Z" w16du:dateUtc="2025-12-19T11:14:00Z">
              <w:r w:rsidR="00825ED0">
                <w:rPr>
                  <w:rFonts w:asciiTheme="minorHAnsi" w:hAnsiTheme="minorHAnsi" w:cstheme="minorHAnsi"/>
                  <w:lang w:val="en-US"/>
                </w:rPr>
                <w:br/>
              </w:r>
            </w:ins>
            <w:ins w:id="108" w:author="Ben Carter [Contractor]" w:date="2025-12-19T11:13:00Z" w16du:dateUtc="2025-12-19T11:13:00Z">
              <w:r w:rsidR="00134A70" w:rsidRPr="005C020C">
                <w:rPr>
                  <w:rFonts w:asciiTheme="minorHAnsi" w:hAnsiTheme="minorHAnsi" w:cstheme="minorHAnsi"/>
                  <w:lang w:val="en-US"/>
                </w:rPr>
                <w:t>(±</w:t>
              </w:r>
              <w:proofErr w:type="spellStart"/>
              <w:r w:rsidR="00134A70" w:rsidRPr="001C29E2">
                <w:rPr>
                  <w:rFonts w:asciiTheme="minorHAnsi" w:hAnsiTheme="minorHAnsi" w:cstheme="minorHAnsi"/>
                  <w:lang w:val="en-US"/>
                </w:rPr>
                <w:t>nnnn</w:t>
              </w:r>
              <w:proofErr w:type="spellEnd"/>
              <w:r w:rsidR="00134A70">
                <w:rPr>
                  <w:rFonts w:asciiTheme="minorHAnsi" w:hAnsiTheme="minorHAnsi" w:cstheme="minorHAnsi"/>
                  <w:lang w:val="en-US"/>
                </w:rPr>
                <w:t xml:space="preserve">, </w:t>
              </w:r>
              <w:r w:rsidR="00134A70" w:rsidRPr="001C29E2">
                <w:rPr>
                  <w:rFonts w:asciiTheme="minorHAnsi" w:hAnsiTheme="minorHAnsi" w:cstheme="minorHAnsi"/>
                  <w:lang w:val="en-US"/>
                </w:rPr>
                <w:t>±</w:t>
              </w:r>
              <w:proofErr w:type="spellStart"/>
              <w:proofErr w:type="gramStart"/>
              <w:r w:rsidR="00134A70" w:rsidRPr="001C29E2">
                <w:rPr>
                  <w:rFonts w:asciiTheme="minorHAnsi" w:hAnsiTheme="minorHAnsi" w:cstheme="minorHAnsi"/>
                  <w:lang w:val="en-US"/>
                </w:rPr>
                <w:t>nnnn.d</w:t>
              </w:r>
              <w:proofErr w:type="spellEnd"/>
              <w:proofErr w:type="gramEnd"/>
              <w:r w:rsidR="00134A70">
                <w:rPr>
                  <w:rFonts w:asciiTheme="minorHAnsi" w:hAnsiTheme="minorHAnsi" w:cstheme="minorHAnsi"/>
                  <w:lang w:val="en-US"/>
                </w:rPr>
                <w:t xml:space="preserve">, </w:t>
              </w:r>
              <w:r w:rsidR="00134A70" w:rsidRPr="001C29E2">
                <w:rPr>
                  <w:rFonts w:asciiTheme="minorHAnsi" w:hAnsiTheme="minorHAnsi" w:cstheme="minorHAnsi"/>
                  <w:lang w:val="en-US"/>
                </w:rPr>
                <w:t>±nnnn.</w:t>
              </w:r>
              <w:r w:rsidR="00134A70">
                <w:rPr>
                  <w:rFonts w:asciiTheme="minorHAnsi" w:hAnsiTheme="minorHAnsi" w:cstheme="minorHAnsi"/>
                  <w:lang w:val="en-US"/>
                </w:rPr>
                <w:t>d</w:t>
              </w:r>
              <w:r w:rsidR="00134A70" w:rsidRPr="001C29E2">
                <w:rPr>
                  <w:rFonts w:asciiTheme="minorHAnsi" w:hAnsiTheme="minorHAnsi" w:cstheme="minorHAnsi"/>
                  <w:lang w:val="en-US"/>
                </w:rPr>
                <w:t>d</w:t>
              </w:r>
              <w:r w:rsidR="00134A70">
                <w:rPr>
                  <w:rFonts w:asciiTheme="minorHAnsi" w:hAnsiTheme="minorHAnsi" w:cstheme="minorHAnsi"/>
                  <w:lang w:val="en-US"/>
                </w:rPr>
                <w:t xml:space="preserve"> or </w:t>
              </w:r>
              <w:r w:rsidR="00134A70" w:rsidRPr="001C29E2">
                <w:rPr>
                  <w:rFonts w:asciiTheme="minorHAnsi" w:hAnsiTheme="minorHAnsi" w:cstheme="minorHAnsi"/>
                  <w:lang w:val="en-US"/>
                </w:rPr>
                <w:t>±</w:t>
              </w:r>
              <w:proofErr w:type="spellStart"/>
              <w:r w:rsidR="00134A70" w:rsidRPr="001C29E2">
                <w:rPr>
                  <w:rFonts w:asciiTheme="minorHAnsi" w:hAnsiTheme="minorHAnsi" w:cstheme="minorHAnsi"/>
                  <w:lang w:val="en-US"/>
                </w:rPr>
                <w:t>nnnn</w:t>
              </w:r>
              <w:r w:rsidR="00134A70">
                <w:rPr>
                  <w:rFonts w:asciiTheme="minorHAnsi" w:hAnsiTheme="minorHAnsi" w:cstheme="minorHAnsi"/>
                  <w:lang w:val="en-US"/>
                </w:rPr>
                <w:t>.ddd</w:t>
              </w:r>
              <w:proofErr w:type="spellEnd"/>
              <w:r w:rsidR="00134A70" w:rsidRPr="005C020C">
                <w:rPr>
                  <w:rFonts w:asciiTheme="minorHAnsi" w:hAnsiTheme="minorHAnsi" w:cstheme="minorHAnsi"/>
                  <w:lang w:val="en-US"/>
                </w:rPr>
                <w:t>)</w:t>
              </w:r>
            </w:ins>
          </w:p>
        </w:tc>
      </w:tr>
      <w:tr w:rsidR="00316A82" w:rsidRPr="00032D98" w:rsidDel="008109E3" w14:paraId="799B73DE" w14:textId="7E113EAB" w:rsidTr="00FB43A0">
        <w:trPr>
          <w:trHeight w:val="298"/>
          <w:del w:id="109" w:author="Ben Carter [Contractor]" w:date="2025-12-19T11:10:00Z"/>
        </w:trPr>
        <w:tc>
          <w:tcPr>
            <w:cnfStyle w:val="001000000000" w:firstRow="0" w:lastRow="0" w:firstColumn="1" w:lastColumn="0" w:oddVBand="0" w:evenVBand="0" w:oddHBand="0" w:evenHBand="0" w:firstRowFirstColumn="0" w:firstRowLastColumn="0" w:lastRowFirstColumn="0" w:lastRowLastColumn="0"/>
            <w:tcW w:w="1817" w:type="dxa"/>
          </w:tcPr>
          <w:p w14:paraId="566FCFDF" w14:textId="6E7169A8" w:rsidR="00316A82" w:rsidRPr="00032D98" w:rsidDel="008109E3" w:rsidRDefault="00316A82">
            <w:pPr>
              <w:rPr>
                <w:del w:id="110" w:author="Ben Carter [Contractor]" w:date="2025-12-19T11:10:00Z" w16du:dateUtc="2025-12-19T11:10:00Z"/>
                <w:rFonts w:asciiTheme="minorHAnsi" w:hAnsiTheme="minorHAnsi" w:cstheme="minorHAnsi"/>
                <w:lang w:val="en-US"/>
              </w:rPr>
            </w:pPr>
            <w:del w:id="111" w:author="Ben Carter [Contractor]" w:date="2025-12-19T11:10:00Z" w16du:dateUtc="2025-12-19T11:10:00Z">
              <w:r w:rsidRPr="00032D98" w:rsidDel="008109E3">
                <w:rPr>
                  <w:rFonts w:asciiTheme="minorHAnsi" w:hAnsiTheme="minorHAnsi" w:cstheme="minorHAnsi"/>
                  <w:b w:val="0"/>
                  <w:bCs w:val="0"/>
                  <w:lang w:val="en-US"/>
                </w:rPr>
                <w:delText>MDV</w:delText>
              </w:r>
            </w:del>
          </w:p>
        </w:tc>
        <w:tc>
          <w:tcPr>
            <w:tcW w:w="1975" w:type="dxa"/>
          </w:tcPr>
          <w:p w14:paraId="1A86783A" w14:textId="69BCEA5B" w:rsidR="00316A82" w:rsidRPr="00032D98" w:rsidDel="008109E3" w:rsidRDefault="00316A82">
            <w:pPr>
              <w:cnfStyle w:val="000000000000" w:firstRow="0" w:lastRow="0" w:firstColumn="0" w:lastColumn="0" w:oddVBand="0" w:evenVBand="0" w:oddHBand="0" w:evenHBand="0" w:firstRowFirstColumn="0" w:firstRowLastColumn="0" w:lastRowFirstColumn="0" w:lastRowLastColumn="0"/>
              <w:rPr>
                <w:del w:id="112" w:author="Ben Carter [Contractor]" w:date="2025-12-19T11:10:00Z" w16du:dateUtc="2025-12-19T11:10:00Z"/>
                <w:rFonts w:asciiTheme="minorHAnsi" w:hAnsiTheme="minorHAnsi" w:cstheme="minorHAnsi"/>
                <w:lang w:val="en-US"/>
              </w:rPr>
            </w:pPr>
            <w:del w:id="113" w:author="Ben Carter [Contractor]" w:date="2025-12-19T11:10:00Z" w16du:dateUtc="2025-12-19T11:10:00Z">
              <w:r w:rsidRPr="00032D98" w:rsidDel="008109E3">
                <w:rPr>
                  <w:rFonts w:asciiTheme="minorHAnsi" w:hAnsiTheme="minorHAnsi" w:cstheme="minorHAnsi"/>
                  <w:lang w:val="en-US"/>
                </w:rPr>
                <w:delText>47</w:delText>
              </w:r>
            </w:del>
          </w:p>
        </w:tc>
        <w:tc>
          <w:tcPr>
            <w:tcW w:w="1352" w:type="dxa"/>
          </w:tcPr>
          <w:p w14:paraId="33BF1739" w14:textId="7712664D" w:rsidR="00316A82" w:rsidRPr="00032D98" w:rsidDel="008109E3" w:rsidRDefault="00316A82">
            <w:pPr>
              <w:cnfStyle w:val="000000000000" w:firstRow="0" w:lastRow="0" w:firstColumn="0" w:lastColumn="0" w:oddVBand="0" w:evenVBand="0" w:oddHBand="0" w:evenHBand="0" w:firstRowFirstColumn="0" w:firstRowLastColumn="0" w:lastRowFirstColumn="0" w:lastRowLastColumn="0"/>
              <w:rPr>
                <w:del w:id="114" w:author="Ben Carter [Contractor]" w:date="2025-12-19T11:10:00Z" w16du:dateUtc="2025-12-19T11:10:00Z"/>
                <w:rFonts w:asciiTheme="minorHAnsi" w:hAnsiTheme="minorHAnsi" w:cstheme="minorHAnsi"/>
                <w:lang w:val="en-US"/>
              </w:rPr>
            </w:pPr>
            <w:del w:id="115" w:author="Ben Carter [Contractor]" w:date="2025-12-19T11:10:00Z" w16du:dateUtc="2025-12-19T11:10:00Z">
              <w:r w:rsidRPr="00032D98" w:rsidDel="008109E3">
                <w:rPr>
                  <w:rFonts w:asciiTheme="minorHAnsi" w:hAnsiTheme="minorHAnsi" w:cstheme="minorHAnsi"/>
                  <w:lang w:val="en-US"/>
                </w:rPr>
                <w:delText>11</w:delText>
              </w:r>
            </w:del>
          </w:p>
        </w:tc>
        <w:tc>
          <w:tcPr>
            <w:tcW w:w="4673" w:type="dxa"/>
          </w:tcPr>
          <w:p w14:paraId="44EAAA7E" w14:textId="41CA043C" w:rsidR="00316A82" w:rsidRPr="00032D98" w:rsidDel="008109E3" w:rsidRDefault="00316A82">
            <w:pPr>
              <w:cnfStyle w:val="000000000000" w:firstRow="0" w:lastRow="0" w:firstColumn="0" w:lastColumn="0" w:oddVBand="0" w:evenVBand="0" w:oddHBand="0" w:evenHBand="0" w:firstRowFirstColumn="0" w:firstRowLastColumn="0" w:lastRowFirstColumn="0" w:lastRowLastColumn="0"/>
              <w:rPr>
                <w:del w:id="116" w:author="Ben Carter [Contractor]" w:date="2025-12-19T11:10:00Z" w16du:dateUtc="2025-12-19T11:10:00Z"/>
                <w:rFonts w:asciiTheme="minorHAnsi" w:hAnsiTheme="minorHAnsi" w:cstheme="minorHAnsi"/>
                <w:lang w:val="en-US"/>
              </w:rPr>
            </w:pPr>
            <w:del w:id="117" w:author="Ben Carter [Contractor]" w:date="2025-12-19T11:10:00Z" w16du:dateUtc="2025-12-19T11:10:00Z">
              <w:r w:rsidRPr="00032D98" w:rsidDel="008109E3">
                <w:rPr>
                  <w:rFonts w:asciiTheme="minorHAnsi" w:hAnsiTheme="minorHAnsi" w:cstheme="minorHAnsi"/>
                </w:rPr>
                <w:delText>Max Delivery Volume (MW hours)</w:delText>
              </w:r>
            </w:del>
          </w:p>
        </w:tc>
      </w:tr>
      <w:tr w:rsidR="00316A82" w:rsidRPr="00032D98" w:rsidDel="008109E3" w14:paraId="1C569184" w14:textId="51554A19" w:rsidTr="00FB43A0">
        <w:trPr>
          <w:cnfStyle w:val="000000100000" w:firstRow="0" w:lastRow="0" w:firstColumn="0" w:lastColumn="0" w:oddVBand="0" w:evenVBand="0" w:oddHBand="1" w:evenHBand="0" w:firstRowFirstColumn="0" w:firstRowLastColumn="0" w:lastRowFirstColumn="0" w:lastRowLastColumn="0"/>
          <w:trHeight w:val="298"/>
          <w:del w:id="118" w:author="Ben Carter [Contractor]" w:date="2025-12-19T11:10:00Z"/>
        </w:trPr>
        <w:tc>
          <w:tcPr>
            <w:cnfStyle w:val="001000000000" w:firstRow="0" w:lastRow="0" w:firstColumn="1" w:lastColumn="0" w:oddVBand="0" w:evenVBand="0" w:oddHBand="0" w:evenHBand="0" w:firstRowFirstColumn="0" w:firstRowLastColumn="0" w:lastRowFirstColumn="0" w:lastRowLastColumn="0"/>
            <w:tcW w:w="1817" w:type="dxa"/>
          </w:tcPr>
          <w:p w14:paraId="5BB91285" w14:textId="2E47B7D9" w:rsidR="00316A82" w:rsidRPr="00032D98" w:rsidDel="008109E3" w:rsidRDefault="00316A82">
            <w:pPr>
              <w:rPr>
                <w:del w:id="119" w:author="Ben Carter [Contractor]" w:date="2025-12-19T11:10:00Z" w16du:dateUtc="2025-12-19T11:10:00Z"/>
                <w:rFonts w:asciiTheme="minorHAnsi" w:hAnsiTheme="minorHAnsi" w:cstheme="minorHAnsi"/>
                <w:b w:val="0"/>
                <w:bCs w:val="0"/>
                <w:lang w:val="en-US"/>
              </w:rPr>
            </w:pPr>
            <w:del w:id="120" w:author="Ben Carter [Contractor]" w:date="2025-12-19T11:10:00Z" w16du:dateUtc="2025-12-19T11:10:00Z">
              <w:r w:rsidRPr="00032D98" w:rsidDel="008109E3">
                <w:rPr>
                  <w:rFonts w:asciiTheme="minorHAnsi" w:hAnsiTheme="minorHAnsi" w:cstheme="minorHAnsi"/>
                  <w:b w:val="0"/>
                  <w:bCs w:val="0"/>
                  <w:lang w:val="en-US"/>
                </w:rPr>
                <w:delText>MDP</w:delText>
              </w:r>
            </w:del>
          </w:p>
        </w:tc>
        <w:tc>
          <w:tcPr>
            <w:tcW w:w="1975" w:type="dxa"/>
          </w:tcPr>
          <w:p w14:paraId="6608505B" w14:textId="035962B3" w:rsidR="00316A82" w:rsidRPr="00032D98" w:rsidDel="008109E3" w:rsidRDefault="00316A82">
            <w:pPr>
              <w:cnfStyle w:val="000000100000" w:firstRow="0" w:lastRow="0" w:firstColumn="0" w:lastColumn="0" w:oddVBand="0" w:evenVBand="0" w:oddHBand="1" w:evenHBand="0" w:firstRowFirstColumn="0" w:firstRowLastColumn="0" w:lastRowFirstColumn="0" w:lastRowLastColumn="0"/>
              <w:rPr>
                <w:del w:id="121" w:author="Ben Carter [Contractor]" w:date="2025-12-19T11:10:00Z" w16du:dateUtc="2025-12-19T11:10:00Z"/>
                <w:rFonts w:asciiTheme="minorHAnsi" w:hAnsiTheme="minorHAnsi" w:cstheme="minorHAnsi"/>
                <w:lang w:val="en-US"/>
              </w:rPr>
            </w:pPr>
            <w:del w:id="122" w:author="Ben Carter [Contractor]" w:date="2025-12-19T11:10:00Z" w16du:dateUtc="2025-12-19T11:10:00Z">
              <w:r w:rsidRPr="00032D98" w:rsidDel="008109E3">
                <w:rPr>
                  <w:rFonts w:asciiTheme="minorHAnsi" w:hAnsiTheme="minorHAnsi" w:cstheme="minorHAnsi"/>
                  <w:lang w:val="en-US"/>
                </w:rPr>
                <w:delText>59</w:delText>
              </w:r>
            </w:del>
          </w:p>
        </w:tc>
        <w:tc>
          <w:tcPr>
            <w:tcW w:w="1352" w:type="dxa"/>
          </w:tcPr>
          <w:p w14:paraId="67FF9D4E" w14:textId="158E2804" w:rsidR="00316A82" w:rsidRPr="00032D98" w:rsidDel="008109E3" w:rsidRDefault="00316A82">
            <w:pPr>
              <w:cnfStyle w:val="000000100000" w:firstRow="0" w:lastRow="0" w:firstColumn="0" w:lastColumn="0" w:oddVBand="0" w:evenVBand="0" w:oddHBand="1" w:evenHBand="0" w:firstRowFirstColumn="0" w:firstRowLastColumn="0" w:lastRowFirstColumn="0" w:lastRowLastColumn="0"/>
              <w:rPr>
                <w:del w:id="123" w:author="Ben Carter [Contractor]" w:date="2025-12-19T11:10:00Z" w16du:dateUtc="2025-12-19T11:10:00Z"/>
                <w:rFonts w:asciiTheme="minorHAnsi" w:hAnsiTheme="minorHAnsi" w:cstheme="minorHAnsi"/>
                <w:lang w:val="en-US"/>
              </w:rPr>
            </w:pPr>
            <w:del w:id="124" w:author="Ben Carter [Contractor]" w:date="2025-12-19T11:10:00Z" w16du:dateUtc="2025-12-19T11:10:00Z">
              <w:r w:rsidRPr="00032D98" w:rsidDel="008109E3">
                <w:rPr>
                  <w:rFonts w:asciiTheme="minorHAnsi" w:hAnsiTheme="minorHAnsi" w:cstheme="minorHAnsi"/>
                  <w:lang w:val="en-US"/>
                </w:rPr>
                <w:delText>3</w:delText>
              </w:r>
            </w:del>
          </w:p>
        </w:tc>
        <w:tc>
          <w:tcPr>
            <w:tcW w:w="4673" w:type="dxa"/>
          </w:tcPr>
          <w:p w14:paraId="5442A8E7" w14:textId="241B95F9" w:rsidR="00316A82" w:rsidRPr="00032D98" w:rsidDel="008109E3" w:rsidRDefault="00316A82">
            <w:pPr>
              <w:cnfStyle w:val="000000100000" w:firstRow="0" w:lastRow="0" w:firstColumn="0" w:lastColumn="0" w:oddVBand="0" w:evenVBand="0" w:oddHBand="1" w:evenHBand="0" w:firstRowFirstColumn="0" w:firstRowLastColumn="0" w:lastRowFirstColumn="0" w:lastRowLastColumn="0"/>
              <w:rPr>
                <w:del w:id="125" w:author="Ben Carter [Contractor]" w:date="2025-12-19T11:10:00Z" w16du:dateUtc="2025-12-19T11:10:00Z"/>
                <w:rFonts w:asciiTheme="minorHAnsi" w:hAnsiTheme="minorHAnsi" w:cstheme="minorHAnsi"/>
              </w:rPr>
            </w:pPr>
            <w:del w:id="126" w:author="Ben Carter [Contractor]" w:date="2025-12-19T11:10:00Z" w16du:dateUtc="2025-12-19T11:10:00Z">
              <w:r w:rsidRPr="00032D98" w:rsidDel="008109E3">
                <w:rPr>
                  <w:rFonts w:asciiTheme="minorHAnsi" w:hAnsiTheme="minorHAnsi" w:cstheme="minorHAnsi"/>
                </w:rPr>
                <w:delText>Max. Delivery Period (minutes)</w:delText>
              </w:r>
            </w:del>
          </w:p>
        </w:tc>
      </w:tr>
    </w:tbl>
    <w:p w14:paraId="40194880" w14:textId="677C4DC9" w:rsidR="00316A82" w:rsidRDefault="00316A82" w:rsidP="00316A82"/>
    <w:p w14:paraId="6A398A71" w14:textId="341C41C0" w:rsidR="00316A82" w:rsidRDefault="00316A82" w:rsidP="00032D98">
      <w:pPr>
        <w:pStyle w:val="Heading3"/>
      </w:pPr>
      <w:bookmarkStart w:id="127" w:name="_Toc193981044"/>
      <w:r>
        <w:t>2.7.1.</w:t>
      </w:r>
      <w:r w:rsidR="00F14B84">
        <w:tab/>
      </w:r>
      <w:r>
        <w:t>Submission Error codes</w:t>
      </w:r>
      <w:bookmarkEnd w:id="127"/>
    </w:p>
    <w:p w14:paraId="3DCAA46F" w14:textId="44CBEFA0" w:rsidR="00316A82" w:rsidRDefault="00316A82" w:rsidP="00032D98">
      <w:pPr>
        <w:jc w:val="both"/>
      </w:pPr>
      <w:r>
        <w:t xml:space="preserve">A submission message is automatically acknowledged by </w:t>
      </w:r>
      <w:r w:rsidR="00C34344">
        <w:t>NESO</w:t>
      </w:r>
      <w:r>
        <w:t xml:space="preserve"> using a message with the message Header Part “RW ^”. The submission undergoes syntax and validation checking. If the submission is valid, the return message with the message Header Part “RU ^” is sent to the Control Point; otherwise, if an error is encountered, a message with the message header part “RN E” is sent with a reason code appended.</w:t>
      </w:r>
    </w:p>
    <w:p w14:paraId="221306CD" w14:textId="2947D877" w:rsidR="00316A82" w:rsidRDefault="00316A82" w:rsidP="00032D98">
      <w:pPr>
        <w:pStyle w:val="Caption"/>
        <w:keepNext/>
      </w:pPr>
      <w:r>
        <w:t xml:space="preserve">Table </w:t>
      </w:r>
      <w:r>
        <w:fldChar w:fldCharType="begin"/>
      </w:r>
      <w:r>
        <w:instrText xml:space="preserve"> SEQ Table \* ARABIC </w:instrText>
      </w:r>
      <w:r>
        <w:fldChar w:fldCharType="separate"/>
      </w:r>
      <w:r w:rsidR="00416B0D">
        <w:rPr>
          <w:noProof/>
        </w:rPr>
        <w:t>28</w:t>
      </w:r>
      <w:r>
        <w:rPr>
          <w:noProof/>
        </w:rPr>
        <w:fldChar w:fldCharType="end"/>
      </w:r>
      <w:r>
        <w:t xml:space="preserve">: </w:t>
      </w:r>
      <w:r w:rsidRPr="002015D0">
        <w:t>Submission Error Codes</w:t>
      </w:r>
    </w:p>
    <w:tbl>
      <w:tblPr>
        <w:tblStyle w:val="ListTable1Light-Accent1"/>
        <w:tblW w:w="9830" w:type="dxa"/>
        <w:tblLook w:val="04A0" w:firstRow="1" w:lastRow="0" w:firstColumn="1" w:lastColumn="0" w:noHBand="0" w:noVBand="1"/>
      </w:tblPr>
      <w:tblGrid>
        <w:gridCol w:w="1779"/>
        <w:gridCol w:w="8051"/>
      </w:tblGrid>
      <w:tr w:rsidR="00316A82" w14:paraId="13883314" w14:textId="77777777" w:rsidTr="008B7B1D">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779" w:type="dxa"/>
          </w:tcPr>
          <w:p w14:paraId="4EF89D18" w14:textId="26558050" w:rsidR="00316A82" w:rsidRPr="00451BA2" w:rsidRDefault="00316A82" w:rsidP="008B7B1D">
            <w:pPr>
              <w:spacing w:after="0" w:line="240" w:lineRule="auto"/>
              <w:rPr>
                <w:b w:val="0"/>
                <w:bCs w:val="0"/>
                <w:color w:val="3F0731"/>
              </w:rPr>
            </w:pPr>
            <w:r>
              <w:rPr>
                <w:color w:val="3F0731"/>
              </w:rPr>
              <w:t>Error Code</w:t>
            </w:r>
            <w:r w:rsidRPr="00D77AA3">
              <w:rPr>
                <w:color w:val="3F0731"/>
              </w:rPr>
              <w:t xml:space="preserve"> </w:t>
            </w:r>
          </w:p>
        </w:tc>
        <w:tc>
          <w:tcPr>
            <w:tcW w:w="8051" w:type="dxa"/>
          </w:tcPr>
          <w:p w14:paraId="32AF8B85" w14:textId="77777777" w:rsidR="00316A82" w:rsidRPr="00D77AA3" w:rsidRDefault="00316A82" w:rsidP="008B7B1D">
            <w:pPr>
              <w:spacing w:after="0" w:line="240" w:lineRule="auto"/>
              <w:cnfStyle w:val="100000000000" w:firstRow="1" w:lastRow="0" w:firstColumn="0" w:lastColumn="0" w:oddVBand="0" w:evenVBand="0" w:oddHBand="0" w:evenHBand="0" w:firstRowFirstColumn="0" w:firstRowLastColumn="0" w:lastRowFirstColumn="0" w:lastRowLastColumn="0"/>
              <w:rPr>
                <w:color w:val="3F0731"/>
              </w:rPr>
            </w:pPr>
            <w:r w:rsidRPr="00D77AA3">
              <w:rPr>
                <w:color w:val="3F0731"/>
              </w:rPr>
              <w:t>Description</w:t>
            </w:r>
          </w:p>
        </w:tc>
      </w:tr>
      <w:tr w:rsidR="00316A82" w14:paraId="4181E91D" w14:textId="77777777" w:rsidTr="008B7B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779" w:type="dxa"/>
          </w:tcPr>
          <w:p w14:paraId="6B1C3DDC" w14:textId="77777777" w:rsidR="00316A82" w:rsidRPr="00D77AA3" w:rsidRDefault="00316A82" w:rsidP="008B7B1D">
            <w:pPr>
              <w:spacing w:after="0" w:line="240" w:lineRule="auto"/>
              <w:rPr>
                <w:b w:val="0"/>
                <w:bCs w:val="0"/>
                <w:color w:val="3F0731"/>
              </w:rPr>
            </w:pPr>
            <w:r>
              <w:rPr>
                <w:b w:val="0"/>
                <w:bCs w:val="0"/>
                <w:color w:val="3F0731"/>
              </w:rPr>
              <w:t>R</w:t>
            </w:r>
            <w:r w:rsidRPr="00363C98">
              <w:rPr>
                <w:b w:val="0"/>
                <w:bCs w:val="0"/>
                <w:color w:val="3F0731"/>
              </w:rPr>
              <w:t>001</w:t>
            </w:r>
          </w:p>
        </w:tc>
        <w:tc>
          <w:tcPr>
            <w:tcW w:w="8051" w:type="dxa"/>
          </w:tcPr>
          <w:p w14:paraId="357E1895" w14:textId="77777777" w:rsidR="00316A82" w:rsidRPr="00D77AA3" w:rsidRDefault="00316A82" w:rsidP="008B7B1D">
            <w:pPr>
              <w:spacing w:after="0" w:line="240" w:lineRule="auto"/>
              <w:cnfStyle w:val="000000100000" w:firstRow="0" w:lastRow="0" w:firstColumn="0" w:lastColumn="0" w:oddVBand="0" w:evenVBand="0" w:oddHBand="1" w:evenHBand="0" w:firstRowFirstColumn="0" w:firstRowLastColumn="0" w:lastRowFirstColumn="0" w:lastRowLastColumn="0"/>
              <w:rPr>
                <w:color w:val="3F0731"/>
              </w:rPr>
            </w:pPr>
            <w:r w:rsidRPr="00407EEA">
              <w:rPr>
                <w:color w:val="3F0731"/>
              </w:rPr>
              <w:t>Invalid syntax</w:t>
            </w:r>
          </w:p>
        </w:tc>
      </w:tr>
      <w:tr w:rsidR="00316A82" w14:paraId="4F4DA1F6" w14:textId="77777777" w:rsidTr="008B7B1D">
        <w:trPr>
          <w:trHeight w:val="397"/>
        </w:trPr>
        <w:tc>
          <w:tcPr>
            <w:cnfStyle w:val="001000000000" w:firstRow="0" w:lastRow="0" w:firstColumn="1" w:lastColumn="0" w:oddVBand="0" w:evenVBand="0" w:oddHBand="0" w:evenHBand="0" w:firstRowFirstColumn="0" w:firstRowLastColumn="0" w:lastRowFirstColumn="0" w:lastRowLastColumn="0"/>
            <w:tcW w:w="1779" w:type="dxa"/>
          </w:tcPr>
          <w:p w14:paraId="2FD8E756" w14:textId="77777777" w:rsidR="00316A82" w:rsidRPr="00D77AA3" w:rsidRDefault="00316A82" w:rsidP="008B7B1D">
            <w:pPr>
              <w:spacing w:after="0" w:line="240" w:lineRule="auto"/>
              <w:rPr>
                <w:b w:val="0"/>
                <w:bCs w:val="0"/>
                <w:color w:val="3F0731"/>
              </w:rPr>
            </w:pPr>
            <w:r>
              <w:rPr>
                <w:b w:val="0"/>
                <w:bCs w:val="0"/>
                <w:color w:val="3F0731"/>
              </w:rPr>
              <w:t>R</w:t>
            </w:r>
            <w:r w:rsidRPr="00363C98">
              <w:rPr>
                <w:b w:val="0"/>
                <w:bCs w:val="0"/>
                <w:color w:val="3F0731"/>
              </w:rPr>
              <w:t>00</w:t>
            </w:r>
            <w:r>
              <w:rPr>
                <w:b w:val="0"/>
                <w:bCs w:val="0"/>
                <w:color w:val="3F0731"/>
              </w:rPr>
              <w:t>2</w:t>
            </w:r>
          </w:p>
        </w:tc>
        <w:tc>
          <w:tcPr>
            <w:tcW w:w="8051" w:type="dxa"/>
          </w:tcPr>
          <w:p w14:paraId="2F2F9400" w14:textId="77777777" w:rsidR="00316A82" w:rsidRPr="00D77AA3" w:rsidRDefault="00316A82" w:rsidP="008B7B1D">
            <w:pPr>
              <w:spacing w:after="0" w:line="240" w:lineRule="auto"/>
              <w:cnfStyle w:val="000000000000" w:firstRow="0" w:lastRow="0" w:firstColumn="0" w:lastColumn="0" w:oddVBand="0" w:evenVBand="0" w:oddHBand="0" w:evenHBand="0" w:firstRowFirstColumn="0" w:firstRowLastColumn="0" w:lastRowFirstColumn="0" w:lastRowLastColumn="0"/>
              <w:rPr>
                <w:color w:val="3F0731"/>
              </w:rPr>
            </w:pPr>
            <w:r w:rsidRPr="005C57A2">
              <w:rPr>
                <w:color w:val="3F0731"/>
              </w:rPr>
              <w:t>Invalid BM Unit</w:t>
            </w:r>
          </w:p>
        </w:tc>
      </w:tr>
      <w:tr w:rsidR="00316A82" w14:paraId="679B83F3" w14:textId="77777777" w:rsidTr="008B7B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779" w:type="dxa"/>
          </w:tcPr>
          <w:p w14:paraId="704B2BA9" w14:textId="77777777" w:rsidR="00316A82" w:rsidRPr="00D77AA3" w:rsidRDefault="00316A82" w:rsidP="008B7B1D">
            <w:pPr>
              <w:spacing w:after="0" w:line="240" w:lineRule="auto"/>
              <w:rPr>
                <w:b w:val="0"/>
                <w:bCs w:val="0"/>
                <w:color w:val="3F0731"/>
              </w:rPr>
            </w:pPr>
            <w:r>
              <w:rPr>
                <w:b w:val="0"/>
                <w:bCs w:val="0"/>
                <w:color w:val="3F0731"/>
              </w:rPr>
              <w:t>R</w:t>
            </w:r>
            <w:r w:rsidRPr="00363C98">
              <w:rPr>
                <w:b w:val="0"/>
                <w:bCs w:val="0"/>
                <w:color w:val="3F0731"/>
              </w:rPr>
              <w:t>00</w:t>
            </w:r>
            <w:r>
              <w:rPr>
                <w:b w:val="0"/>
                <w:bCs w:val="0"/>
                <w:color w:val="3F0731"/>
              </w:rPr>
              <w:t>3</w:t>
            </w:r>
          </w:p>
        </w:tc>
        <w:tc>
          <w:tcPr>
            <w:tcW w:w="8051" w:type="dxa"/>
          </w:tcPr>
          <w:p w14:paraId="0ED6F5AC" w14:textId="77777777" w:rsidR="00316A82" w:rsidRPr="00D77AA3" w:rsidRDefault="00316A82" w:rsidP="008B7B1D">
            <w:pPr>
              <w:spacing w:after="0" w:line="240" w:lineRule="auto"/>
              <w:cnfStyle w:val="000000100000" w:firstRow="0" w:lastRow="0" w:firstColumn="0" w:lastColumn="0" w:oddVBand="0" w:evenVBand="0" w:oddHBand="1" w:evenHBand="0" w:firstRowFirstColumn="0" w:firstRowLastColumn="0" w:lastRowFirstColumn="0" w:lastRowLastColumn="0"/>
              <w:rPr>
                <w:color w:val="3F0731"/>
              </w:rPr>
            </w:pPr>
            <w:r w:rsidRPr="005C57A2">
              <w:rPr>
                <w:color w:val="3F0731"/>
              </w:rPr>
              <w:t>Value out of bounds</w:t>
            </w:r>
          </w:p>
        </w:tc>
      </w:tr>
      <w:tr w:rsidR="00316A82" w14:paraId="40CE6ABD" w14:textId="77777777" w:rsidTr="008B7B1D">
        <w:trPr>
          <w:trHeight w:val="397"/>
        </w:trPr>
        <w:tc>
          <w:tcPr>
            <w:cnfStyle w:val="001000000000" w:firstRow="0" w:lastRow="0" w:firstColumn="1" w:lastColumn="0" w:oddVBand="0" w:evenVBand="0" w:oddHBand="0" w:evenHBand="0" w:firstRowFirstColumn="0" w:firstRowLastColumn="0" w:lastRowFirstColumn="0" w:lastRowLastColumn="0"/>
            <w:tcW w:w="1779" w:type="dxa"/>
          </w:tcPr>
          <w:p w14:paraId="5421F185" w14:textId="77777777" w:rsidR="00316A82" w:rsidRPr="00D77AA3" w:rsidRDefault="00316A82" w:rsidP="008B7B1D">
            <w:pPr>
              <w:spacing w:after="0" w:line="240" w:lineRule="auto"/>
              <w:rPr>
                <w:b w:val="0"/>
                <w:bCs w:val="0"/>
                <w:color w:val="3F0731"/>
              </w:rPr>
            </w:pPr>
            <w:r>
              <w:rPr>
                <w:b w:val="0"/>
                <w:bCs w:val="0"/>
                <w:color w:val="3F0731"/>
              </w:rPr>
              <w:t>R</w:t>
            </w:r>
            <w:r w:rsidRPr="00363C98">
              <w:rPr>
                <w:b w:val="0"/>
                <w:bCs w:val="0"/>
                <w:color w:val="3F0731"/>
              </w:rPr>
              <w:t>00</w:t>
            </w:r>
            <w:r>
              <w:rPr>
                <w:b w:val="0"/>
                <w:bCs w:val="0"/>
                <w:color w:val="3F0731"/>
              </w:rPr>
              <w:t>4</w:t>
            </w:r>
          </w:p>
        </w:tc>
        <w:tc>
          <w:tcPr>
            <w:tcW w:w="8051" w:type="dxa"/>
          </w:tcPr>
          <w:p w14:paraId="353B58E7" w14:textId="77777777" w:rsidR="00316A82" w:rsidRPr="00D77AA3" w:rsidRDefault="00316A82" w:rsidP="008B7B1D">
            <w:pPr>
              <w:spacing w:after="0" w:line="240" w:lineRule="auto"/>
              <w:cnfStyle w:val="000000000000" w:firstRow="0" w:lastRow="0" w:firstColumn="0" w:lastColumn="0" w:oddVBand="0" w:evenVBand="0" w:oddHBand="0" w:evenHBand="0" w:firstRowFirstColumn="0" w:firstRowLastColumn="0" w:lastRowFirstColumn="0" w:lastRowLastColumn="0"/>
              <w:rPr>
                <w:color w:val="3F0731"/>
              </w:rPr>
            </w:pPr>
            <w:r w:rsidRPr="005C57A2">
              <w:rPr>
                <w:color w:val="3F0731"/>
              </w:rPr>
              <w:t>Invalid run rate break point</w:t>
            </w:r>
          </w:p>
        </w:tc>
      </w:tr>
      <w:tr w:rsidR="00316A82" w14:paraId="3971FCCE" w14:textId="77777777" w:rsidTr="008B7B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779" w:type="dxa"/>
          </w:tcPr>
          <w:p w14:paraId="49E19FD0" w14:textId="77777777" w:rsidR="00316A82" w:rsidRPr="00D77AA3" w:rsidRDefault="00316A82" w:rsidP="008B7B1D">
            <w:pPr>
              <w:spacing w:after="0" w:line="240" w:lineRule="auto"/>
              <w:rPr>
                <w:b w:val="0"/>
                <w:bCs w:val="0"/>
                <w:color w:val="3F0731"/>
              </w:rPr>
            </w:pPr>
            <w:r>
              <w:rPr>
                <w:b w:val="0"/>
                <w:bCs w:val="0"/>
                <w:color w:val="3F0731"/>
              </w:rPr>
              <w:lastRenderedPageBreak/>
              <w:t>R</w:t>
            </w:r>
            <w:r w:rsidRPr="00363C98">
              <w:rPr>
                <w:b w:val="0"/>
                <w:bCs w:val="0"/>
                <w:color w:val="3F0731"/>
              </w:rPr>
              <w:t>00</w:t>
            </w:r>
            <w:r>
              <w:rPr>
                <w:b w:val="0"/>
                <w:bCs w:val="0"/>
                <w:color w:val="3F0731"/>
              </w:rPr>
              <w:t>5</w:t>
            </w:r>
          </w:p>
        </w:tc>
        <w:tc>
          <w:tcPr>
            <w:tcW w:w="8051" w:type="dxa"/>
          </w:tcPr>
          <w:p w14:paraId="6FBCCF84" w14:textId="77777777" w:rsidR="00316A82" w:rsidRPr="00D77AA3" w:rsidRDefault="00316A82" w:rsidP="008B7B1D">
            <w:pPr>
              <w:spacing w:after="0" w:line="240" w:lineRule="auto"/>
              <w:cnfStyle w:val="000000100000" w:firstRow="0" w:lastRow="0" w:firstColumn="0" w:lastColumn="0" w:oddVBand="0" w:evenVBand="0" w:oddHBand="1" w:evenHBand="0" w:firstRowFirstColumn="0" w:firstRowLastColumn="0" w:lastRowFirstColumn="0" w:lastRowLastColumn="0"/>
              <w:rPr>
                <w:color w:val="3F0731"/>
              </w:rPr>
            </w:pPr>
            <w:r w:rsidRPr="005C57A2">
              <w:rPr>
                <w:color w:val="3F0731"/>
              </w:rPr>
              <w:t xml:space="preserve">Invalid run rate </w:t>
            </w:r>
          </w:p>
        </w:tc>
      </w:tr>
      <w:tr w:rsidR="00316A82" w14:paraId="1A6BB1BC" w14:textId="77777777" w:rsidTr="008B7B1D">
        <w:trPr>
          <w:trHeight w:val="397"/>
        </w:trPr>
        <w:tc>
          <w:tcPr>
            <w:cnfStyle w:val="001000000000" w:firstRow="0" w:lastRow="0" w:firstColumn="1" w:lastColumn="0" w:oddVBand="0" w:evenVBand="0" w:oddHBand="0" w:evenHBand="0" w:firstRowFirstColumn="0" w:firstRowLastColumn="0" w:lastRowFirstColumn="0" w:lastRowLastColumn="0"/>
            <w:tcW w:w="1779" w:type="dxa"/>
          </w:tcPr>
          <w:p w14:paraId="64FC3C6E" w14:textId="77777777" w:rsidR="00316A82" w:rsidRPr="00D77AA3" w:rsidRDefault="00316A82" w:rsidP="008B7B1D">
            <w:pPr>
              <w:spacing w:after="0" w:line="240" w:lineRule="auto"/>
              <w:rPr>
                <w:b w:val="0"/>
                <w:bCs w:val="0"/>
                <w:color w:val="3F0731"/>
              </w:rPr>
            </w:pPr>
            <w:r>
              <w:rPr>
                <w:b w:val="0"/>
                <w:bCs w:val="0"/>
                <w:color w:val="3F0731"/>
              </w:rPr>
              <w:t>R</w:t>
            </w:r>
            <w:r w:rsidRPr="00363C98">
              <w:rPr>
                <w:b w:val="0"/>
                <w:bCs w:val="0"/>
                <w:color w:val="3F0731"/>
              </w:rPr>
              <w:t>00</w:t>
            </w:r>
            <w:r>
              <w:rPr>
                <w:b w:val="0"/>
                <w:bCs w:val="0"/>
                <w:color w:val="3F0731"/>
              </w:rPr>
              <w:t>6</w:t>
            </w:r>
          </w:p>
        </w:tc>
        <w:tc>
          <w:tcPr>
            <w:tcW w:w="8051" w:type="dxa"/>
          </w:tcPr>
          <w:p w14:paraId="3BA740BF" w14:textId="77777777" w:rsidR="00316A82" w:rsidRPr="00D77AA3" w:rsidRDefault="00316A82" w:rsidP="008B7B1D">
            <w:pPr>
              <w:spacing w:after="0" w:line="240" w:lineRule="auto"/>
              <w:cnfStyle w:val="000000000000" w:firstRow="0" w:lastRow="0" w:firstColumn="0" w:lastColumn="0" w:oddVBand="0" w:evenVBand="0" w:oddHBand="0" w:evenHBand="0" w:firstRowFirstColumn="0" w:firstRowLastColumn="0" w:lastRowFirstColumn="0" w:lastRowLastColumn="0"/>
              <w:rPr>
                <w:color w:val="3F0731"/>
              </w:rPr>
            </w:pPr>
            <w:r w:rsidRPr="00C256EF">
              <w:rPr>
                <w:color w:val="3F0731"/>
              </w:rPr>
              <w:t>Invalid combination of run rates/breakpoints</w:t>
            </w:r>
          </w:p>
        </w:tc>
      </w:tr>
      <w:tr w:rsidR="00316A82" w14:paraId="1BFBD575" w14:textId="77777777" w:rsidTr="008B7B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779" w:type="dxa"/>
          </w:tcPr>
          <w:p w14:paraId="308E44AD" w14:textId="77777777" w:rsidR="00316A82" w:rsidRPr="00363C98" w:rsidRDefault="00316A82" w:rsidP="008B7B1D">
            <w:pPr>
              <w:spacing w:after="0" w:line="240" w:lineRule="auto"/>
              <w:rPr>
                <w:b w:val="0"/>
                <w:bCs w:val="0"/>
                <w:color w:val="3F0731"/>
              </w:rPr>
            </w:pPr>
            <w:r>
              <w:rPr>
                <w:b w:val="0"/>
                <w:bCs w:val="0"/>
                <w:color w:val="3F0731"/>
              </w:rPr>
              <w:t>R</w:t>
            </w:r>
            <w:r w:rsidRPr="00363C98">
              <w:rPr>
                <w:b w:val="0"/>
                <w:bCs w:val="0"/>
                <w:color w:val="3F0731"/>
              </w:rPr>
              <w:t>007</w:t>
            </w:r>
          </w:p>
        </w:tc>
        <w:tc>
          <w:tcPr>
            <w:tcW w:w="8051" w:type="dxa"/>
          </w:tcPr>
          <w:p w14:paraId="5CED7058" w14:textId="77777777" w:rsidR="00316A82" w:rsidRPr="00D77AA3" w:rsidRDefault="00316A82" w:rsidP="008B7B1D">
            <w:pPr>
              <w:spacing w:after="0" w:line="240" w:lineRule="auto"/>
              <w:cnfStyle w:val="000000100000" w:firstRow="0" w:lastRow="0" w:firstColumn="0" w:lastColumn="0" w:oddVBand="0" w:evenVBand="0" w:oddHBand="1" w:evenHBand="0" w:firstRowFirstColumn="0" w:firstRowLastColumn="0" w:lastRowFirstColumn="0" w:lastRowLastColumn="0"/>
              <w:rPr>
                <w:color w:val="3F0731"/>
              </w:rPr>
            </w:pPr>
            <w:r w:rsidRPr="00C256EF">
              <w:rPr>
                <w:color w:val="3F0731"/>
              </w:rPr>
              <w:t xml:space="preserve">Invalid run rate </w:t>
            </w:r>
            <w:proofErr w:type="gramStart"/>
            <w:r w:rsidRPr="00C256EF">
              <w:rPr>
                <w:color w:val="3F0731"/>
              </w:rPr>
              <w:t>breakpoint;</w:t>
            </w:r>
            <w:proofErr w:type="gramEnd"/>
            <w:r w:rsidRPr="00C256EF">
              <w:rPr>
                <w:color w:val="3F0731"/>
              </w:rPr>
              <w:t xml:space="preserve"> breakpoints not monotonically increasing</w:t>
            </w:r>
          </w:p>
        </w:tc>
      </w:tr>
      <w:tr w:rsidR="00316A82" w14:paraId="25DE2F77" w14:textId="77777777" w:rsidTr="008B7B1D">
        <w:trPr>
          <w:trHeight w:val="397"/>
        </w:trPr>
        <w:tc>
          <w:tcPr>
            <w:cnfStyle w:val="001000000000" w:firstRow="0" w:lastRow="0" w:firstColumn="1" w:lastColumn="0" w:oddVBand="0" w:evenVBand="0" w:oddHBand="0" w:evenHBand="0" w:firstRowFirstColumn="0" w:firstRowLastColumn="0" w:lastRowFirstColumn="0" w:lastRowLastColumn="0"/>
            <w:tcW w:w="1779" w:type="dxa"/>
          </w:tcPr>
          <w:p w14:paraId="2738BC27" w14:textId="77777777" w:rsidR="00316A82" w:rsidRPr="00363C98" w:rsidRDefault="00316A82" w:rsidP="008B7B1D">
            <w:pPr>
              <w:spacing w:after="0" w:line="240" w:lineRule="auto"/>
              <w:rPr>
                <w:b w:val="0"/>
                <w:bCs w:val="0"/>
                <w:color w:val="3F0731"/>
              </w:rPr>
            </w:pPr>
            <w:r>
              <w:rPr>
                <w:b w:val="0"/>
                <w:bCs w:val="0"/>
                <w:color w:val="3F0731"/>
              </w:rPr>
              <w:t>R</w:t>
            </w:r>
            <w:r w:rsidRPr="00363C98">
              <w:rPr>
                <w:b w:val="0"/>
                <w:bCs w:val="0"/>
                <w:color w:val="3F0731"/>
              </w:rPr>
              <w:t>008</w:t>
            </w:r>
          </w:p>
        </w:tc>
        <w:tc>
          <w:tcPr>
            <w:tcW w:w="8051" w:type="dxa"/>
          </w:tcPr>
          <w:p w14:paraId="4696E50E" w14:textId="77777777" w:rsidR="00316A82" w:rsidRPr="00D77AA3" w:rsidRDefault="00316A82" w:rsidP="008B7B1D">
            <w:pPr>
              <w:spacing w:after="0" w:line="240" w:lineRule="auto"/>
              <w:cnfStyle w:val="000000000000" w:firstRow="0" w:lastRow="0" w:firstColumn="0" w:lastColumn="0" w:oddVBand="0" w:evenVBand="0" w:oddHBand="0" w:evenHBand="0" w:firstRowFirstColumn="0" w:firstRowLastColumn="0" w:lastRowFirstColumn="0" w:lastRowLastColumn="0"/>
              <w:rPr>
                <w:color w:val="3F0731"/>
              </w:rPr>
            </w:pPr>
            <w:r w:rsidRPr="00C256EF">
              <w:rPr>
                <w:color w:val="3F0731"/>
              </w:rPr>
              <w:t>FROM time does not predate TO time</w:t>
            </w:r>
          </w:p>
        </w:tc>
      </w:tr>
      <w:tr w:rsidR="00316A82" w14:paraId="53D45674" w14:textId="77777777" w:rsidTr="008B7B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779" w:type="dxa"/>
          </w:tcPr>
          <w:p w14:paraId="57CFB8DA" w14:textId="77777777" w:rsidR="00316A82" w:rsidRPr="00363C98" w:rsidRDefault="00316A82" w:rsidP="008B7B1D">
            <w:pPr>
              <w:spacing w:after="0" w:line="240" w:lineRule="auto"/>
              <w:rPr>
                <w:b w:val="0"/>
                <w:bCs w:val="0"/>
                <w:color w:val="3F0731"/>
              </w:rPr>
            </w:pPr>
            <w:r>
              <w:rPr>
                <w:b w:val="0"/>
                <w:bCs w:val="0"/>
                <w:color w:val="3F0731"/>
              </w:rPr>
              <w:t>R</w:t>
            </w:r>
            <w:r w:rsidRPr="00363C98">
              <w:rPr>
                <w:b w:val="0"/>
                <w:bCs w:val="0"/>
                <w:color w:val="3F0731"/>
              </w:rPr>
              <w:t>009</w:t>
            </w:r>
          </w:p>
        </w:tc>
        <w:tc>
          <w:tcPr>
            <w:tcW w:w="8051" w:type="dxa"/>
          </w:tcPr>
          <w:p w14:paraId="56F36E1E" w14:textId="77777777" w:rsidR="00316A82" w:rsidRPr="00D77AA3" w:rsidRDefault="00316A82" w:rsidP="008B7B1D">
            <w:pPr>
              <w:spacing w:after="0" w:line="240" w:lineRule="auto"/>
              <w:cnfStyle w:val="000000100000" w:firstRow="0" w:lastRow="0" w:firstColumn="0" w:lastColumn="0" w:oddVBand="0" w:evenVBand="0" w:oddHBand="1" w:evenHBand="0" w:firstRowFirstColumn="0" w:firstRowLastColumn="0" w:lastRowFirstColumn="0" w:lastRowLastColumn="0"/>
              <w:rPr>
                <w:color w:val="3F0731"/>
              </w:rPr>
            </w:pPr>
            <w:r w:rsidRPr="00C256EF">
              <w:rPr>
                <w:color w:val="3F0731"/>
              </w:rPr>
              <w:t>Invalid FROM time</w:t>
            </w:r>
          </w:p>
        </w:tc>
      </w:tr>
      <w:tr w:rsidR="00316A82" w14:paraId="6C51B22D" w14:textId="77777777" w:rsidTr="008B7B1D">
        <w:trPr>
          <w:trHeight w:val="397"/>
        </w:trPr>
        <w:tc>
          <w:tcPr>
            <w:cnfStyle w:val="001000000000" w:firstRow="0" w:lastRow="0" w:firstColumn="1" w:lastColumn="0" w:oddVBand="0" w:evenVBand="0" w:oddHBand="0" w:evenHBand="0" w:firstRowFirstColumn="0" w:firstRowLastColumn="0" w:lastRowFirstColumn="0" w:lastRowLastColumn="0"/>
            <w:tcW w:w="1779" w:type="dxa"/>
          </w:tcPr>
          <w:p w14:paraId="14058D04" w14:textId="77777777" w:rsidR="00316A82" w:rsidRPr="00363C98" w:rsidRDefault="00316A82" w:rsidP="008B7B1D">
            <w:pPr>
              <w:spacing w:after="0" w:line="240" w:lineRule="auto"/>
              <w:rPr>
                <w:b w:val="0"/>
                <w:bCs w:val="0"/>
                <w:color w:val="3F0731"/>
              </w:rPr>
            </w:pPr>
            <w:r>
              <w:rPr>
                <w:b w:val="0"/>
                <w:bCs w:val="0"/>
                <w:color w:val="3F0731"/>
              </w:rPr>
              <w:t>R</w:t>
            </w:r>
            <w:r w:rsidRPr="00363C98">
              <w:rPr>
                <w:b w:val="0"/>
                <w:bCs w:val="0"/>
                <w:color w:val="3F0731"/>
              </w:rPr>
              <w:t>010</w:t>
            </w:r>
          </w:p>
        </w:tc>
        <w:tc>
          <w:tcPr>
            <w:tcW w:w="8051" w:type="dxa"/>
          </w:tcPr>
          <w:p w14:paraId="33FF8302" w14:textId="77777777" w:rsidR="00316A82" w:rsidRPr="00D77AA3" w:rsidRDefault="00316A82" w:rsidP="008B7B1D">
            <w:pPr>
              <w:spacing w:after="0" w:line="240" w:lineRule="auto"/>
              <w:cnfStyle w:val="000000000000" w:firstRow="0" w:lastRow="0" w:firstColumn="0" w:lastColumn="0" w:oddVBand="0" w:evenVBand="0" w:oddHBand="0" w:evenHBand="0" w:firstRowFirstColumn="0" w:firstRowLastColumn="0" w:lastRowFirstColumn="0" w:lastRowLastColumn="0"/>
              <w:rPr>
                <w:color w:val="3F0731"/>
              </w:rPr>
            </w:pPr>
            <w:r w:rsidRPr="00711CD8">
              <w:rPr>
                <w:color w:val="3F0731"/>
              </w:rPr>
              <w:t>Invalid TO time</w:t>
            </w:r>
          </w:p>
        </w:tc>
      </w:tr>
      <w:tr w:rsidR="00316A82" w14:paraId="6518585A" w14:textId="77777777" w:rsidTr="008B7B1D">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779" w:type="dxa"/>
          </w:tcPr>
          <w:p w14:paraId="152D4902" w14:textId="77777777" w:rsidR="00316A82" w:rsidRDefault="00316A82" w:rsidP="008B7B1D">
            <w:pPr>
              <w:spacing w:after="0" w:line="240" w:lineRule="auto"/>
              <w:rPr>
                <w:b w:val="0"/>
                <w:bCs w:val="0"/>
                <w:color w:val="3F0731"/>
              </w:rPr>
            </w:pPr>
            <w:r>
              <w:rPr>
                <w:b w:val="0"/>
                <w:bCs w:val="0"/>
                <w:color w:val="3F0731"/>
              </w:rPr>
              <w:t>R011</w:t>
            </w:r>
          </w:p>
        </w:tc>
        <w:tc>
          <w:tcPr>
            <w:tcW w:w="8051" w:type="dxa"/>
          </w:tcPr>
          <w:p w14:paraId="0556917F" w14:textId="77777777" w:rsidR="00316A82" w:rsidRPr="00A8128B" w:rsidRDefault="00316A82" w:rsidP="008B7B1D">
            <w:pPr>
              <w:spacing w:after="0" w:line="240" w:lineRule="auto"/>
              <w:cnfStyle w:val="000000100000" w:firstRow="0" w:lastRow="0" w:firstColumn="0" w:lastColumn="0" w:oddVBand="0" w:evenVBand="0" w:oddHBand="1" w:evenHBand="0" w:firstRowFirstColumn="0" w:firstRowLastColumn="0" w:lastRowFirstColumn="0" w:lastRowLastColumn="0"/>
              <w:rPr>
                <w:color w:val="3F0731"/>
              </w:rPr>
            </w:pPr>
            <w:r w:rsidRPr="00711CD8">
              <w:rPr>
                <w:color w:val="3F0731"/>
              </w:rPr>
              <w:t>FROM time must be equal to or after SUBMISSION time</w:t>
            </w:r>
          </w:p>
        </w:tc>
      </w:tr>
      <w:tr w:rsidR="00316A82" w14:paraId="2B18F2AB" w14:textId="77777777" w:rsidTr="008B7B1D">
        <w:trPr>
          <w:trHeight w:val="397"/>
        </w:trPr>
        <w:tc>
          <w:tcPr>
            <w:cnfStyle w:val="001000000000" w:firstRow="0" w:lastRow="0" w:firstColumn="1" w:lastColumn="0" w:oddVBand="0" w:evenVBand="0" w:oddHBand="0" w:evenHBand="0" w:firstRowFirstColumn="0" w:firstRowLastColumn="0" w:lastRowFirstColumn="0" w:lastRowLastColumn="0"/>
            <w:tcW w:w="1779" w:type="dxa"/>
          </w:tcPr>
          <w:p w14:paraId="72025CC5" w14:textId="77777777" w:rsidR="00316A82" w:rsidRDefault="00316A82" w:rsidP="008B7B1D">
            <w:pPr>
              <w:spacing w:after="0" w:line="240" w:lineRule="auto"/>
              <w:rPr>
                <w:b w:val="0"/>
                <w:bCs w:val="0"/>
                <w:color w:val="3F0731"/>
              </w:rPr>
            </w:pPr>
            <w:r>
              <w:rPr>
                <w:b w:val="0"/>
                <w:bCs w:val="0"/>
                <w:color w:val="3F0731"/>
              </w:rPr>
              <w:t>R999</w:t>
            </w:r>
          </w:p>
        </w:tc>
        <w:tc>
          <w:tcPr>
            <w:tcW w:w="8051" w:type="dxa"/>
          </w:tcPr>
          <w:p w14:paraId="5FADD6DE" w14:textId="4A373F75" w:rsidR="00316A82" w:rsidRPr="00A8128B" w:rsidRDefault="00316A82" w:rsidP="008B7B1D">
            <w:pPr>
              <w:spacing w:after="0" w:line="240" w:lineRule="auto"/>
              <w:cnfStyle w:val="000000000000" w:firstRow="0" w:lastRow="0" w:firstColumn="0" w:lastColumn="0" w:oddVBand="0" w:evenVBand="0" w:oddHBand="0" w:evenHBand="0" w:firstRowFirstColumn="0" w:firstRowLastColumn="0" w:lastRowFirstColumn="0" w:lastRowLastColumn="0"/>
              <w:rPr>
                <w:color w:val="3F0731"/>
              </w:rPr>
            </w:pPr>
            <w:r w:rsidRPr="00711CD8">
              <w:rPr>
                <w:color w:val="3F0731"/>
              </w:rPr>
              <w:t xml:space="preserve">Contact </w:t>
            </w:r>
            <w:r w:rsidR="00C34344">
              <w:rPr>
                <w:color w:val="3F0731"/>
              </w:rPr>
              <w:t>NESO</w:t>
            </w:r>
          </w:p>
        </w:tc>
      </w:tr>
    </w:tbl>
    <w:p w14:paraId="772252CC" w14:textId="77777777" w:rsidR="00316A82" w:rsidRDefault="00316A82" w:rsidP="00186A2A">
      <w:pPr>
        <w:ind w:left="1276"/>
      </w:pPr>
    </w:p>
    <w:p w14:paraId="7ACF63A7" w14:textId="2246407D" w:rsidR="00316A82" w:rsidRDefault="00316A82" w:rsidP="00CF4DD7">
      <w:pPr>
        <w:pStyle w:val="Heading2"/>
      </w:pPr>
      <w:bookmarkStart w:id="128" w:name="_Toc193981045"/>
      <w:r>
        <w:t>2.8.</w:t>
      </w:r>
      <w:r w:rsidR="00F14B84">
        <w:tab/>
      </w:r>
      <w:r>
        <w:t>Undelivered Messages</w:t>
      </w:r>
      <w:bookmarkEnd w:id="128"/>
    </w:p>
    <w:p w14:paraId="012EEE24" w14:textId="77777777" w:rsidR="00316A82" w:rsidRDefault="00316A82" w:rsidP="008B7B1D">
      <w:r>
        <w:t>There will be rare occasions when messages will not be acknowledged as successfully transferred from the Communications Layer on one node to the Communications Layer on another node. This may be due to</w:t>
      </w:r>
    </w:p>
    <w:p w14:paraId="007280EC" w14:textId="77777777" w:rsidR="00316A82" w:rsidRDefault="00316A82" w:rsidP="008B7B1D">
      <w:pPr>
        <w:pStyle w:val="ListParagraph"/>
        <w:numPr>
          <w:ilvl w:val="0"/>
          <w:numId w:val="23"/>
        </w:numPr>
        <w:spacing w:after="0" w:line="192" w:lineRule="auto"/>
        <w:ind w:left="924" w:hanging="357"/>
      </w:pPr>
      <w:r>
        <w:t>the message was not transferred – communications failure</w:t>
      </w:r>
    </w:p>
    <w:p w14:paraId="43C886CC" w14:textId="77777777" w:rsidR="00316A82" w:rsidRDefault="00316A82" w:rsidP="008B7B1D">
      <w:pPr>
        <w:pStyle w:val="ListParagraph"/>
        <w:numPr>
          <w:ilvl w:val="0"/>
          <w:numId w:val="23"/>
        </w:numPr>
        <w:spacing w:after="0" w:line="192" w:lineRule="auto"/>
        <w:ind w:left="924" w:hanging="357"/>
      </w:pPr>
      <w:r>
        <w:t>the remote message server failed to acknowledge receipt of the successfully delivered message.</w:t>
      </w:r>
    </w:p>
    <w:p w14:paraId="7EE813C3" w14:textId="77777777" w:rsidR="00316A82" w:rsidRDefault="00316A82" w:rsidP="008B7B1D">
      <w:r>
        <w:t xml:space="preserve">All such messages which cannot be delivered to the remote partner are deposited in the undelivered mailbox on the sending node. Any message Prefix Part in the input mailbox is also echoed to the undelivered mailbox. </w:t>
      </w:r>
    </w:p>
    <w:p w14:paraId="284B14A8" w14:textId="77777777" w:rsidR="00316A82" w:rsidRDefault="00316A82" w:rsidP="008B7B1D">
      <w:r>
        <w:t>The Communications Layer must monitor this mailbox, and possibly re-present the message when connection is re-established.</w:t>
      </w:r>
    </w:p>
    <w:p w14:paraId="63642B66" w14:textId="27B1DC7D" w:rsidR="00316A82" w:rsidRDefault="00316A82" w:rsidP="00CF4DD7">
      <w:pPr>
        <w:pStyle w:val="Heading2"/>
      </w:pPr>
      <w:bookmarkStart w:id="129" w:name="_Toc193981046"/>
      <w:r w:rsidRPr="000354C8">
        <w:t>2.9.</w:t>
      </w:r>
      <w:r w:rsidR="00F14B84">
        <w:tab/>
      </w:r>
      <w:r w:rsidRPr="000354C8">
        <w:t>Alarm Messages</w:t>
      </w:r>
      <w:bookmarkEnd w:id="129"/>
    </w:p>
    <w:p w14:paraId="14E1D501" w14:textId="7ECA7713" w:rsidR="00C00228" w:rsidRDefault="00316A82" w:rsidP="004166CF">
      <w:pPr>
        <w:jc w:val="both"/>
      </w:pPr>
      <w:r>
        <w:t xml:space="preserve">The Server Layer continuously monitors the Wide-area Network Layer. Whenever a connection with a </w:t>
      </w:r>
      <w:proofErr w:type="gramStart"/>
      <w:r>
        <w:t>remote partner changes</w:t>
      </w:r>
      <w:proofErr w:type="gramEnd"/>
      <w:r>
        <w:t>, a message is deposited in the Alarm mailbox.</w:t>
      </w:r>
    </w:p>
    <w:p w14:paraId="36B53EE3" w14:textId="741889DB" w:rsidR="00316A82" w:rsidRDefault="00316A82" w:rsidP="004166CF">
      <w:pPr>
        <w:pStyle w:val="Caption"/>
        <w:keepNext/>
      </w:pPr>
      <w:r>
        <w:t xml:space="preserve">Table </w:t>
      </w:r>
      <w:r>
        <w:fldChar w:fldCharType="begin"/>
      </w:r>
      <w:r>
        <w:instrText xml:space="preserve"> SEQ Table \* ARABIC </w:instrText>
      </w:r>
      <w:r>
        <w:fldChar w:fldCharType="separate"/>
      </w:r>
      <w:r w:rsidR="001D3DFB">
        <w:rPr>
          <w:noProof/>
        </w:rPr>
        <w:t>29</w:t>
      </w:r>
      <w:r>
        <w:rPr>
          <w:noProof/>
        </w:rPr>
        <w:fldChar w:fldCharType="end"/>
      </w:r>
      <w:r>
        <w:t xml:space="preserve">: </w:t>
      </w:r>
      <w:r w:rsidRPr="00775C24">
        <w:t xml:space="preserve"> Alarm codes for CMS Alarm Mailbox</w:t>
      </w:r>
    </w:p>
    <w:tbl>
      <w:tblPr>
        <w:tblStyle w:val="ListTable2-Accent1"/>
        <w:tblW w:w="9761" w:type="dxa"/>
        <w:tblLook w:val="04A0" w:firstRow="1" w:lastRow="0" w:firstColumn="1" w:lastColumn="0" w:noHBand="0" w:noVBand="1"/>
      </w:tblPr>
      <w:tblGrid>
        <w:gridCol w:w="1807"/>
        <w:gridCol w:w="1963"/>
        <w:gridCol w:w="1345"/>
        <w:gridCol w:w="4646"/>
      </w:tblGrid>
      <w:tr w:rsidR="00316A82" w:rsidRPr="004166CF" w14:paraId="75132EBC" w14:textId="77777777" w:rsidTr="004166CF">
        <w:trPr>
          <w:cnfStyle w:val="100000000000" w:firstRow="1" w:lastRow="0" w:firstColumn="0" w:lastColumn="0" w:oddVBand="0" w:evenVBand="0" w:oddHBand="0" w:evenHBand="0" w:firstRowFirstColumn="0" w:firstRowLastColumn="0" w:lastRowFirstColumn="0" w:lastRowLastColumn="0"/>
          <w:trHeight w:val="598"/>
        </w:trPr>
        <w:tc>
          <w:tcPr>
            <w:cnfStyle w:val="001000000000" w:firstRow="0" w:lastRow="0" w:firstColumn="1" w:lastColumn="0" w:oddVBand="0" w:evenVBand="0" w:oddHBand="0" w:evenHBand="0" w:firstRowFirstColumn="0" w:firstRowLastColumn="0" w:lastRowFirstColumn="0" w:lastRowLastColumn="0"/>
            <w:tcW w:w="1807" w:type="dxa"/>
          </w:tcPr>
          <w:p w14:paraId="623A54CB" w14:textId="77777777" w:rsidR="00316A82" w:rsidRPr="004166CF" w:rsidRDefault="00316A82">
            <w:pPr>
              <w:rPr>
                <w:rFonts w:asciiTheme="minorHAnsi" w:hAnsiTheme="minorHAnsi" w:cstheme="minorHAnsi"/>
                <w:lang w:val="en-US"/>
              </w:rPr>
            </w:pPr>
            <w:r w:rsidRPr="004166CF">
              <w:rPr>
                <w:rFonts w:asciiTheme="minorHAnsi" w:hAnsiTheme="minorHAnsi" w:cstheme="minorHAnsi"/>
                <w:lang w:val="en-US"/>
              </w:rPr>
              <w:t>Field Name</w:t>
            </w:r>
          </w:p>
        </w:tc>
        <w:tc>
          <w:tcPr>
            <w:tcW w:w="1963" w:type="dxa"/>
          </w:tcPr>
          <w:p w14:paraId="72D3D0C7" w14:textId="77777777" w:rsidR="00316A82" w:rsidRPr="004166CF"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4166CF">
              <w:rPr>
                <w:rFonts w:asciiTheme="minorHAnsi" w:hAnsiTheme="minorHAnsi" w:cstheme="minorHAnsi"/>
                <w:lang w:val="en-US"/>
              </w:rPr>
              <w:t>Start Position</w:t>
            </w:r>
          </w:p>
        </w:tc>
        <w:tc>
          <w:tcPr>
            <w:tcW w:w="1345" w:type="dxa"/>
          </w:tcPr>
          <w:p w14:paraId="42FD44C0" w14:textId="77777777" w:rsidR="00316A82" w:rsidRPr="004166CF"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4166CF">
              <w:rPr>
                <w:rFonts w:asciiTheme="minorHAnsi" w:hAnsiTheme="minorHAnsi" w:cstheme="minorHAnsi"/>
                <w:lang w:val="en-US"/>
              </w:rPr>
              <w:t>Field Size</w:t>
            </w:r>
          </w:p>
        </w:tc>
        <w:tc>
          <w:tcPr>
            <w:tcW w:w="4646" w:type="dxa"/>
          </w:tcPr>
          <w:p w14:paraId="0943474E" w14:textId="77777777" w:rsidR="00316A82" w:rsidRPr="004166CF"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4166CF">
              <w:rPr>
                <w:rFonts w:asciiTheme="minorHAnsi" w:hAnsiTheme="minorHAnsi" w:cstheme="minorHAnsi"/>
                <w:lang w:val="en-US"/>
              </w:rPr>
              <w:t>Description</w:t>
            </w:r>
          </w:p>
        </w:tc>
      </w:tr>
      <w:tr w:rsidR="00316A82" w:rsidRPr="004166CF" w14:paraId="210E62B4" w14:textId="77777777" w:rsidTr="004166CF">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1807" w:type="dxa"/>
          </w:tcPr>
          <w:p w14:paraId="7BF4D35C" w14:textId="1BDF2A55" w:rsidR="00316A82" w:rsidRPr="004166CF" w:rsidRDefault="00316A82">
            <w:pPr>
              <w:rPr>
                <w:rFonts w:asciiTheme="minorHAnsi" w:hAnsiTheme="minorHAnsi" w:cstheme="minorHAnsi"/>
                <w:b w:val="0"/>
                <w:bCs w:val="0"/>
                <w:lang w:val="en-US"/>
              </w:rPr>
            </w:pPr>
            <w:r w:rsidRPr="004166CF">
              <w:rPr>
                <w:rFonts w:asciiTheme="minorHAnsi" w:hAnsiTheme="minorHAnsi" w:cstheme="minorHAnsi"/>
                <w:b w:val="0"/>
                <w:bCs w:val="0"/>
                <w:lang w:val="en-US"/>
              </w:rPr>
              <w:t>Code</w:t>
            </w:r>
          </w:p>
        </w:tc>
        <w:tc>
          <w:tcPr>
            <w:tcW w:w="1963" w:type="dxa"/>
          </w:tcPr>
          <w:p w14:paraId="7A5D745E" w14:textId="77777777" w:rsidR="00316A82" w:rsidRPr="004166CF"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4166CF">
              <w:rPr>
                <w:rFonts w:asciiTheme="minorHAnsi" w:hAnsiTheme="minorHAnsi" w:cstheme="minorHAnsi"/>
                <w:lang w:val="en-US"/>
              </w:rPr>
              <w:t>1</w:t>
            </w:r>
          </w:p>
        </w:tc>
        <w:tc>
          <w:tcPr>
            <w:tcW w:w="1345" w:type="dxa"/>
          </w:tcPr>
          <w:p w14:paraId="6E463567" w14:textId="5B67AD09" w:rsidR="00316A82" w:rsidRPr="004166CF"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4166CF">
              <w:rPr>
                <w:rFonts w:asciiTheme="minorHAnsi" w:hAnsiTheme="minorHAnsi" w:cstheme="minorHAnsi"/>
                <w:lang w:val="en-US"/>
              </w:rPr>
              <w:t>3</w:t>
            </w:r>
          </w:p>
        </w:tc>
        <w:tc>
          <w:tcPr>
            <w:tcW w:w="4646" w:type="dxa"/>
          </w:tcPr>
          <w:p w14:paraId="167BA8FB" w14:textId="03F2D2B2" w:rsidR="00316A82" w:rsidRPr="004166CF"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4166CF">
              <w:rPr>
                <w:rFonts w:asciiTheme="minorHAnsi" w:hAnsiTheme="minorHAnsi" w:cstheme="minorHAnsi"/>
              </w:rPr>
              <w:t>See Table 30.</w:t>
            </w:r>
          </w:p>
        </w:tc>
      </w:tr>
      <w:tr w:rsidR="00316A82" w:rsidRPr="004166CF" w14:paraId="12252AEE" w14:textId="77777777" w:rsidTr="004166CF">
        <w:trPr>
          <w:trHeight w:val="308"/>
        </w:trPr>
        <w:tc>
          <w:tcPr>
            <w:cnfStyle w:val="001000000000" w:firstRow="0" w:lastRow="0" w:firstColumn="1" w:lastColumn="0" w:oddVBand="0" w:evenVBand="0" w:oddHBand="0" w:evenHBand="0" w:firstRowFirstColumn="0" w:firstRowLastColumn="0" w:lastRowFirstColumn="0" w:lastRowLastColumn="0"/>
            <w:tcW w:w="1807" w:type="dxa"/>
          </w:tcPr>
          <w:p w14:paraId="3FED4BBD" w14:textId="77777777" w:rsidR="00316A82" w:rsidRPr="004166CF" w:rsidRDefault="00316A82">
            <w:pPr>
              <w:rPr>
                <w:rFonts w:asciiTheme="minorHAnsi" w:hAnsiTheme="minorHAnsi" w:cstheme="minorHAnsi"/>
                <w:b w:val="0"/>
                <w:bCs w:val="0"/>
                <w:lang w:val="en-US"/>
              </w:rPr>
            </w:pPr>
            <w:r w:rsidRPr="004166CF">
              <w:rPr>
                <w:rFonts w:asciiTheme="minorHAnsi" w:hAnsiTheme="minorHAnsi" w:cstheme="minorHAnsi"/>
                <w:b w:val="0"/>
                <w:bCs w:val="0"/>
                <w:lang w:val="en-US"/>
              </w:rPr>
              <w:t>Time Stamp</w:t>
            </w:r>
          </w:p>
        </w:tc>
        <w:tc>
          <w:tcPr>
            <w:tcW w:w="1963" w:type="dxa"/>
          </w:tcPr>
          <w:p w14:paraId="0D7F5BEB" w14:textId="77777777" w:rsidR="00316A82" w:rsidRPr="004166CF"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4166CF">
              <w:rPr>
                <w:rFonts w:asciiTheme="minorHAnsi" w:hAnsiTheme="minorHAnsi" w:cstheme="minorHAnsi"/>
                <w:lang w:val="en-US"/>
              </w:rPr>
              <w:t>5</w:t>
            </w:r>
          </w:p>
        </w:tc>
        <w:tc>
          <w:tcPr>
            <w:tcW w:w="1345" w:type="dxa"/>
          </w:tcPr>
          <w:p w14:paraId="69F5FA12" w14:textId="77777777" w:rsidR="00316A82" w:rsidRPr="004166CF"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4166CF">
              <w:rPr>
                <w:rFonts w:asciiTheme="minorHAnsi" w:hAnsiTheme="minorHAnsi" w:cstheme="minorHAnsi"/>
                <w:lang w:val="en-US"/>
              </w:rPr>
              <w:t>23</w:t>
            </w:r>
          </w:p>
        </w:tc>
        <w:tc>
          <w:tcPr>
            <w:tcW w:w="4646" w:type="dxa"/>
          </w:tcPr>
          <w:p w14:paraId="1C876B1E" w14:textId="77777777" w:rsidR="00316A82" w:rsidRPr="004166CF"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4166CF">
              <w:rPr>
                <w:rFonts w:asciiTheme="minorHAnsi" w:hAnsiTheme="minorHAnsi" w:cstheme="minorHAnsi"/>
              </w:rPr>
              <w:t>Time alarm raised by Server Layer, obtained from local node system clock.</w:t>
            </w:r>
          </w:p>
        </w:tc>
      </w:tr>
    </w:tbl>
    <w:p w14:paraId="36EC9573" w14:textId="77777777" w:rsidR="00316A82" w:rsidRDefault="00316A82" w:rsidP="00316A82"/>
    <w:p w14:paraId="2D2E1DF7" w14:textId="15399264" w:rsidR="00316A82" w:rsidRDefault="00316A82" w:rsidP="00316A82">
      <w:pPr>
        <w:pStyle w:val="Caption"/>
        <w:keepNext/>
      </w:pPr>
      <w:r>
        <w:lastRenderedPageBreak/>
        <w:t xml:space="preserve">Table </w:t>
      </w:r>
      <w:r>
        <w:fldChar w:fldCharType="begin"/>
      </w:r>
      <w:r>
        <w:instrText xml:space="preserve"> SEQ Table \* ARABIC </w:instrText>
      </w:r>
      <w:r>
        <w:fldChar w:fldCharType="separate"/>
      </w:r>
      <w:r w:rsidR="001D3DFB">
        <w:rPr>
          <w:noProof/>
        </w:rPr>
        <w:t>30</w:t>
      </w:r>
      <w:r>
        <w:rPr>
          <w:noProof/>
        </w:rPr>
        <w:fldChar w:fldCharType="end"/>
      </w:r>
      <w:r>
        <w:t xml:space="preserve">: </w:t>
      </w:r>
      <w:r w:rsidRPr="00235866">
        <w:t xml:space="preserve"> CMS Alarm Codes</w:t>
      </w:r>
    </w:p>
    <w:tbl>
      <w:tblPr>
        <w:tblStyle w:val="ListTable1Light-Accent1"/>
        <w:tblW w:w="9762" w:type="dxa"/>
        <w:tblLook w:val="04A0" w:firstRow="1" w:lastRow="0" w:firstColumn="1" w:lastColumn="0" w:noHBand="0" w:noVBand="1"/>
      </w:tblPr>
      <w:tblGrid>
        <w:gridCol w:w="1381"/>
        <w:gridCol w:w="8381"/>
      </w:tblGrid>
      <w:tr w:rsidR="00316A82" w:rsidRPr="00D77AA3" w14:paraId="01E6A9FB" w14:textId="77777777" w:rsidTr="004166CF">
        <w:trPr>
          <w:cnfStyle w:val="100000000000" w:firstRow="1" w:lastRow="0" w:firstColumn="0" w:lastColumn="0" w:oddVBand="0" w:evenVBand="0" w:oddHBand="0"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381" w:type="dxa"/>
          </w:tcPr>
          <w:p w14:paraId="5D40679E" w14:textId="77777777" w:rsidR="00316A82" w:rsidRPr="00451BA2" w:rsidRDefault="00316A82">
            <w:pPr>
              <w:rPr>
                <w:b w:val="0"/>
                <w:bCs w:val="0"/>
                <w:color w:val="3F0731"/>
              </w:rPr>
            </w:pPr>
            <w:r>
              <w:rPr>
                <w:color w:val="3F0731"/>
              </w:rPr>
              <w:t>Alarm</w:t>
            </w:r>
          </w:p>
        </w:tc>
        <w:tc>
          <w:tcPr>
            <w:tcW w:w="8381" w:type="dxa"/>
          </w:tcPr>
          <w:p w14:paraId="0AD3FEE7" w14:textId="77777777" w:rsidR="00316A82" w:rsidRPr="00D77AA3" w:rsidRDefault="00316A82">
            <w:pPr>
              <w:cnfStyle w:val="100000000000" w:firstRow="1" w:lastRow="0" w:firstColumn="0" w:lastColumn="0" w:oddVBand="0" w:evenVBand="0" w:oddHBand="0" w:evenHBand="0" w:firstRowFirstColumn="0" w:firstRowLastColumn="0" w:lastRowFirstColumn="0" w:lastRowLastColumn="0"/>
              <w:rPr>
                <w:color w:val="3F0731"/>
              </w:rPr>
            </w:pPr>
            <w:r>
              <w:rPr>
                <w:color w:val="3F0731"/>
              </w:rPr>
              <w:t>Meaning</w:t>
            </w:r>
          </w:p>
        </w:tc>
      </w:tr>
      <w:tr w:rsidR="00316A82" w:rsidRPr="00D77AA3" w14:paraId="3C21E1DA" w14:textId="77777777" w:rsidTr="004166CF">
        <w:trPr>
          <w:cnfStyle w:val="000000100000" w:firstRow="0" w:lastRow="0" w:firstColumn="0" w:lastColumn="0" w:oddVBand="0" w:evenVBand="0" w:oddHBand="1"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1381" w:type="dxa"/>
          </w:tcPr>
          <w:p w14:paraId="0913AF4B" w14:textId="77777777" w:rsidR="00316A82" w:rsidRPr="00D77AA3" w:rsidRDefault="00316A82">
            <w:pPr>
              <w:rPr>
                <w:b w:val="0"/>
                <w:bCs w:val="0"/>
                <w:color w:val="3F0731"/>
              </w:rPr>
            </w:pPr>
            <w:r>
              <w:rPr>
                <w:b w:val="0"/>
                <w:bCs w:val="0"/>
                <w:color w:val="3F0731"/>
              </w:rPr>
              <w:t>IC</w:t>
            </w:r>
          </w:p>
        </w:tc>
        <w:tc>
          <w:tcPr>
            <w:tcW w:w="8381" w:type="dxa"/>
          </w:tcPr>
          <w:p w14:paraId="53389110" w14:textId="77777777" w:rsidR="00316A82" w:rsidRPr="00D77AA3" w:rsidRDefault="00316A82">
            <w:pPr>
              <w:cnfStyle w:val="000000100000" w:firstRow="0" w:lastRow="0" w:firstColumn="0" w:lastColumn="0" w:oddVBand="0" w:evenVBand="0" w:oddHBand="1" w:evenHBand="0" w:firstRowFirstColumn="0" w:firstRowLastColumn="0" w:lastRowFirstColumn="0" w:lastRowLastColumn="0"/>
              <w:rPr>
                <w:color w:val="3F0731"/>
              </w:rPr>
            </w:pPr>
            <w:r w:rsidRPr="002B4CB0">
              <w:rPr>
                <w:color w:val="3F0731"/>
              </w:rPr>
              <w:t>Input channel connected</w:t>
            </w:r>
          </w:p>
        </w:tc>
      </w:tr>
      <w:tr w:rsidR="00316A82" w:rsidRPr="00D77AA3" w14:paraId="10AD4402" w14:textId="77777777" w:rsidTr="004166CF">
        <w:trPr>
          <w:trHeight w:val="462"/>
        </w:trPr>
        <w:tc>
          <w:tcPr>
            <w:cnfStyle w:val="001000000000" w:firstRow="0" w:lastRow="0" w:firstColumn="1" w:lastColumn="0" w:oddVBand="0" w:evenVBand="0" w:oddHBand="0" w:evenHBand="0" w:firstRowFirstColumn="0" w:firstRowLastColumn="0" w:lastRowFirstColumn="0" w:lastRowLastColumn="0"/>
            <w:tcW w:w="1381" w:type="dxa"/>
          </w:tcPr>
          <w:p w14:paraId="7AE24AF3" w14:textId="77777777" w:rsidR="00316A82" w:rsidRPr="002B4CB0" w:rsidRDefault="00316A82">
            <w:pPr>
              <w:rPr>
                <w:color w:val="3F0731"/>
              </w:rPr>
            </w:pPr>
            <w:r>
              <w:rPr>
                <w:b w:val="0"/>
                <w:bCs w:val="0"/>
                <w:color w:val="3F0731"/>
              </w:rPr>
              <w:t>OC</w:t>
            </w:r>
          </w:p>
        </w:tc>
        <w:tc>
          <w:tcPr>
            <w:tcW w:w="8381" w:type="dxa"/>
          </w:tcPr>
          <w:p w14:paraId="5662358D" w14:textId="77777777" w:rsidR="00316A82" w:rsidRPr="00D77AA3" w:rsidRDefault="00316A82">
            <w:pPr>
              <w:cnfStyle w:val="000000000000" w:firstRow="0" w:lastRow="0" w:firstColumn="0" w:lastColumn="0" w:oddVBand="0" w:evenVBand="0" w:oddHBand="0" w:evenHBand="0" w:firstRowFirstColumn="0" w:firstRowLastColumn="0" w:lastRowFirstColumn="0" w:lastRowLastColumn="0"/>
              <w:rPr>
                <w:color w:val="3F0731"/>
              </w:rPr>
            </w:pPr>
            <w:r w:rsidRPr="002B4CB0">
              <w:rPr>
                <w:color w:val="3F0731"/>
              </w:rPr>
              <w:t>Output channel connected</w:t>
            </w:r>
          </w:p>
        </w:tc>
      </w:tr>
      <w:tr w:rsidR="00316A82" w:rsidRPr="00D77AA3" w14:paraId="1F451D68" w14:textId="77777777" w:rsidTr="004166CF">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381" w:type="dxa"/>
          </w:tcPr>
          <w:p w14:paraId="6216B5C6" w14:textId="77777777" w:rsidR="00316A82" w:rsidRPr="00D77AA3" w:rsidRDefault="00316A82">
            <w:pPr>
              <w:rPr>
                <w:b w:val="0"/>
                <w:bCs w:val="0"/>
                <w:color w:val="3F0731"/>
              </w:rPr>
            </w:pPr>
            <w:r>
              <w:rPr>
                <w:b w:val="0"/>
                <w:bCs w:val="0"/>
                <w:color w:val="3F0731"/>
              </w:rPr>
              <w:t>ID</w:t>
            </w:r>
          </w:p>
        </w:tc>
        <w:tc>
          <w:tcPr>
            <w:tcW w:w="8381" w:type="dxa"/>
          </w:tcPr>
          <w:p w14:paraId="1C485DD9" w14:textId="77777777" w:rsidR="00316A82" w:rsidRPr="00D77AA3" w:rsidRDefault="00316A82">
            <w:pPr>
              <w:cnfStyle w:val="000000100000" w:firstRow="0" w:lastRow="0" w:firstColumn="0" w:lastColumn="0" w:oddVBand="0" w:evenVBand="0" w:oddHBand="1" w:evenHBand="0" w:firstRowFirstColumn="0" w:firstRowLastColumn="0" w:lastRowFirstColumn="0" w:lastRowLastColumn="0"/>
              <w:rPr>
                <w:color w:val="3F0731"/>
              </w:rPr>
            </w:pPr>
            <w:r w:rsidRPr="000A2F89">
              <w:rPr>
                <w:color w:val="3F0731"/>
              </w:rPr>
              <w:t>Input channel disconnected</w:t>
            </w:r>
          </w:p>
        </w:tc>
      </w:tr>
      <w:tr w:rsidR="00316A82" w:rsidRPr="00D77AA3" w14:paraId="7872762D" w14:textId="77777777" w:rsidTr="004166CF">
        <w:trPr>
          <w:trHeight w:val="462"/>
        </w:trPr>
        <w:tc>
          <w:tcPr>
            <w:cnfStyle w:val="001000000000" w:firstRow="0" w:lastRow="0" w:firstColumn="1" w:lastColumn="0" w:oddVBand="0" w:evenVBand="0" w:oddHBand="0" w:evenHBand="0" w:firstRowFirstColumn="0" w:firstRowLastColumn="0" w:lastRowFirstColumn="0" w:lastRowLastColumn="0"/>
            <w:tcW w:w="1381" w:type="dxa"/>
          </w:tcPr>
          <w:p w14:paraId="3985F4E0" w14:textId="77777777" w:rsidR="00316A82" w:rsidRPr="00D77AA3" w:rsidRDefault="00316A82">
            <w:pPr>
              <w:rPr>
                <w:b w:val="0"/>
                <w:bCs w:val="0"/>
                <w:color w:val="3F0731"/>
              </w:rPr>
            </w:pPr>
            <w:r>
              <w:rPr>
                <w:b w:val="0"/>
                <w:bCs w:val="0"/>
                <w:color w:val="3F0731"/>
              </w:rPr>
              <w:t>OD</w:t>
            </w:r>
          </w:p>
        </w:tc>
        <w:tc>
          <w:tcPr>
            <w:tcW w:w="8381" w:type="dxa"/>
          </w:tcPr>
          <w:p w14:paraId="631003E6" w14:textId="77777777" w:rsidR="00316A82" w:rsidRPr="00D77AA3" w:rsidRDefault="00316A82">
            <w:pPr>
              <w:cnfStyle w:val="000000000000" w:firstRow="0" w:lastRow="0" w:firstColumn="0" w:lastColumn="0" w:oddVBand="0" w:evenVBand="0" w:oddHBand="0" w:evenHBand="0" w:firstRowFirstColumn="0" w:firstRowLastColumn="0" w:lastRowFirstColumn="0" w:lastRowLastColumn="0"/>
              <w:rPr>
                <w:color w:val="3F0731"/>
              </w:rPr>
            </w:pPr>
            <w:r w:rsidRPr="000A2F89">
              <w:rPr>
                <w:color w:val="3F0731"/>
              </w:rPr>
              <w:t>Output channel disconnected</w:t>
            </w:r>
          </w:p>
        </w:tc>
      </w:tr>
      <w:tr w:rsidR="00316A82" w:rsidRPr="00D77AA3" w14:paraId="381692A0" w14:textId="77777777" w:rsidTr="004166CF">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1381" w:type="dxa"/>
          </w:tcPr>
          <w:p w14:paraId="5A2CA491" w14:textId="77777777" w:rsidR="00316A82" w:rsidRPr="00D77AA3" w:rsidRDefault="00316A82">
            <w:pPr>
              <w:rPr>
                <w:b w:val="0"/>
                <w:bCs w:val="0"/>
                <w:color w:val="3F0731"/>
              </w:rPr>
            </w:pPr>
            <w:r>
              <w:rPr>
                <w:b w:val="0"/>
                <w:bCs w:val="0"/>
                <w:color w:val="3F0731"/>
              </w:rPr>
              <w:t>NX</w:t>
            </w:r>
          </w:p>
        </w:tc>
        <w:tc>
          <w:tcPr>
            <w:tcW w:w="8381" w:type="dxa"/>
          </w:tcPr>
          <w:p w14:paraId="7DB23134" w14:textId="77777777" w:rsidR="00316A82" w:rsidRPr="00D77AA3" w:rsidRDefault="00316A82">
            <w:pPr>
              <w:cnfStyle w:val="000000100000" w:firstRow="0" w:lastRow="0" w:firstColumn="0" w:lastColumn="0" w:oddVBand="0" w:evenVBand="0" w:oddHBand="1" w:evenHBand="0" w:firstRowFirstColumn="0" w:firstRowLastColumn="0" w:lastRowFirstColumn="0" w:lastRowLastColumn="0"/>
              <w:rPr>
                <w:color w:val="3F0731"/>
              </w:rPr>
            </w:pPr>
            <w:r w:rsidRPr="000A2F89">
              <w:rPr>
                <w:color w:val="3F0731"/>
              </w:rPr>
              <w:t>Network Partner Exited</w:t>
            </w:r>
          </w:p>
        </w:tc>
      </w:tr>
    </w:tbl>
    <w:p w14:paraId="5503CBFB" w14:textId="77777777" w:rsidR="00316A82" w:rsidRDefault="00316A82" w:rsidP="00316A82"/>
    <w:p w14:paraId="7815B37E" w14:textId="77777777" w:rsidR="004166CF" w:rsidRDefault="004166CF">
      <w:pPr>
        <w:spacing w:after="120" w:line="240" w:lineRule="auto"/>
        <w:rPr>
          <w:i/>
          <w:iCs/>
          <w:color w:val="3F0731" w:themeColor="text2"/>
          <w:sz w:val="18"/>
          <w:szCs w:val="18"/>
        </w:rPr>
      </w:pPr>
      <w:r>
        <w:br w:type="page"/>
      </w:r>
    </w:p>
    <w:p w14:paraId="0DB53D72" w14:textId="23CACABD" w:rsidR="00316A82" w:rsidRDefault="00316A82" w:rsidP="00316A82">
      <w:pPr>
        <w:pStyle w:val="Caption"/>
        <w:keepNext/>
      </w:pPr>
      <w:r>
        <w:lastRenderedPageBreak/>
        <w:t xml:space="preserve">Table </w:t>
      </w:r>
      <w:r>
        <w:fldChar w:fldCharType="begin"/>
      </w:r>
      <w:r>
        <w:instrText xml:space="preserve"> SEQ Table \* ARABIC </w:instrText>
      </w:r>
      <w:r>
        <w:fldChar w:fldCharType="separate"/>
      </w:r>
      <w:r w:rsidR="001D3DFB">
        <w:rPr>
          <w:noProof/>
        </w:rPr>
        <w:t>31</w:t>
      </w:r>
      <w:r>
        <w:rPr>
          <w:noProof/>
        </w:rPr>
        <w:fldChar w:fldCharType="end"/>
      </w:r>
      <w:r>
        <w:t xml:space="preserve">: </w:t>
      </w:r>
      <w:r w:rsidRPr="00B8036C">
        <w:t xml:space="preserve"> Alarm codes for the MMS Alarm Mailbox</w:t>
      </w:r>
    </w:p>
    <w:tbl>
      <w:tblPr>
        <w:tblStyle w:val="ListTable2-Accent1"/>
        <w:tblW w:w="9977" w:type="dxa"/>
        <w:tblLook w:val="04A0" w:firstRow="1" w:lastRow="0" w:firstColumn="1" w:lastColumn="0" w:noHBand="0" w:noVBand="1"/>
      </w:tblPr>
      <w:tblGrid>
        <w:gridCol w:w="1857"/>
        <w:gridCol w:w="2004"/>
        <w:gridCol w:w="1372"/>
        <w:gridCol w:w="4744"/>
      </w:tblGrid>
      <w:tr w:rsidR="00316A82" w:rsidRPr="004166CF" w14:paraId="5F6E202B" w14:textId="77777777" w:rsidTr="0074011A">
        <w:trPr>
          <w:cnfStyle w:val="100000000000" w:firstRow="1" w:lastRow="0" w:firstColumn="0" w:lastColumn="0" w:oddVBand="0" w:evenVBand="0" w:oddHBand="0" w:evenHBand="0" w:firstRowFirstColumn="0" w:firstRowLastColumn="0" w:lastRowFirstColumn="0" w:lastRowLastColumn="0"/>
          <w:trHeight w:val="593"/>
        </w:trPr>
        <w:tc>
          <w:tcPr>
            <w:cnfStyle w:val="001000000000" w:firstRow="0" w:lastRow="0" w:firstColumn="1" w:lastColumn="0" w:oddVBand="0" w:evenVBand="0" w:oddHBand="0" w:evenHBand="0" w:firstRowFirstColumn="0" w:firstRowLastColumn="0" w:lastRowFirstColumn="0" w:lastRowLastColumn="0"/>
            <w:tcW w:w="1857" w:type="dxa"/>
          </w:tcPr>
          <w:p w14:paraId="7D02E90B" w14:textId="77777777" w:rsidR="00316A82" w:rsidRPr="004166CF" w:rsidRDefault="00316A82">
            <w:pPr>
              <w:rPr>
                <w:rFonts w:asciiTheme="minorHAnsi" w:hAnsiTheme="minorHAnsi" w:cstheme="minorHAnsi"/>
                <w:lang w:val="en-US"/>
              </w:rPr>
            </w:pPr>
            <w:r w:rsidRPr="004166CF">
              <w:rPr>
                <w:rFonts w:asciiTheme="minorHAnsi" w:hAnsiTheme="minorHAnsi" w:cstheme="minorHAnsi"/>
                <w:lang w:val="en-US"/>
              </w:rPr>
              <w:t>Field Name</w:t>
            </w:r>
          </w:p>
        </w:tc>
        <w:tc>
          <w:tcPr>
            <w:tcW w:w="2004" w:type="dxa"/>
          </w:tcPr>
          <w:p w14:paraId="73B358C2" w14:textId="77777777" w:rsidR="00316A82" w:rsidRPr="004166CF"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4166CF">
              <w:rPr>
                <w:rFonts w:asciiTheme="minorHAnsi" w:hAnsiTheme="minorHAnsi" w:cstheme="minorHAnsi"/>
                <w:lang w:val="en-US"/>
              </w:rPr>
              <w:t>Start Position</w:t>
            </w:r>
          </w:p>
        </w:tc>
        <w:tc>
          <w:tcPr>
            <w:tcW w:w="1372" w:type="dxa"/>
          </w:tcPr>
          <w:p w14:paraId="4260FDCB" w14:textId="77777777" w:rsidR="00316A82" w:rsidRPr="004166CF"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4166CF">
              <w:rPr>
                <w:rFonts w:asciiTheme="minorHAnsi" w:hAnsiTheme="minorHAnsi" w:cstheme="minorHAnsi"/>
                <w:lang w:val="en-US"/>
              </w:rPr>
              <w:t>Field Size</w:t>
            </w:r>
          </w:p>
        </w:tc>
        <w:tc>
          <w:tcPr>
            <w:tcW w:w="4744" w:type="dxa"/>
          </w:tcPr>
          <w:p w14:paraId="1DF51D34" w14:textId="77777777" w:rsidR="00316A82" w:rsidRPr="004166CF" w:rsidRDefault="00316A82">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4166CF">
              <w:rPr>
                <w:rFonts w:asciiTheme="minorHAnsi" w:hAnsiTheme="minorHAnsi" w:cstheme="minorHAnsi"/>
                <w:lang w:val="en-US"/>
              </w:rPr>
              <w:t>Description</w:t>
            </w:r>
          </w:p>
        </w:tc>
      </w:tr>
      <w:tr w:rsidR="00316A82" w:rsidRPr="004166CF" w14:paraId="7FBE510E" w14:textId="77777777" w:rsidTr="0074011A">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57" w:type="dxa"/>
          </w:tcPr>
          <w:p w14:paraId="1ED4E804" w14:textId="77777777" w:rsidR="00316A82" w:rsidRPr="004166CF" w:rsidRDefault="00316A82">
            <w:pPr>
              <w:rPr>
                <w:rFonts w:asciiTheme="minorHAnsi" w:hAnsiTheme="minorHAnsi" w:cstheme="minorHAnsi"/>
                <w:b w:val="0"/>
                <w:bCs w:val="0"/>
                <w:lang w:val="en-US"/>
              </w:rPr>
            </w:pPr>
            <w:r w:rsidRPr="004166CF">
              <w:rPr>
                <w:rFonts w:asciiTheme="minorHAnsi" w:hAnsiTheme="minorHAnsi" w:cstheme="minorHAnsi"/>
                <w:b w:val="0"/>
                <w:bCs w:val="0"/>
                <w:lang w:val="en-US"/>
              </w:rPr>
              <w:t xml:space="preserve">Destination </w:t>
            </w:r>
          </w:p>
        </w:tc>
        <w:tc>
          <w:tcPr>
            <w:tcW w:w="2004" w:type="dxa"/>
          </w:tcPr>
          <w:p w14:paraId="68D5A57C" w14:textId="77777777" w:rsidR="00316A82" w:rsidRPr="004166CF"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4166CF">
              <w:rPr>
                <w:rFonts w:asciiTheme="minorHAnsi" w:hAnsiTheme="minorHAnsi" w:cstheme="minorHAnsi"/>
                <w:lang w:val="en-US"/>
              </w:rPr>
              <w:t xml:space="preserve">1 </w:t>
            </w:r>
          </w:p>
        </w:tc>
        <w:tc>
          <w:tcPr>
            <w:tcW w:w="1372" w:type="dxa"/>
          </w:tcPr>
          <w:p w14:paraId="673A838D" w14:textId="77777777" w:rsidR="00316A82" w:rsidRPr="004166CF"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4166CF">
              <w:rPr>
                <w:rFonts w:asciiTheme="minorHAnsi" w:hAnsiTheme="minorHAnsi" w:cstheme="minorHAnsi"/>
                <w:lang w:val="en-US"/>
              </w:rPr>
              <w:t xml:space="preserve">6 </w:t>
            </w:r>
          </w:p>
        </w:tc>
        <w:tc>
          <w:tcPr>
            <w:tcW w:w="4744" w:type="dxa"/>
          </w:tcPr>
          <w:p w14:paraId="4AD59B94" w14:textId="77777777" w:rsidR="00316A82" w:rsidRPr="004166CF"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4166CF">
              <w:rPr>
                <w:rFonts w:asciiTheme="minorHAnsi" w:hAnsiTheme="minorHAnsi" w:cstheme="minorHAnsi"/>
                <w:lang w:val="en-US"/>
              </w:rPr>
              <w:t>Name of BM Unit</w:t>
            </w:r>
          </w:p>
        </w:tc>
      </w:tr>
      <w:tr w:rsidR="00316A82" w:rsidRPr="004166CF" w14:paraId="32FC5F2B" w14:textId="77777777" w:rsidTr="0074011A">
        <w:trPr>
          <w:trHeight w:val="288"/>
        </w:trPr>
        <w:tc>
          <w:tcPr>
            <w:cnfStyle w:val="001000000000" w:firstRow="0" w:lastRow="0" w:firstColumn="1" w:lastColumn="0" w:oddVBand="0" w:evenVBand="0" w:oddHBand="0" w:evenHBand="0" w:firstRowFirstColumn="0" w:firstRowLastColumn="0" w:lastRowFirstColumn="0" w:lastRowLastColumn="0"/>
            <w:tcW w:w="1857" w:type="dxa"/>
          </w:tcPr>
          <w:p w14:paraId="4338938D" w14:textId="77777777" w:rsidR="00316A82" w:rsidRPr="004166CF" w:rsidRDefault="00316A82">
            <w:pPr>
              <w:rPr>
                <w:rFonts w:asciiTheme="minorHAnsi" w:hAnsiTheme="minorHAnsi" w:cstheme="minorHAnsi"/>
                <w:b w:val="0"/>
                <w:bCs w:val="0"/>
                <w:lang w:val="en-US"/>
              </w:rPr>
            </w:pPr>
            <w:r w:rsidRPr="004166CF">
              <w:rPr>
                <w:rFonts w:asciiTheme="minorHAnsi" w:hAnsiTheme="minorHAnsi" w:cstheme="minorHAnsi"/>
                <w:b w:val="0"/>
                <w:bCs w:val="0"/>
                <w:lang w:val="en-US"/>
              </w:rPr>
              <w:t>Code</w:t>
            </w:r>
          </w:p>
        </w:tc>
        <w:tc>
          <w:tcPr>
            <w:tcW w:w="2004" w:type="dxa"/>
          </w:tcPr>
          <w:p w14:paraId="6C815FA9" w14:textId="77777777" w:rsidR="00316A82" w:rsidRPr="004166CF"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4166CF">
              <w:rPr>
                <w:rFonts w:asciiTheme="minorHAnsi" w:hAnsiTheme="minorHAnsi" w:cstheme="minorHAnsi"/>
                <w:lang w:val="en-US"/>
              </w:rPr>
              <w:t>8</w:t>
            </w:r>
          </w:p>
        </w:tc>
        <w:tc>
          <w:tcPr>
            <w:tcW w:w="1372" w:type="dxa"/>
          </w:tcPr>
          <w:p w14:paraId="3A3FD5A0" w14:textId="77777777" w:rsidR="00316A82" w:rsidRPr="004166CF"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4166CF">
              <w:rPr>
                <w:rFonts w:asciiTheme="minorHAnsi" w:hAnsiTheme="minorHAnsi" w:cstheme="minorHAnsi"/>
                <w:lang w:val="en-US"/>
              </w:rPr>
              <w:t>6</w:t>
            </w:r>
          </w:p>
        </w:tc>
        <w:tc>
          <w:tcPr>
            <w:tcW w:w="4744" w:type="dxa"/>
          </w:tcPr>
          <w:p w14:paraId="3DF31F16" w14:textId="1B2DFF66" w:rsidR="00316A82" w:rsidRPr="004166CF" w:rsidRDefault="00316A8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4166CF">
              <w:rPr>
                <w:rFonts w:asciiTheme="minorHAnsi" w:hAnsiTheme="minorHAnsi" w:cstheme="minorHAnsi"/>
              </w:rPr>
              <w:t>See Table 32</w:t>
            </w:r>
          </w:p>
        </w:tc>
      </w:tr>
      <w:tr w:rsidR="00316A82" w:rsidRPr="004166CF" w14:paraId="4843B744" w14:textId="77777777" w:rsidTr="0074011A">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1857" w:type="dxa"/>
          </w:tcPr>
          <w:p w14:paraId="16DBB5BD" w14:textId="77777777" w:rsidR="00316A82" w:rsidRPr="004166CF" w:rsidRDefault="00316A82">
            <w:pPr>
              <w:rPr>
                <w:rFonts w:asciiTheme="minorHAnsi" w:hAnsiTheme="minorHAnsi" w:cstheme="minorHAnsi"/>
                <w:b w:val="0"/>
                <w:bCs w:val="0"/>
                <w:lang w:val="en-US"/>
              </w:rPr>
            </w:pPr>
            <w:r w:rsidRPr="004166CF">
              <w:rPr>
                <w:rFonts w:asciiTheme="minorHAnsi" w:hAnsiTheme="minorHAnsi" w:cstheme="minorHAnsi"/>
                <w:b w:val="0"/>
                <w:bCs w:val="0"/>
                <w:lang w:val="en-US"/>
              </w:rPr>
              <w:t>Time Stamp</w:t>
            </w:r>
          </w:p>
        </w:tc>
        <w:tc>
          <w:tcPr>
            <w:tcW w:w="2004" w:type="dxa"/>
          </w:tcPr>
          <w:p w14:paraId="05D7C138" w14:textId="6C4A6715" w:rsidR="00316A82" w:rsidRPr="004166CF"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4166CF">
              <w:rPr>
                <w:rFonts w:asciiTheme="minorHAnsi" w:hAnsiTheme="minorHAnsi" w:cstheme="minorHAnsi"/>
                <w:lang w:val="en-US"/>
              </w:rPr>
              <w:t>55</w:t>
            </w:r>
          </w:p>
        </w:tc>
        <w:tc>
          <w:tcPr>
            <w:tcW w:w="1372" w:type="dxa"/>
          </w:tcPr>
          <w:p w14:paraId="411C459B" w14:textId="77777777" w:rsidR="00316A82" w:rsidRPr="004166CF"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4166CF">
              <w:rPr>
                <w:rFonts w:asciiTheme="minorHAnsi" w:hAnsiTheme="minorHAnsi" w:cstheme="minorHAnsi"/>
                <w:lang w:val="en-US"/>
              </w:rPr>
              <w:t>23</w:t>
            </w:r>
          </w:p>
        </w:tc>
        <w:tc>
          <w:tcPr>
            <w:tcW w:w="4744" w:type="dxa"/>
          </w:tcPr>
          <w:p w14:paraId="74A710FD" w14:textId="77777777" w:rsidR="00316A82" w:rsidRPr="004166CF" w:rsidRDefault="00316A8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US"/>
              </w:rPr>
            </w:pPr>
            <w:r w:rsidRPr="004166CF">
              <w:rPr>
                <w:rFonts w:asciiTheme="minorHAnsi" w:hAnsiTheme="minorHAnsi" w:cstheme="minorHAnsi"/>
              </w:rPr>
              <w:t>Time alarm raised by Server Layer, obtained from local node system clock.</w:t>
            </w:r>
          </w:p>
        </w:tc>
      </w:tr>
    </w:tbl>
    <w:p w14:paraId="3C8F1913" w14:textId="7393EE85" w:rsidR="00C00228" w:rsidRDefault="00C00228">
      <w:pPr>
        <w:spacing w:after="120" w:line="240" w:lineRule="auto"/>
      </w:pPr>
    </w:p>
    <w:p w14:paraId="219B3EAC" w14:textId="3787D82E" w:rsidR="00316A82" w:rsidRDefault="00316A82" w:rsidP="00316A82">
      <w:pPr>
        <w:pStyle w:val="Caption"/>
        <w:keepNext/>
      </w:pPr>
      <w:r>
        <w:t xml:space="preserve">Table </w:t>
      </w:r>
      <w:r>
        <w:fldChar w:fldCharType="begin"/>
      </w:r>
      <w:r>
        <w:instrText xml:space="preserve"> SEQ Table \* ARABIC </w:instrText>
      </w:r>
      <w:r>
        <w:fldChar w:fldCharType="separate"/>
      </w:r>
      <w:r w:rsidR="001D3DFB">
        <w:rPr>
          <w:noProof/>
        </w:rPr>
        <w:t>32</w:t>
      </w:r>
      <w:r>
        <w:rPr>
          <w:noProof/>
        </w:rPr>
        <w:fldChar w:fldCharType="end"/>
      </w:r>
      <w:r>
        <w:t xml:space="preserve">: </w:t>
      </w:r>
      <w:r w:rsidRPr="00DA79E7">
        <w:t xml:space="preserve"> MMS Alarm Codes</w:t>
      </w:r>
    </w:p>
    <w:tbl>
      <w:tblPr>
        <w:tblStyle w:val="ListTable1Light-Accent1"/>
        <w:tblW w:w="9951" w:type="dxa"/>
        <w:tblLook w:val="04A0" w:firstRow="1" w:lastRow="0" w:firstColumn="1" w:lastColumn="0" w:noHBand="0" w:noVBand="1"/>
      </w:tblPr>
      <w:tblGrid>
        <w:gridCol w:w="1865"/>
        <w:gridCol w:w="8086"/>
      </w:tblGrid>
      <w:tr w:rsidR="00316A82" w:rsidRPr="00D77AA3" w14:paraId="24E576C7" w14:textId="77777777" w:rsidTr="0074011A">
        <w:trPr>
          <w:cnfStyle w:val="100000000000" w:firstRow="1" w:lastRow="0" w:firstColumn="0" w:lastColumn="0" w:oddVBand="0" w:evenVBand="0" w:oddHBand="0"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1865" w:type="dxa"/>
          </w:tcPr>
          <w:p w14:paraId="5BC0085A" w14:textId="77777777" w:rsidR="00316A82" w:rsidRPr="00451BA2" w:rsidRDefault="00316A82" w:rsidP="00136C8F">
            <w:pPr>
              <w:spacing w:after="0"/>
              <w:rPr>
                <w:b w:val="0"/>
                <w:bCs w:val="0"/>
                <w:color w:val="3F0731"/>
              </w:rPr>
            </w:pPr>
            <w:r>
              <w:rPr>
                <w:color w:val="3F0731"/>
              </w:rPr>
              <w:t>Alarm</w:t>
            </w:r>
          </w:p>
        </w:tc>
        <w:tc>
          <w:tcPr>
            <w:tcW w:w="8086" w:type="dxa"/>
          </w:tcPr>
          <w:p w14:paraId="710D438D" w14:textId="77777777" w:rsidR="00316A82" w:rsidRPr="00D77AA3" w:rsidRDefault="00316A82" w:rsidP="00136C8F">
            <w:pPr>
              <w:spacing w:after="0"/>
              <w:cnfStyle w:val="100000000000" w:firstRow="1" w:lastRow="0" w:firstColumn="0" w:lastColumn="0" w:oddVBand="0" w:evenVBand="0" w:oddHBand="0" w:evenHBand="0" w:firstRowFirstColumn="0" w:firstRowLastColumn="0" w:lastRowFirstColumn="0" w:lastRowLastColumn="0"/>
              <w:rPr>
                <w:color w:val="3F0731"/>
              </w:rPr>
            </w:pPr>
            <w:r>
              <w:rPr>
                <w:color w:val="3F0731"/>
              </w:rPr>
              <w:t>Meaning</w:t>
            </w:r>
          </w:p>
        </w:tc>
      </w:tr>
      <w:tr w:rsidR="00316A82" w:rsidRPr="00D77AA3" w14:paraId="584C4328" w14:textId="77777777" w:rsidTr="0074011A">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1865" w:type="dxa"/>
          </w:tcPr>
          <w:p w14:paraId="120A8231" w14:textId="77777777" w:rsidR="00316A82" w:rsidRPr="000560F5" w:rsidRDefault="00316A82" w:rsidP="00136C8F">
            <w:pPr>
              <w:spacing w:after="0"/>
              <w:rPr>
                <w:b w:val="0"/>
                <w:bCs w:val="0"/>
                <w:color w:val="3F0731"/>
              </w:rPr>
            </w:pPr>
            <w:r w:rsidRPr="000560F5">
              <w:rPr>
                <w:b w:val="0"/>
                <w:bCs w:val="0"/>
                <w:color w:val="3F0731"/>
              </w:rPr>
              <w:t xml:space="preserve">C-P </w:t>
            </w:r>
          </w:p>
        </w:tc>
        <w:tc>
          <w:tcPr>
            <w:tcW w:w="8086" w:type="dxa"/>
          </w:tcPr>
          <w:p w14:paraId="383159BC" w14:textId="77777777" w:rsidR="00316A82" w:rsidRPr="000560F5" w:rsidRDefault="00316A82" w:rsidP="00136C8F">
            <w:pPr>
              <w:spacing w:after="0"/>
              <w:cnfStyle w:val="000000100000" w:firstRow="0" w:lastRow="0" w:firstColumn="0" w:lastColumn="0" w:oddVBand="0" w:evenVBand="0" w:oddHBand="1" w:evenHBand="0" w:firstRowFirstColumn="0" w:firstRowLastColumn="0" w:lastRowFirstColumn="0" w:lastRowLastColumn="0"/>
              <w:rPr>
                <w:color w:val="3F0731"/>
              </w:rPr>
            </w:pPr>
            <w:r w:rsidRPr="000560F5">
              <w:rPr>
                <w:color w:val="3F0731"/>
              </w:rPr>
              <w:t>Primary Channel Connected</w:t>
            </w:r>
          </w:p>
        </w:tc>
      </w:tr>
      <w:tr w:rsidR="00316A82" w:rsidRPr="00D77AA3" w14:paraId="59531A66" w14:textId="77777777" w:rsidTr="0074011A">
        <w:trPr>
          <w:trHeight w:val="412"/>
        </w:trPr>
        <w:tc>
          <w:tcPr>
            <w:cnfStyle w:val="001000000000" w:firstRow="0" w:lastRow="0" w:firstColumn="1" w:lastColumn="0" w:oddVBand="0" w:evenVBand="0" w:oddHBand="0" w:evenHBand="0" w:firstRowFirstColumn="0" w:firstRowLastColumn="0" w:lastRowFirstColumn="0" w:lastRowLastColumn="0"/>
            <w:tcW w:w="1865" w:type="dxa"/>
          </w:tcPr>
          <w:p w14:paraId="00B948C6" w14:textId="77777777" w:rsidR="00316A82" w:rsidRPr="000560F5" w:rsidRDefault="00316A82" w:rsidP="00136C8F">
            <w:pPr>
              <w:spacing w:after="0"/>
              <w:rPr>
                <w:b w:val="0"/>
                <w:bCs w:val="0"/>
                <w:color w:val="3F0731"/>
              </w:rPr>
            </w:pPr>
            <w:r w:rsidRPr="000560F5">
              <w:rPr>
                <w:b w:val="0"/>
                <w:bCs w:val="0"/>
                <w:color w:val="3F0731"/>
              </w:rPr>
              <w:t xml:space="preserve">C-S </w:t>
            </w:r>
          </w:p>
        </w:tc>
        <w:tc>
          <w:tcPr>
            <w:tcW w:w="8086" w:type="dxa"/>
          </w:tcPr>
          <w:p w14:paraId="5F299557" w14:textId="77777777" w:rsidR="00316A82" w:rsidRPr="000560F5" w:rsidRDefault="00316A82" w:rsidP="00136C8F">
            <w:pPr>
              <w:spacing w:after="0"/>
              <w:cnfStyle w:val="000000000000" w:firstRow="0" w:lastRow="0" w:firstColumn="0" w:lastColumn="0" w:oddVBand="0" w:evenVBand="0" w:oddHBand="0" w:evenHBand="0" w:firstRowFirstColumn="0" w:firstRowLastColumn="0" w:lastRowFirstColumn="0" w:lastRowLastColumn="0"/>
              <w:rPr>
                <w:color w:val="3F0731"/>
              </w:rPr>
            </w:pPr>
            <w:r w:rsidRPr="000560F5">
              <w:rPr>
                <w:color w:val="3F0731"/>
              </w:rPr>
              <w:t>Secondary Channel Connected</w:t>
            </w:r>
          </w:p>
        </w:tc>
      </w:tr>
      <w:tr w:rsidR="00316A82" w:rsidRPr="00D77AA3" w14:paraId="20A87683" w14:textId="77777777" w:rsidTr="0074011A">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1865" w:type="dxa"/>
          </w:tcPr>
          <w:p w14:paraId="6428A0A8" w14:textId="77777777" w:rsidR="00316A82" w:rsidRPr="000560F5" w:rsidRDefault="00316A82" w:rsidP="00136C8F">
            <w:pPr>
              <w:spacing w:after="0"/>
              <w:rPr>
                <w:b w:val="0"/>
                <w:bCs w:val="0"/>
                <w:color w:val="3F0731"/>
              </w:rPr>
            </w:pPr>
            <w:r w:rsidRPr="000560F5">
              <w:rPr>
                <w:b w:val="0"/>
                <w:bCs w:val="0"/>
                <w:color w:val="3F0731"/>
              </w:rPr>
              <w:t xml:space="preserve">D-P </w:t>
            </w:r>
          </w:p>
        </w:tc>
        <w:tc>
          <w:tcPr>
            <w:tcW w:w="8086" w:type="dxa"/>
          </w:tcPr>
          <w:p w14:paraId="05A83290" w14:textId="77777777" w:rsidR="00316A82" w:rsidRPr="000560F5" w:rsidRDefault="00316A82" w:rsidP="00136C8F">
            <w:pPr>
              <w:spacing w:after="0"/>
              <w:cnfStyle w:val="000000100000" w:firstRow="0" w:lastRow="0" w:firstColumn="0" w:lastColumn="0" w:oddVBand="0" w:evenVBand="0" w:oddHBand="1" w:evenHBand="0" w:firstRowFirstColumn="0" w:firstRowLastColumn="0" w:lastRowFirstColumn="0" w:lastRowLastColumn="0"/>
              <w:rPr>
                <w:color w:val="3F0731"/>
              </w:rPr>
            </w:pPr>
            <w:r w:rsidRPr="000560F5">
              <w:rPr>
                <w:color w:val="3F0731"/>
              </w:rPr>
              <w:t>Primary Channel Disconnected</w:t>
            </w:r>
          </w:p>
        </w:tc>
      </w:tr>
      <w:tr w:rsidR="00316A82" w:rsidRPr="00D77AA3" w14:paraId="23A30152" w14:textId="77777777" w:rsidTr="0074011A">
        <w:trPr>
          <w:trHeight w:val="412"/>
        </w:trPr>
        <w:tc>
          <w:tcPr>
            <w:cnfStyle w:val="001000000000" w:firstRow="0" w:lastRow="0" w:firstColumn="1" w:lastColumn="0" w:oddVBand="0" w:evenVBand="0" w:oddHBand="0" w:evenHBand="0" w:firstRowFirstColumn="0" w:firstRowLastColumn="0" w:lastRowFirstColumn="0" w:lastRowLastColumn="0"/>
            <w:tcW w:w="1865" w:type="dxa"/>
          </w:tcPr>
          <w:p w14:paraId="79D73BE7" w14:textId="77777777" w:rsidR="00316A82" w:rsidRPr="000560F5" w:rsidRDefault="00316A82" w:rsidP="00136C8F">
            <w:pPr>
              <w:spacing w:after="0"/>
              <w:rPr>
                <w:b w:val="0"/>
                <w:bCs w:val="0"/>
                <w:color w:val="3F0731"/>
              </w:rPr>
            </w:pPr>
            <w:r w:rsidRPr="000560F5">
              <w:rPr>
                <w:b w:val="0"/>
                <w:bCs w:val="0"/>
                <w:color w:val="3F0731"/>
              </w:rPr>
              <w:t xml:space="preserve">D-P(R) </w:t>
            </w:r>
          </w:p>
        </w:tc>
        <w:tc>
          <w:tcPr>
            <w:tcW w:w="8086" w:type="dxa"/>
          </w:tcPr>
          <w:p w14:paraId="51221596" w14:textId="77777777" w:rsidR="00316A82" w:rsidRPr="000560F5" w:rsidRDefault="00316A82" w:rsidP="00136C8F">
            <w:pPr>
              <w:spacing w:after="0"/>
              <w:cnfStyle w:val="000000000000" w:firstRow="0" w:lastRow="0" w:firstColumn="0" w:lastColumn="0" w:oddVBand="0" w:evenVBand="0" w:oddHBand="0" w:evenHBand="0" w:firstRowFirstColumn="0" w:firstRowLastColumn="0" w:lastRowFirstColumn="0" w:lastRowLastColumn="0"/>
              <w:rPr>
                <w:color w:val="3F0731"/>
              </w:rPr>
            </w:pPr>
            <w:r w:rsidRPr="000560F5">
              <w:rPr>
                <w:color w:val="3F0731"/>
              </w:rPr>
              <w:t>Primary Channel disconnected due to a link re-configuration</w:t>
            </w:r>
          </w:p>
        </w:tc>
      </w:tr>
      <w:tr w:rsidR="00316A82" w:rsidRPr="00D77AA3" w14:paraId="18C78EB5" w14:textId="77777777" w:rsidTr="0074011A">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1865" w:type="dxa"/>
          </w:tcPr>
          <w:p w14:paraId="3F767ADC" w14:textId="77777777" w:rsidR="00316A82" w:rsidRPr="000560F5" w:rsidRDefault="00316A82" w:rsidP="00136C8F">
            <w:pPr>
              <w:spacing w:after="0"/>
              <w:rPr>
                <w:b w:val="0"/>
                <w:bCs w:val="0"/>
                <w:color w:val="3F0731"/>
              </w:rPr>
            </w:pPr>
            <w:r w:rsidRPr="000560F5">
              <w:rPr>
                <w:b w:val="0"/>
                <w:bCs w:val="0"/>
                <w:color w:val="3F0731"/>
              </w:rPr>
              <w:t xml:space="preserve">D-S(R) </w:t>
            </w:r>
          </w:p>
        </w:tc>
        <w:tc>
          <w:tcPr>
            <w:tcW w:w="8086" w:type="dxa"/>
          </w:tcPr>
          <w:p w14:paraId="3F541C1E" w14:textId="77777777" w:rsidR="00316A82" w:rsidRPr="000560F5" w:rsidRDefault="00316A82" w:rsidP="00136C8F">
            <w:pPr>
              <w:spacing w:after="0"/>
              <w:cnfStyle w:val="000000100000" w:firstRow="0" w:lastRow="0" w:firstColumn="0" w:lastColumn="0" w:oddVBand="0" w:evenVBand="0" w:oddHBand="1" w:evenHBand="0" w:firstRowFirstColumn="0" w:firstRowLastColumn="0" w:lastRowFirstColumn="0" w:lastRowLastColumn="0"/>
              <w:rPr>
                <w:color w:val="3F0731"/>
              </w:rPr>
            </w:pPr>
            <w:r w:rsidRPr="000560F5">
              <w:rPr>
                <w:color w:val="3F0731"/>
              </w:rPr>
              <w:t>Secondary Channel disconnected due to a link re-configuration</w:t>
            </w:r>
          </w:p>
        </w:tc>
      </w:tr>
      <w:tr w:rsidR="00316A82" w:rsidRPr="00D77AA3" w14:paraId="2C332643" w14:textId="77777777" w:rsidTr="0074011A">
        <w:trPr>
          <w:trHeight w:val="412"/>
        </w:trPr>
        <w:tc>
          <w:tcPr>
            <w:cnfStyle w:val="001000000000" w:firstRow="0" w:lastRow="0" w:firstColumn="1" w:lastColumn="0" w:oddVBand="0" w:evenVBand="0" w:oddHBand="0" w:evenHBand="0" w:firstRowFirstColumn="0" w:firstRowLastColumn="0" w:lastRowFirstColumn="0" w:lastRowLastColumn="0"/>
            <w:tcW w:w="1865" w:type="dxa"/>
          </w:tcPr>
          <w:p w14:paraId="3ABA6722" w14:textId="77777777" w:rsidR="00316A82" w:rsidRPr="000560F5" w:rsidRDefault="00316A82" w:rsidP="00136C8F">
            <w:pPr>
              <w:spacing w:after="0"/>
              <w:rPr>
                <w:b w:val="0"/>
                <w:bCs w:val="0"/>
                <w:color w:val="3F0731"/>
              </w:rPr>
            </w:pPr>
            <w:r w:rsidRPr="000560F5">
              <w:rPr>
                <w:b w:val="0"/>
                <w:bCs w:val="0"/>
                <w:color w:val="3F0731"/>
              </w:rPr>
              <w:t xml:space="preserve">D-P(U) </w:t>
            </w:r>
          </w:p>
        </w:tc>
        <w:tc>
          <w:tcPr>
            <w:tcW w:w="8086" w:type="dxa"/>
          </w:tcPr>
          <w:p w14:paraId="1C1351BB" w14:textId="77777777" w:rsidR="00316A82" w:rsidRPr="000560F5" w:rsidRDefault="00316A82" w:rsidP="00136C8F">
            <w:pPr>
              <w:spacing w:after="0"/>
              <w:cnfStyle w:val="000000000000" w:firstRow="0" w:lastRow="0" w:firstColumn="0" w:lastColumn="0" w:oddVBand="0" w:evenVBand="0" w:oddHBand="0" w:evenHBand="0" w:firstRowFirstColumn="0" w:firstRowLastColumn="0" w:lastRowFirstColumn="0" w:lastRowLastColumn="0"/>
              <w:rPr>
                <w:color w:val="3F0731"/>
              </w:rPr>
            </w:pPr>
            <w:r w:rsidRPr="000560F5">
              <w:rPr>
                <w:color w:val="3F0731"/>
              </w:rPr>
              <w:t>Primary Channel disconnected due to a message being undelivered/unacknowledged</w:t>
            </w:r>
          </w:p>
        </w:tc>
      </w:tr>
      <w:tr w:rsidR="00316A82" w:rsidRPr="00D77AA3" w14:paraId="0C7D1A67" w14:textId="77777777" w:rsidTr="0074011A">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1865" w:type="dxa"/>
          </w:tcPr>
          <w:p w14:paraId="26236689" w14:textId="16078CB5" w:rsidR="00316A82" w:rsidRPr="000560F5" w:rsidRDefault="00316A82" w:rsidP="00136C8F">
            <w:pPr>
              <w:spacing w:after="0"/>
              <w:rPr>
                <w:b w:val="0"/>
                <w:bCs w:val="0"/>
                <w:color w:val="3F0731"/>
              </w:rPr>
            </w:pPr>
            <w:r w:rsidRPr="000560F5">
              <w:rPr>
                <w:b w:val="0"/>
                <w:bCs w:val="0"/>
                <w:color w:val="3F0731"/>
              </w:rPr>
              <w:t xml:space="preserve">D-S(U) </w:t>
            </w:r>
          </w:p>
        </w:tc>
        <w:tc>
          <w:tcPr>
            <w:tcW w:w="8086" w:type="dxa"/>
          </w:tcPr>
          <w:p w14:paraId="16E93AAF" w14:textId="111BD599" w:rsidR="00316A82" w:rsidRPr="000560F5" w:rsidRDefault="00316A82" w:rsidP="00136C8F">
            <w:pPr>
              <w:spacing w:after="0"/>
              <w:cnfStyle w:val="000000100000" w:firstRow="0" w:lastRow="0" w:firstColumn="0" w:lastColumn="0" w:oddVBand="0" w:evenVBand="0" w:oddHBand="1" w:evenHBand="0" w:firstRowFirstColumn="0" w:firstRowLastColumn="0" w:lastRowFirstColumn="0" w:lastRowLastColumn="0"/>
              <w:rPr>
                <w:color w:val="3F0731"/>
              </w:rPr>
            </w:pPr>
            <w:r w:rsidRPr="000560F5">
              <w:rPr>
                <w:color w:val="3F0731"/>
              </w:rPr>
              <w:t>Secondary Channel disconnected due to a message being undelivered/unacknowledged</w:t>
            </w:r>
          </w:p>
        </w:tc>
      </w:tr>
      <w:tr w:rsidR="00316A82" w:rsidRPr="00D77AA3" w14:paraId="4365B8DD" w14:textId="77777777" w:rsidTr="0074011A">
        <w:trPr>
          <w:trHeight w:val="412"/>
        </w:trPr>
        <w:tc>
          <w:tcPr>
            <w:cnfStyle w:val="001000000000" w:firstRow="0" w:lastRow="0" w:firstColumn="1" w:lastColumn="0" w:oddVBand="0" w:evenVBand="0" w:oddHBand="0" w:evenHBand="0" w:firstRowFirstColumn="0" w:firstRowLastColumn="0" w:lastRowFirstColumn="0" w:lastRowLastColumn="0"/>
            <w:tcW w:w="1865" w:type="dxa"/>
          </w:tcPr>
          <w:p w14:paraId="366A9831" w14:textId="77777777" w:rsidR="00316A82" w:rsidRPr="000560F5" w:rsidRDefault="00316A82" w:rsidP="00136C8F">
            <w:pPr>
              <w:spacing w:after="0"/>
              <w:rPr>
                <w:b w:val="0"/>
                <w:bCs w:val="0"/>
                <w:color w:val="3F0731"/>
              </w:rPr>
            </w:pPr>
            <w:r w:rsidRPr="000560F5">
              <w:rPr>
                <w:b w:val="0"/>
                <w:bCs w:val="0"/>
                <w:color w:val="3F0731"/>
              </w:rPr>
              <w:t xml:space="preserve">D-S </w:t>
            </w:r>
          </w:p>
        </w:tc>
        <w:tc>
          <w:tcPr>
            <w:tcW w:w="8086" w:type="dxa"/>
          </w:tcPr>
          <w:p w14:paraId="325D612D" w14:textId="77777777" w:rsidR="00316A82" w:rsidRPr="000560F5" w:rsidRDefault="00316A82" w:rsidP="00136C8F">
            <w:pPr>
              <w:spacing w:after="0"/>
              <w:cnfStyle w:val="000000000000" w:firstRow="0" w:lastRow="0" w:firstColumn="0" w:lastColumn="0" w:oddVBand="0" w:evenVBand="0" w:oddHBand="0" w:evenHBand="0" w:firstRowFirstColumn="0" w:firstRowLastColumn="0" w:lastRowFirstColumn="0" w:lastRowLastColumn="0"/>
              <w:rPr>
                <w:color w:val="3F0731"/>
              </w:rPr>
            </w:pPr>
            <w:r w:rsidRPr="000560F5">
              <w:rPr>
                <w:color w:val="3F0731"/>
              </w:rPr>
              <w:t>Secondary Channel Disconnected</w:t>
            </w:r>
          </w:p>
        </w:tc>
      </w:tr>
      <w:tr w:rsidR="00316A82" w:rsidRPr="00D77AA3" w14:paraId="4D9978E4" w14:textId="77777777" w:rsidTr="0074011A">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1865" w:type="dxa"/>
          </w:tcPr>
          <w:p w14:paraId="3071D4FF" w14:textId="77777777" w:rsidR="00316A82" w:rsidRPr="000560F5" w:rsidRDefault="00316A82" w:rsidP="00136C8F">
            <w:pPr>
              <w:spacing w:after="0"/>
              <w:rPr>
                <w:b w:val="0"/>
                <w:bCs w:val="0"/>
                <w:color w:val="3F0731"/>
              </w:rPr>
            </w:pPr>
            <w:r w:rsidRPr="000560F5">
              <w:rPr>
                <w:b w:val="0"/>
                <w:bCs w:val="0"/>
                <w:color w:val="3F0731"/>
              </w:rPr>
              <w:t xml:space="preserve">NX </w:t>
            </w:r>
          </w:p>
        </w:tc>
        <w:tc>
          <w:tcPr>
            <w:tcW w:w="8086" w:type="dxa"/>
          </w:tcPr>
          <w:p w14:paraId="1A0504E5" w14:textId="77777777" w:rsidR="00316A82" w:rsidRPr="000560F5" w:rsidRDefault="00316A82" w:rsidP="00136C8F">
            <w:pPr>
              <w:spacing w:after="0"/>
              <w:cnfStyle w:val="000000100000" w:firstRow="0" w:lastRow="0" w:firstColumn="0" w:lastColumn="0" w:oddVBand="0" w:evenVBand="0" w:oddHBand="1" w:evenHBand="0" w:firstRowFirstColumn="0" w:firstRowLastColumn="0" w:lastRowFirstColumn="0" w:lastRowLastColumn="0"/>
              <w:rPr>
                <w:color w:val="3F0731"/>
              </w:rPr>
            </w:pPr>
            <w:r w:rsidRPr="000560F5">
              <w:rPr>
                <w:color w:val="3F0731"/>
              </w:rPr>
              <w:t>Network Partner Exited</w:t>
            </w:r>
          </w:p>
        </w:tc>
      </w:tr>
    </w:tbl>
    <w:p w14:paraId="13BFA968" w14:textId="77777777" w:rsidR="00316A82" w:rsidRDefault="00316A82" w:rsidP="00316A82"/>
    <w:p w14:paraId="3AD2C7CF" w14:textId="77777777" w:rsidR="00316A82" w:rsidRDefault="00316A82" w:rsidP="00316A82">
      <w:r>
        <w:br w:type="page"/>
      </w:r>
    </w:p>
    <w:p w14:paraId="40EF2569" w14:textId="315B4C0E" w:rsidR="00316A82" w:rsidRDefault="00316A82" w:rsidP="00C00228">
      <w:pPr>
        <w:pStyle w:val="Heading1"/>
      </w:pPr>
      <w:bookmarkStart w:id="130" w:name="_Toc193981047"/>
      <w:r>
        <w:lastRenderedPageBreak/>
        <w:t>3.</w:t>
      </w:r>
      <w:r w:rsidR="00F14B84">
        <w:tab/>
      </w:r>
      <w:r>
        <w:t>Document Status</w:t>
      </w:r>
      <w:bookmarkEnd w:id="130"/>
    </w:p>
    <w:p w14:paraId="57F00168" w14:textId="0628EA50" w:rsidR="00316A82" w:rsidRDefault="00316A82" w:rsidP="00316A82">
      <w:r>
        <w:t>AMENDMENT RECORD</w:t>
      </w:r>
    </w:p>
    <w:tbl>
      <w:tblPr>
        <w:tblStyle w:val="ListTable2-Accent1"/>
        <w:tblW w:w="0" w:type="auto"/>
        <w:tblLook w:val="04A0" w:firstRow="1" w:lastRow="0" w:firstColumn="1" w:lastColumn="0" w:noHBand="0" w:noVBand="1"/>
      </w:tblPr>
      <w:tblGrid>
        <w:gridCol w:w="830"/>
        <w:gridCol w:w="777"/>
        <w:gridCol w:w="1157"/>
        <w:gridCol w:w="1017"/>
        <w:gridCol w:w="5971"/>
      </w:tblGrid>
      <w:tr w:rsidR="00316A82" w:rsidRPr="0074011A" w14:paraId="550AF900" w14:textId="77777777" w:rsidTr="00F74431">
        <w:trPr>
          <w:cnfStyle w:val="100000000000" w:firstRow="1" w:lastRow="0" w:firstColumn="0" w:lastColumn="0" w:oddVBand="0" w:evenVBand="0" w:oddHBand="0" w:evenHBand="0" w:firstRowFirstColumn="0" w:firstRowLastColumn="0" w:lastRowFirstColumn="0" w:lastRowLastColumn="0"/>
          <w:trHeight w:hRule="exact" w:val="464"/>
        </w:trPr>
        <w:tc>
          <w:tcPr>
            <w:cnfStyle w:val="001000000000" w:firstRow="0" w:lastRow="0" w:firstColumn="1" w:lastColumn="0" w:oddVBand="0" w:evenVBand="0" w:oddHBand="0" w:evenHBand="0" w:firstRowFirstColumn="0" w:firstRowLastColumn="0" w:lastRowFirstColumn="0" w:lastRowLastColumn="0"/>
            <w:tcW w:w="0" w:type="auto"/>
          </w:tcPr>
          <w:p w14:paraId="2D72DF34" w14:textId="77777777" w:rsidR="00316A82" w:rsidRPr="0074011A" w:rsidRDefault="00316A82">
            <w:pPr>
              <w:spacing w:before="41" w:beforeAutospacing="1" w:after="137" w:afterAutospacing="1" w:line="230" w:lineRule="exact"/>
              <w:mirrorIndents/>
              <w:textAlignment w:val="baseline"/>
              <w:rPr>
                <w:rFonts w:asciiTheme="minorHAnsi" w:eastAsia="Arial" w:hAnsiTheme="minorHAnsi" w:cstheme="minorHAnsi"/>
                <w:lang w:val="en-US"/>
              </w:rPr>
            </w:pPr>
            <w:r w:rsidRPr="0074011A">
              <w:rPr>
                <w:rFonts w:asciiTheme="minorHAnsi" w:eastAsia="Arial" w:hAnsiTheme="minorHAnsi" w:cstheme="minorHAnsi"/>
                <w:lang w:val="en-US"/>
              </w:rPr>
              <w:t>Issue</w:t>
            </w:r>
          </w:p>
        </w:tc>
        <w:tc>
          <w:tcPr>
            <w:tcW w:w="0" w:type="auto"/>
          </w:tcPr>
          <w:p w14:paraId="2AE9A15D" w14:textId="77777777" w:rsidR="00316A82" w:rsidRPr="0074011A" w:rsidRDefault="00316A82">
            <w:pPr>
              <w:spacing w:before="41" w:beforeAutospacing="1" w:after="137" w:afterAutospacing="1" w:line="230" w:lineRule="exact"/>
              <w:mirrorIndents/>
              <w:textAlignment w:val="baseline"/>
              <w:cnfStyle w:val="100000000000" w:firstRow="1"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Draft</w:t>
            </w:r>
          </w:p>
        </w:tc>
        <w:tc>
          <w:tcPr>
            <w:tcW w:w="0" w:type="auto"/>
          </w:tcPr>
          <w:p w14:paraId="5FE02D99" w14:textId="77777777" w:rsidR="00316A82" w:rsidRPr="0074011A" w:rsidRDefault="00316A82">
            <w:pPr>
              <w:spacing w:before="41" w:beforeAutospacing="1" w:after="137" w:afterAutospacing="1" w:line="230" w:lineRule="exact"/>
              <w:mirrorIndents/>
              <w:textAlignment w:val="baseline"/>
              <w:cnfStyle w:val="100000000000" w:firstRow="1"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Date</w:t>
            </w:r>
          </w:p>
        </w:tc>
        <w:tc>
          <w:tcPr>
            <w:tcW w:w="0" w:type="auto"/>
          </w:tcPr>
          <w:p w14:paraId="364224FE" w14:textId="77777777" w:rsidR="00316A82" w:rsidRPr="0074011A" w:rsidRDefault="00316A82">
            <w:pPr>
              <w:spacing w:before="41" w:beforeAutospacing="1" w:after="137" w:afterAutospacing="1" w:line="230" w:lineRule="exact"/>
              <w:mirrorIndents/>
              <w:textAlignment w:val="baseline"/>
              <w:cnfStyle w:val="100000000000" w:firstRow="1"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Author</w:t>
            </w:r>
          </w:p>
        </w:tc>
        <w:tc>
          <w:tcPr>
            <w:tcW w:w="0" w:type="auto"/>
          </w:tcPr>
          <w:p w14:paraId="2291F905" w14:textId="77777777" w:rsidR="00316A82" w:rsidRPr="0074011A" w:rsidRDefault="00316A82">
            <w:pPr>
              <w:spacing w:before="41" w:beforeAutospacing="1" w:after="137" w:afterAutospacing="1" w:line="230" w:lineRule="exact"/>
              <w:mirrorIndents/>
              <w:textAlignment w:val="baseline"/>
              <w:cnfStyle w:val="100000000000" w:firstRow="1"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Description of changes</w:t>
            </w:r>
          </w:p>
        </w:tc>
      </w:tr>
      <w:tr w:rsidR="004C60BB" w:rsidRPr="0074011A" w14:paraId="2E76BCF1" w14:textId="77777777" w:rsidTr="008821EC">
        <w:trPr>
          <w:cnfStyle w:val="000000100000" w:firstRow="0" w:lastRow="0" w:firstColumn="0" w:lastColumn="0" w:oddVBand="0" w:evenVBand="0" w:oddHBand="1" w:evenHBand="0" w:firstRowFirstColumn="0" w:firstRowLastColumn="0" w:lastRowFirstColumn="0" w:lastRowLastColumn="0"/>
          <w:trHeight w:hRule="exact" w:val="805"/>
          <w:ins w:id="131" w:author="Ben Carter [Contractor]" w:date="2025-11-26T14:01:00Z"/>
        </w:trPr>
        <w:tc>
          <w:tcPr>
            <w:cnfStyle w:val="001000000000" w:firstRow="0" w:lastRow="0" w:firstColumn="1" w:lastColumn="0" w:oddVBand="0" w:evenVBand="0" w:oddHBand="0" w:evenHBand="0" w:firstRowFirstColumn="0" w:firstRowLastColumn="0" w:lastRowFirstColumn="0" w:lastRowLastColumn="0"/>
            <w:tcW w:w="0" w:type="auto"/>
          </w:tcPr>
          <w:p w14:paraId="70DB9DF6" w14:textId="0DDC2C6C" w:rsidR="004C60BB" w:rsidRPr="0074011A" w:rsidRDefault="004C60BB">
            <w:pPr>
              <w:spacing w:before="41" w:beforeAutospacing="1" w:after="137" w:afterAutospacing="1" w:line="230" w:lineRule="exact"/>
              <w:mirrorIndents/>
              <w:textAlignment w:val="baseline"/>
              <w:rPr>
                <w:ins w:id="132" w:author="Ben Carter [Contractor]" w:date="2025-11-26T14:01:00Z" w16du:dateUtc="2025-11-26T14:01:00Z"/>
                <w:rFonts w:eastAsia="Arial" w:cstheme="minorHAnsi"/>
                <w:lang w:val="en-US"/>
              </w:rPr>
            </w:pPr>
            <w:ins w:id="133" w:author="Ben Carter [Contractor]" w:date="2025-11-26T14:01:00Z" w16du:dateUtc="2025-11-26T14:01:00Z">
              <w:r>
                <w:rPr>
                  <w:rFonts w:eastAsia="Arial" w:cstheme="minorHAnsi"/>
                  <w:lang w:val="en-US"/>
                </w:rPr>
                <w:t>8</w:t>
              </w:r>
            </w:ins>
          </w:p>
        </w:tc>
        <w:tc>
          <w:tcPr>
            <w:tcW w:w="0" w:type="auto"/>
          </w:tcPr>
          <w:p w14:paraId="3447D9E8" w14:textId="574893B8" w:rsidR="004C60BB" w:rsidRPr="008821EC" w:rsidRDefault="004C60BB">
            <w:pPr>
              <w:spacing w:before="41" w:beforeAutospacing="1" w:after="137" w:afterAutospacing="1" w:line="230" w:lineRule="exact"/>
              <w:mirrorIndents/>
              <w:textAlignment w:val="baseline"/>
              <w:cnfStyle w:val="000000100000" w:firstRow="0" w:lastRow="0" w:firstColumn="0" w:lastColumn="0" w:oddVBand="0" w:evenVBand="0" w:oddHBand="1" w:evenHBand="0" w:firstRowFirstColumn="0" w:firstRowLastColumn="0" w:lastRowFirstColumn="0" w:lastRowLastColumn="0"/>
              <w:rPr>
                <w:ins w:id="134" w:author="Ben Carter [Contractor]" w:date="2025-11-26T14:01:00Z" w16du:dateUtc="2025-11-26T14:01:00Z"/>
                <w:rFonts w:asciiTheme="majorHAnsi" w:eastAsia="Arial" w:hAnsiTheme="majorHAnsi" w:cstheme="majorHAnsi"/>
                <w:lang w:val="en-US"/>
              </w:rPr>
            </w:pPr>
          </w:p>
        </w:tc>
        <w:tc>
          <w:tcPr>
            <w:tcW w:w="0" w:type="auto"/>
          </w:tcPr>
          <w:p w14:paraId="437F76B8" w14:textId="16263D99" w:rsidR="004C60BB" w:rsidRPr="008821EC" w:rsidRDefault="008821EC">
            <w:pPr>
              <w:spacing w:before="41" w:beforeAutospacing="1" w:after="137" w:afterAutospacing="1" w:line="230" w:lineRule="exact"/>
              <w:mirrorIndents/>
              <w:textAlignment w:val="baseline"/>
              <w:cnfStyle w:val="000000100000" w:firstRow="0" w:lastRow="0" w:firstColumn="0" w:lastColumn="0" w:oddVBand="0" w:evenVBand="0" w:oddHBand="1" w:evenHBand="0" w:firstRowFirstColumn="0" w:firstRowLastColumn="0" w:lastRowFirstColumn="0" w:lastRowLastColumn="0"/>
              <w:rPr>
                <w:ins w:id="135" w:author="Ben Carter [Contractor]" w:date="2025-11-26T14:01:00Z" w16du:dateUtc="2025-11-26T14:01:00Z"/>
                <w:rFonts w:asciiTheme="majorHAnsi" w:eastAsia="Arial" w:hAnsiTheme="majorHAnsi" w:cstheme="majorHAnsi"/>
                <w:lang w:val="en-US"/>
              </w:rPr>
            </w:pPr>
            <w:ins w:id="136" w:author="Lizzie Timmins" w:date="2026-01-21T10:28:00Z" w16du:dateUtc="2026-01-21T10:28:00Z">
              <w:r w:rsidRPr="008821EC">
                <w:rPr>
                  <w:rFonts w:asciiTheme="majorHAnsi" w:eastAsia="Arial" w:hAnsiTheme="majorHAnsi" w:cstheme="majorHAnsi"/>
                  <w:lang w:val="en-US"/>
                </w:rPr>
                <w:t>12-March-2026</w:t>
              </w:r>
            </w:ins>
          </w:p>
        </w:tc>
        <w:tc>
          <w:tcPr>
            <w:tcW w:w="0" w:type="auto"/>
          </w:tcPr>
          <w:p w14:paraId="0BFA37BB" w14:textId="70118562" w:rsidR="004C60BB" w:rsidRPr="008821EC" w:rsidRDefault="004C60BB">
            <w:pPr>
              <w:spacing w:before="41" w:beforeAutospacing="1" w:after="137" w:afterAutospacing="1" w:line="230" w:lineRule="exact"/>
              <w:mirrorIndents/>
              <w:textAlignment w:val="baseline"/>
              <w:cnfStyle w:val="000000100000" w:firstRow="0" w:lastRow="0" w:firstColumn="0" w:lastColumn="0" w:oddVBand="0" w:evenVBand="0" w:oddHBand="1" w:evenHBand="0" w:firstRowFirstColumn="0" w:firstRowLastColumn="0" w:lastRowFirstColumn="0" w:lastRowLastColumn="0"/>
              <w:rPr>
                <w:ins w:id="137" w:author="Ben Carter [Contractor]" w:date="2025-11-26T14:01:00Z" w16du:dateUtc="2025-11-26T14:01:00Z"/>
                <w:rFonts w:asciiTheme="majorHAnsi" w:eastAsia="Arial" w:hAnsiTheme="majorHAnsi" w:cstheme="majorHAnsi"/>
                <w:lang w:val="en-US"/>
              </w:rPr>
            </w:pPr>
            <w:ins w:id="138" w:author="Ben Carter [Contractor]" w:date="2025-11-26T14:01:00Z" w16du:dateUtc="2025-11-26T14:01:00Z">
              <w:r w:rsidRPr="008821EC">
                <w:rPr>
                  <w:rFonts w:asciiTheme="majorHAnsi" w:eastAsia="Arial" w:hAnsiTheme="majorHAnsi" w:cstheme="majorHAnsi"/>
                  <w:lang w:val="en-US"/>
                </w:rPr>
                <w:t>BC</w:t>
              </w:r>
            </w:ins>
          </w:p>
        </w:tc>
        <w:tc>
          <w:tcPr>
            <w:tcW w:w="0" w:type="auto"/>
          </w:tcPr>
          <w:p w14:paraId="1938ADF8" w14:textId="54B48479" w:rsidR="004C60BB" w:rsidRPr="008821EC" w:rsidRDefault="004C60BB">
            <w:pPr>
              <w:spacing w:before="41" w:beforeAutospacing="1" w:after="137" w:afterAutospacing="1" w:line="230" w:lineRule="exact"/>
              <w:mirrorIndents/>
              <w:textAlignment w:val="baseline"/>
              <w:cnfStyle w:val="000000100000" w:firstRow="0" w:lastRow="0" w:firstColumn="0" w:lastColumn="0" w:oddVBand="0" w:evenVBand="0" w:oddHBand="1" w:evenHBand="0" w:firstRowFirstColumn="0" w:firstRowLastColumn="0" w:lastRowFirstColumn="0" w:lastRowLastColumn="0"/>
              <w:rPr>
                <w:ins w:id="139" w:author="Ben Carter [Contractor]" w:date="2025-11-26T14:01:00Z" w16du:dateUtc="2025-11-26T14:01:00Z"/>
                <w:rFonts w:asciiTheme="majorHAnsi" w:eastAsia="Arial" w:hAnsiTheme="majorHAnsi" w:cstheme="majorHAnsi"/>
                <w:lang w:val="en-US"/>
              </w:rPr>
            </w:pPr>
            <w:ins w:id="140" w:author="Ben Carter [Contractor]" w:date="2025-11-26T14:01:00Z" w16du:dateUtc="2025-11-26T14:01:00Z">
              <w:r w:rsidRPr="008821EC">
                <w:rPr>
                  <w:rFonts w:asciiTheme="majorHAnsi" w:eastAsia="Arial" w:hAnsiTheme="majorHAnsi" w:cstheme="majorHAnsi"/>
                  <w:lang w:val="en-US"/>
                </w:rPr>
                <w:t>GC0166 adding MDO &amp; MDB</w:t>
              </w:r>
            </w:ins>
            <w:ins w:id="141" w:author="Lizzie Timmins" w:date="2026-01-21T10:27:00Z" w16du:dateUtc="2026-01-21T10:27:00Z">
              <w:r w:rsidR="005F2CEF" w:rsidRPr="008821EC">
                <w:rPr>
                  <w:rFonts w:asciiTheme="majorHAnsi" w:eastAsia="Arial" w:hAnsiTheme="majorHAnsi" w:cstheme="majorHAnsi"/>
                  <w:lang w:val="en-US"/>
                </w:rPr>
                <w:t xml:space="preserve"> and decimal places</w:t>
              </w:r>
            </w:ins>
          </w:p>
        </w:tc>
      </w:tr>
      <w:tr w:rsidR="00316A82" w:rsidRPr="0074011A" w14:paraId="6EF1740D" w14:textId="77777777" w:rsidTr="00F74431">
        <w:trPr>
          <w:trHeight w:hRule="exact" w:val="820"/>
        </w:trPr>
        <w:tc>
          <w:tcPr>
            <w:cnfStyle w:val="001000000000" w:firstRow="0" w:lastRow="0" w:firstColumn="1" w:lastColumn="0" w:oddVBand="0" w:evenVBand="0" w:oddHBand="0" w:evenHBand="0" w:firstRowFirstColumn="0" w:firstRowLastColumn="0" w:lastRowFirstColumn="0" w:lastRowLastColumn="0"/>
            <w:tcW w:w="0" w:type="auto"/>
          </w:tcPr>
          <w:p w14:paraId="20FF5A15" w14:textId="77777777" w:rsidR="00316A82" w:rsidRPr="0074011A" w:rsidRDefault="00316A82">
            <w:pPr>
              <w:spacing w:before="103" w:beforeAutospacing="1" w:after="78" w:afterAutospacing="1" w:line="232" w:lineRule="exact"/>
              <w:mirrorIndents/>
              <w:textAlignment w:val="baseline"/>
              <w:rPr>
                <w:rFonts w:asciiTheme="minorHAnsi" w:eastAsia="Arial" w:hAnsiTheme="minorHAnsi" w:cstheme="minorHAnsi"/>
                <w:lang w:val="en-US"/>
              </w:rPr>
            </w:pPr>
            <w:r w:rsidRPr="0074011A">
              <w:rPr>
                <w:rFonts w:asciiTheme="minorHAnsi" w:eastAsia="Arial" w:hAnsiTheme="minorHAnsi" w:cstheme="minorHAnsi"/>
                <w:lang w:val="en-US"/>
              </w:rPr>
              <w:t>7</w:t>
            </w:r>
          </w:p>
        </w:tc>
        <w:tc>
          <w:tcPr>
            <w:tcW w:w="0" w:type="auto"/>
          </w:tcPr>
          <w:p w14:paraId="7F2F8C60" w14:textId="77777777" w:rsidR="00316A82" w:rsidRPr="0074011A" w:rsidRDefault="00316A82">
            <w:pPr>
              <w:spacing w:beforeAutospacing="1" w:afterAutospacing="1" w:line="240" w:lineRule="auto"/>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p>
        </w:tc>
        <w:tc>
          <w:tcPr>
            <w:tcW w:w="0" w:type="auto"/>
          </w:tcPr>
          <w:p w14:paraId="5E293A48" w14:textId="55D119C0" w:rsidR="00316A82" w:rsidRPr="0074011A" w:rsidRDefault="00610445">
            <w:pPr>
              <w:spacing w:before="103" w:beforeAutospacing="1" w:after="78"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Pr>
                <w:rFonts w:asciiTheme="minorHAnsi" w:eastAsia="Arial" w:hAnsiTheme="minorHAnsi" w:cstheme="minorHAnsi"/>
                <w:lang w:val="en-US"/>
              </w:rPr>
              <w:t>08</w:t>
            </w:r>
            <w:r w:rsidR="00C11312" w:rsidRPr="0074011A">
              <w:rPr>
                <w:rFonts w:asciiTheme="minorHAnsi" w:eastAsia="Arial" w:hAnsiTheme="minorHAnsi" w:cstheme="minorHAnsi"/>
                <w:lang w:val="en-US"/>
              </w:rPr>
              <w:t>-</w:t>
            </w:r>
            <w:r>
              <w:rPr>
                <w:rFonts w:asciiTheme="minorHAnsi" w:eastAsia="Arial" w:hAnsiTheme="minorHAnsi" w:cstheme="minorHAnsi"/>
                <w:lang w:val="en-US"/>
              </w:rPr>
              <w:t>April</w:t>
            </w:r>
            <w:r w:rsidR="00F63D03" w:rsidRPr="0074011A">
              <w:rPr>
                <w:rFonts w:asciiTheme="minorHAnsi" w:eastAsia="Arial" w:hAnsiTheme="minorHAnsi" w:cstheme="minorHAnsi"/>
                <w:lang w:val="en-US"/>
              </w:rPr>
              <w:t>-2</w:t>
            </w:r>
            <w:r w:rsidR="00316A82" w:rsidRPr="0074011A">
              <w:rPr>
                <w:rFonts w:asciiTheme="minorHAnsi" w:eastAsia="Arial" w:hAnsiTheme="minorHAnsi" w:cstheme="minorHAnsi"/>
                <w:lang w:val="en-US"/>
              </w:rPr>
              <w:t>02</w:t>
            </w:r>
            <w:r w:rsidR="00F63D03" w:rsidRPr="0074011A">
              <w:rPr>
                <w:rFonts w:asciiTheme="minorHAnsi" w:eastAsia="Arial" w:hAnsiTheme="minorHAnsi" w:cstheme="minorHAnsi"/>
                <w:lang w:val="en-US"/>
              </w:rPr>
              <w:t>5</w:t>
            </w:r>
          </w:p>
        </w:tc>
        <w:tc>
          <w:tcPr>
            <w:tcW w:w="0" w:type="auto"/>
          </w:tcPr>
          <w:p w14:paraId="6EADBC49" w14:textId="77777777" w:rsidR="00316A82" w:rsidRPr="0074011A" w:rsidRDefault="00316A82">
            <w:pPr>
              <w:spacing w:before="103" w:beforeAutospacing="1" w:after="78"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SM</w:t>
            </w:r>
          </w:p>
        </w:tc>
        <w:tc>
          <w:tcPr>
            <w:tcW w:w="0" w:type="auto"/>
          </w:tcPr>
          <w:p w14:paraId="1A1D3E73" w14:textId="3533A2F9" w:rsidR="00482479" w:rsidRPr="0074011A" w:rsidRDefault="00316A82">
            <w:pPr>
              <w:spacing w:before="103" w:beforeAutospacing="1" w:after="78"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 xml:space="preserve">Replacing </w:t>
            </w:r>
            <w:r w:rsidR="00117A6F" w:rsidRPr="0074011A">
              <w:rPr>
                <w:rFonts w:asciiTheme="minorHAnsi" w:eastAsia="Arial" w:hAnsiTheme="minorHAnsi" w:cstheme="minorHAnsi"/>
                <w:lang w:val="en-US"/>
              </w:rPr>
              <w:t>N</w:t>
            </w:r>
            <w:r w:rsidRPr="0074011A">
              <w:rPr>
                <w:rFonts w:asciiTheme="minorHAnsi" w:eastAsia="Arial" w:hAnsiTheme="minorHAnsi" w:cstheme="minorHAnsi"/>
                <w:lang w:val="en-US"/>
              </w:rPr>
              <w:t>GESO branding with NESO branding</w:t>
            </w:r>
            <w:r w:rsidR="00482479">
              <w:rPr>
                <w:rFonts w:asciiTheme="minorHAnsi" w:eastAsia="Arial" w:hAnsiTheme="minorHAnsi" w:cstheme="minorHAnsi"/>
                <w:lang w:val="en-US"/>
              </w:rPr>
              <w:br/>
            </w:r>
            <w:proofErr w:type="spellStart"/>
            <w:r w:rsidR="00BD38CB">
              <w:rPr>
                <w:rFonts w:asciiTheme="minorHAnsi" w:eastAsia="Arial" w:hAnsiTheme="minorHAnsi" w:cstheme="minorHAnsi"/>
                <w:lang w:val="en-US"/>
              </w:rPr>
              <w:t>Modernised</w:t>
            </w:r>
            <w:proofErr w:type="spellEnd"/>
            <w:r w:rsidR="00BD38CB">
              <w:rPr>
                <w:rFonts w:asciiTheme="minorHAnsi" w:eastAsia="Arial" w:hAnsiTheme="minorHAnsi" w:cstheme="minorHAnsi"/>
                <w:lang w:val="en-US"/>
              </w:rPr>
              <w:t xml:space="preserve"> document formatting</w:t>
            </w:r>
            <w:r w:rsidR="003B204D">
              <w:rPr>
                <w:rFonts w:asciiTheme="minorHAnsi" w:eastAsia="Arial" w:hAnsiTheme="minorHAnsi" w:cstheme="minorHAnsi"/>
                <w:lang w:val="en-US"/>
              </w:rPr>
              <w:t xml:space="preserve"> </w:t>
            </w:r>
          </w:p>
        </w:tc>
      </w:tr>
      <w:tr w:rsidR="00316A82" w:rsidRPr="0074011A" w14:paraId="4366F7DC" w14:textId="77777777" w:rsidTr="00F74431">
        <w:trPr>
          <w:cnfStyle w:val="000000100000" w:firstRow="0" w:lastRow="0" w:firstColumn="0" w:lastColumn="0" w:oddVBand="0" w:evenVBand="0" w:oddHBand="1" w:evenHBand="0" w:firstRowFirstColumn="0" w:firstRowLastColumn="0" w:lastRowFirstColumn="0" w:lastRowLastColumn="0"/>
          <w:trHeight w:hRule="exact" w:val="468"/>
        </w:trPr>
        <w:tc>
          <w:tcPr>
            <w:cnfStyle w:val="001000000000" w:firstRow="0" w:lastRow="0" w:firstColumn="1" w:lastColumn="0" w:oddVBand="0" w:evenVBand="0" w:oddHBand="0" w:evenHBand="0" w:firstRowFirstColumn="0" w:firstRowLastColumn="0" w:lastRowFirstColumn="0" w:lastRowLastColumn="0"/>
            <w:tcW w:w="0" w:type="auto"/>
          </w:tcPr>
          <w:p w14:paraId="3FFE125B" w14:textId="77777777" w:rsidR="00316A82" w:rsidRPr="0074011A" w:rsidRDefault="00316A82">
            <w:pPr>
              <w:spacing w:before="103" w:beforeAutospacing="1" w:after="78" w:afterAutospacing="1" w:line="232" w:lineRule="exact"/>
              <w:mirrorIndents/>
              <w:textAlignment w:val="baseline"/>
              <w:rPr>
                <w:rFonts w:asciiTheme="minorHAnsi" w:eastAsia="Arial" w:hAnsiTheme="minorHAnsi" w:cstheme="minorHAnsi"/>
                <w:lang w:val="en-US"/>
              </w:rPr>
            </w:pPr>
            <w:r w:rsidRPr="0074011A">
              <w:rPr>
                <w:rFonts w:asciiTheme="minorHAnsi" w:eastAsia="Arial" w:hAnsiTheme="minorHAnsi" w:cstheme="minorHAnsi"/>
                <w:lang w:val="en-US"/>
              </w:rPr>
              <w:t>6</w:t>
            </w:r>
          </w:p>
        </w:tc>
        <w:tc>
          <w:tcPr>
            <w:tcW w:w="0" w:type="auto"/>
          </w:tcPr>
          <w:p w14:paraId="1112FBD0" w14:textId="77777777" w:rsidR="00316A82" w:rsidRPr="0074011A" w:rsidRDefault="00316A82">
            <w:pPr>
              <w:spacing w:beforeAutospacing="1" w:afterAutospacing="1" w:line="240" w:lineRule="auto"/>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p>
        </w:tc>
        <w:tc>
          <w:tcPr>
            <w:tcW w:w="0" w:type="auto"/>
          </w:tcPr>
          <w:p w14:paraId="20530A5E" w14:textId="77777777" w:rsidR="00316A82" w:rsidRPr="0074011A" w:rsidRDefault="00316A82">
            <w:pPr>
              <w:spacing w:before="103" w:beforeAutospacing="1" w:after="78"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13-Oct-2020</w:t>
            </w:r>
          </w:p>
        </w:tc>
        <w:tc>
          <w:tcPr>
            <w:tcW w:w="0" w:type="auto"/>
          </w:tcPr>
          <w:p w14:paraId="2CC18DA5" w14:textId="77777777" w:rsidR="00316A82" w:rsidRPr="0074011A" w:rsidRDefault="00316A82">
            <w:pPr>
              <w:spacing w:before="103" w:beforeAutospacing="1" w:after="78"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Chaitali</w:t>
            </w:r>
          </w:p>
        </w:tc>
        <w:tc>
          <w:tcPr>
            <w:tcW w:w="0" w:type="auto"/>
          </w:tcPr>
          <w:p w14:paraId="1863B016" w14:textId="77777777" w:rsidR="00316A82" w:rsidRPr="0074011A" w:rsidRDefault="00316A82">
            <w:pPr>
              <w:spacing w:before="103" w:beforeAutospacing="1" w:after="78"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Updated NGESO branding</w:t>
            </w:r>
          </w:p>
        </w:tc>
      </w:tr>
      <w:tr w:rsidR="00316A82" w:rsidRPr="0074011A" w14:paraId="4950188C" w14:textId="77777777" w:rsidTr="00F74431">
        <w:trPr>
          <w:trHeight w:hRule="exact" w:val="464"/>
        </w:trPr>
        <w:tc>
          <w:tcPr>
            <w:cnfStyle w:val="001000000000" w:firstRow="0" w:lastRow="0" w:firstColumn="1" w:lastColumn="0" w:oddVBand="0" w:evenVBand="0" w:oddHBand="0" w:evenHBand="0" w:firstRowFirstColumn="0" w:firstRowLastColumn="0" w:lastRowFirstColumn="0" w:lastRowLastColumn="0"/>
            <w:tcW w:w="0" w:type="auto"/>
          </w:tcPr>
          <w:p w14:paraId="603F91C8" w14:textId="77777777" w:rsidR="00316A82" w:rsidRPr="0074011A" w:rsidRDefault="00316A82">
            <w:pPr>
              <w:spacing w:before="99" w:beforeAutospacing="1" w:after="68" w:afterAutospacing="1" w:line="232" w:lineRule="exact"/>
              <w:mirrorIndents/>
              <w:textAlignment w:val="baseline"/>
              <w:rPr>
                <w:rFonts w:asciiTheme="minorHAnsi" w:eastAsia="Arial" w:hAnsiTheme="minorHAnsi" w:cstheme="minorHAnsi"/>
                <w:lang w:val="en-US"/>
              </w:rPr>
            </w:pPr>
            <w:r w:rsidRPr="0074011A">
              <w:rPr>
                <w:rFonts w:asciiTheme="minorHAnsi" w:eastAsia="Arial" w:hAnsiTheme="minorHAnsi" w:cstheme="minorHAnsi"/>
                <w:lang w:val="en-US"/>
              </w:rPr>
              <w:t>5</w:t>
            </w:r>
          </w:p>
        </w:tc>
        <w:tc>
          <w:tcPr>
            <w:tcW w:w="0" w:type="auto"/>
          </w:tcPr>
          <w:p w14:paraId="01C87DDA" w14:textId="77777777" w:rsidR="00316A82" w:rsidRPr="0074011A" w:rsidRDefault="00316A82">
            <w:pPr>
              <w:spacing w:before="99" w:beforeAutospacing="1" w:after="68"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2</w:t>
            </w:r>
          </w:p>
        </w:tc>
        <w:tc>
          <w:tcPr>
            <w:tcW w:w="0" w:type="auto"/>
          </w:tcPr>
          <w:p w14:paraId="0390BFA8" w14:textId="77777777" w:rsidR="00316A82" w:rsidRPr="0074011A" w:rsidRDefault="00316A82">
            <w:pPr>
              <w:spacing w:before="99" w:beforeAutospacing="1" w:after="68"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02-Jul-2020</w:t>
            </w:r>
          </w:p>
        </w:tc>
        <w:tc>
          <w:tcPr>
            <w:tcW w:w="0" w:type="auto"/>
          </w:tcPr>
          <w:p w14:paraId="631550FF" w14:textId="77777777" w:rsidR="00316A82" w:rsidRPr="0074011A" w:rsidRDefault="00316A82">
            <w:pPr>
              <w:spacing w:before="99" w:beforeAutospacing="1" w:after="68"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Chaitali</w:t>
            </w:r>
          </w:p>
        </w:tc>
        <w:tc>
          <w:tcPr>
            <w:tcW w:w="0" w:type="auto"/>
          </w:tcPr>
          <w:p w14:paraId="43D1239D" w14:textId="77777777" w:rsidR="00316A82" w:rsidRPr="0074011A" w:rsidRDefault="00316A82">
            <w:pPr>
              <w:spacing w:before="99" w:beforeAutospacing="1" w:after="68"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Final Draft</w:t>
            </w:r>
          </w:p>
        </w:tc>
      </w:tr>
      <w:tr w:rsidR="00316A82" w:rsidRPr="0074011A" w14:paraId="086D5718" w14:textId="77777777" w:rsidTr="00F74431">
        <w:trPr>
          <w:cnfStyle w:val="000000100000" w:firstRow="0" w:lastRow="0" w:firstColumn="0" w:lastColumn="0" w:oddVBand="0" w:evenVBand="0" w:oddHBand="1" w:evenHBand="0" w:firstRowFirstColumn="0" w:firstRowLastColumn="0" w:lastRowFirstColumn="0" w:lastRowLastColumn="0"/>
          <w:trHeight w:hRule="exact" w:val="1459"/>
        </w:trPr>
        <w:tc>
          <w:tcPr>
            <w:cnfStyle w:val="001000000000" w:firstRow="0" w:lastRow="0" w:firstColumn="1" w:lastColumn="0" w:oddVBand="0" w:evenVBand="0" w:oddHBand="0" w:evenHBand="0" w:firstRowFirstColumn="0" w:firstRowLastColumn="0" w:lastRowFirstColumn="0" w:lastRowLastColumn="0"/>
            <w:tcW w:w="0" w:type="auto"/>
          </w:tcPr>
          <w:p w14:paraId="20CA9CE3" w14:textId="77777777" w:rsidR="00316A82" w:rsidRPr="0074011A" w:rsidRDefault="00316A82">
            <w:pPr>
              <w:spacing w:before="99" w:beforeAutospacing="1" w:after="821" w:afterAutospacing="1" w:line="232" w:lineRule="exact"/>
              <w:mirrorIndents/>
              <w:textAlignment w:val="baseline"/>
              <w:rPr>
                <w:rFonts w:asciiTheme="minorHAnsi" w:eastAsia="Arial" w:hAnsiTheme="minorHAnsi" w:cstheme="minorHAnsi"/>
                <w:lang w:val="en-US"/>
              </w:rPr>
            </w:pPr>
            <w:r w:rsidRPr="0074011A">
              <w:rPr>
                <w:rFonts w:asciiTheme="minorHAnsi" w:eastAsia="Arial" w:hAnsiTheme="minorHAnsi" w:cstheme="minorHAnsi"/>
                <w:lang w:val="en-US"/>
              </w:rPr>
              <w:t>5</w:t>
            </w:r>
          </w:p>
        </w:tc>
        <w:tc>
          <w:tcPr>
            <w:tcW w:w="0" w:type="auto"/>
          </w:tcPr>
          <w:p w14:paraId="17F164C4" w14:textId="77777777" w:rsidR="00316A82" w:rsidRPr="0074011A" w:rsidRDefault="00316A82">
            <w:pPr>
              <w:spacing w:before="99" w:beforeAutospacing="1" w:after="821"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1</w:t>
            </w:r>
          </w:p>
        </w:tc>
        <w:tc>
          <w:tcPr>
            <w:tcW w:w="0" w:type="auto"/>
          </w:tcPr>
          <w:p w14:paraId="22B384CD" w14:textId="77777777" w:rsidR="00316A82" w:rsidRPr="0074011A" w:rsidRDefault="00316A82">
            <w:pPr>
              <w:spacing w:before="99" w:beforeAutospacing="1" w:after="821"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25-Sep-2018</w:t>
            </w:r>
          </w:p>
        </w:tc>
        <w:tc>
          <w:tcPr>
            <w:tcW w:w="0" w:type="auto"/>
          </w:tcPr>
          <w:p w14:paraId="5BFA7EE4" w14:textId="77777777" w:rsidR="00316A82" w:rsidRPr="0074011A" w:rsidRDefault="00316A82">
            <w:pPr>
              <w:spacing w:before="99" w:beforeAutospacing="1" w:after="821"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RDG</w:t>
            </w:r>
          </w:p>
        </w:tc>
        <w:tc>
          <w:tcPr>
            <w:tcW w:w="0" w:type="auto"/>
          </w:tcPr>
          <w:p w14:paraId="33E2E98A" w14:textId="77777777" w:rsidR="00316A82" w:rsidRPr="0074011A" w:rsidRDefault="00316A82">
            <w:pPr>
              <w:spacing w:before="102" w:beforeAutospacing="1" w:afterAutospacing="1" w:line="230"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Updated to introduce new type of instruction, BOAR, for bid-offer acceptances resulting from the Replacement Reserve (RR) Market</w:t>
            </w:r>
          </w:p>
          <w:p w14:paraId="23261E83" w14:textId="77777777" w:rsidR="00316A82" w:rsidRPr="0074011A" w:rsidRDefault="00316A82">
            <w:pPr>
              <w:spacing w:before="61" w:beforeAutospacing="1" w:after="67"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 xml:space="preserve">Document </w:t>
            </w:r>
            <w:proofErr w:type="spellStart"/>
            <w:r w:rsidRPr="0074011A">
              <w:rPr>
                <w:rFonts w:asciiTheme="minorHAnsi" w:eastAsia="Arial" w:hAnsiTheme="minorHAnsi" w:cstheme="minorHAnsi"/>
                <w:lang w:val="en-US"/>
              </w:rPr>
              <w:t>modernisation</w:t>
            </w:r>
            <w:proofErr w:type="spellEnd"/>
            <w:r w:rsidRPr="0074011A">
              <w:rPr>
                <w:rFonts w:asciiTheme="minorHAnsi" w:eastAsia="Arial" w:hAnsiTheme="minorHAnsi" w:cstheme="minorHAnsi"/>
                <w:lang w:val="en-US"/>
              </w:rPr>
              <w:t xml:space="preserve"> also undertaken</w:t>
            </w:r>
          </w:p>
        </w:tc>
      </w:tr>
      <w:tr w:rsidR="00316A82" w:rsidRPr="0074011A" w14:paraId="4AA156AC" w14:textId="77777777" w:rsidTr="00F74431">
        <w:trPr>
          <w:trHeight w:hRule="exact" w:val="468"/>
        </w:trPr>
        <w:tc>
          <w:tcPr>
            <w:cnfStyle w:val="001000000000" w:firstRow="0" w:lastRow="0" w:firstColumn="1" w:lastColumn="0" w:oddVBand="0" w:evenVBand="0" w:oddHBand="0" w:evenHBand="0" w:firstRowFirstColumn="0" w:firstRowLastColumn="0" w:lastRowFirstColumn="0" w:lastRowLastColumn="0"/>
            <w:tcW w:w="0" w:type="auto"/>
          </w:tcPr>
          <w:p w14:paraId="65B2DC7A" w14:textId="77777777" w:rsidR="00316A82" w:rsidRPr="0074011A" w:rsidRDefault="00316A82">
            <w:pPr>
              <w:spacing w:before="103" w:beforeAutospacing="1" w:after="73" w:afterAutospacing="1" w:line="232" w:lineRule="exact"/>
              <w:mirrorIndents/>
              <w:textAlignment w:val="baseline"/>
              <w:rPr>
                <w:rFonts w:asciiTheme="minorHAnsi" w:eastAsia="Arial" w:hAnsiTheme="minorHAnsi" w:cstheme="minorHAnsi"/>
                <w:lang w:val="en-US"/>
              </w:rPr>
            </w:pPr>
            <w:r w:rsidRPr="0074011A">
              <w:rPr>
                <w:rFonts w:asciiTheme="minorHAnsi" w:eastAsia="Arial" w:hAnsiTheme="minorHAnsi" w:cstheme="minorHAnsi"/>
                <w:lang w:val="en-US"/>
              </w:rPr>
              <w:t>4</w:t>
            </w:r>
          </w:p>
        </w:tc>
        <w:tc>
          <w:tcPr>
            <w:tcW w:w="0" w:type="auto"/>
          </w:tcPr>
          <w:p w14:paraId="19C12D55" w14:textId="77777777" w:rsidR="00316A82" w:rsidRPr="0074011A" w:rsidRDefault="00316A82">
            <w:pPr>
              <w:spacing w:beforeAutospacing="1" w:afterAutospacing="1" w:line="240" w:lineRule="auto"/>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p>
        </w:tc>
        <w:tc>
          <w:tcPr>
            <w:tcW w:w="0" w:type="auto"/>
          </w:tcPr>
          <w:p w14:paraId="22F4D6C5" w14:textId="77777777" w:rsidR="00316A82" w:rsidRPr="0074011A" w:rsidRDefault="00316A82">
            <w:pPr>
              <w:spacing w:before="103" w:beforeAutospacing="1" w:after="73"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20-Jun-2000</w:t>
            </w:r>
          </w:p>
        </w:tc>
        <w:tc>
          <w:tcPr>
            <w:tcW w:w="0" w:type="auto"/>
          </w:tcPr>
          <w:p w14:paraId="25E00295" w14:textId="77777777" w:rsidR="00316A82" w:rsidRPr="0074011A" w:rsidRDefault="00316A82">
            <w:pPr>
              <w:spacing w:before="103" w:beforeAutospacing="1" w:after="73"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NA</w:t>
            </w:r>
          </w:p>
        </w:tc>
        <w:tc>
          <w:tcPr>
            <w:tcW w:w="0" w:type="auto"/>
          </w:tcPr>
          <w:p w14:paraId="1DCFDEC1" w14:textId="77777777" w:rsidR="00316A82" w:rsidRPr="0074011A" w:rsidRDefault="00316A82">
            <w:pPr>
              <w:spacing w:before="103" w:beforeAutospacing="1" w:after="73"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Add new NGC logo and quality watermark.</w:t>
            </w:r>
          </w:p>
        </w:tc>
      </w:tr>
      <w:tr w:rsidR="00316A82" w:rsidRPr="0074011A" w14:paraId="180BA75C" w14:textId="77777777" w:rsidTr="00F74431">
        <w:trPr>
          <w:cnfStyle w:val="000000100000" w:firstRow="0" w:lastRow="0" w:firstColumn="0" w:lastColumn="0" w:oddVBand="0" w:evenVBand="0" w:oddHBand="1" w:evenHBand="0" w:firstRowFirstColumn="0" w:firstRowLastColumn="0" w:lastRowFirstColumn="0" w:lastRowLastColumn="0"/>
          <w:trHeight w:hRule="exact" w:val="723"/>
        </w:trPr>
        <w:tc>
          <w:tcPr>
            <w:cnfStyle w:val="001000000000" w:firstRow="0" w:lastRow="0" w:firstColumn="1" w:lastColumn="0" w:oddVBand="0" w:evenVBand="0" w:oddHBand="0" w:evenHBand="0" w:firstRowFirstColumn="0" w:firstRowLastColumn="0" w:lastRowFirstColumn="0" w:lastRowLastColumn="0"/>
            <w:tcW w:w="0" w:type="auto"/>
          </w:tcPr>
          <w:p w14:paraId="2A86E60B" w14:textId="77777777" w:rsidR="00316A82" w:rsidRPr="0074011A" w:rsidRDefault="00316A82">
            <w:pPr>
              <w:spacing w:before="99" w:beforeAutospacing="1" w:after="308" w:afterAutospacing="1" w:line="232" w:lineRule="exact"/>
              <w:mirrorIndents/>
              <w:textAlignment w:val="baseline"/>
              <w:rPr>
                <w:rFonts w:asciiTheme="minorHAnsi" w:eastAsia="Arial" w:hAnsiTheme="minorHAnsi" w:cstheme="minorHAnsi"/>
                <w:lang w:val="en-US"/>
              </w:rPr>
            </w:pPr>
            <w:r w:rsidRPr="0074011A">
              <w:rPr>
                <w:rFonts w:asciiTheme="minorHAnsi" w:eastAsia="Arial" w:hAnsiTheme="minorHAnsi" w:cstheme="minorHAnsi"/>
                <w:lang w:val="en-US"/>
              </w:rPr>
              <w:t>4</w:t>
            </w:r>
          </w:p>
        </w:tc>
        <w:tc>
          <w:tcPr>
            <w:tcW w:w="0" w:type="auto"/>
          </w:tcPr>
          <w:p w14:paraId="1433FA82" w14:textId="77777777" w:rsidR="00316A82" w:rsidRPr="0074011A" w:rsidRDefault="00316A82">
            <w:pPr>
              <w:spacing w:before="99" w:beforeAutospacing="1" w:after="308"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1</w:t>
            </w:r>
          </w:p>
        </w:tc>
        <w:tc>
          <w:tcPr>
            <w:tcW w:w="0" w:type="auto"/>
          </w:tcPr>
          <w:p w14:paraId="291DFDC8" w14:textId="77777777" w:rsidR="00316A82" w:rsidRPr="0074011A" w:rsidRDefault="00316A82">
            <w:pPr>
              <w:spacing w:before="99" w:beforeAutospacing="1" w:after="308"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07-Jun-2000</w:t>
            </w:r>
          </w:p>
        </w:tc>
        <w:tc>
          <w:tcPr>
            <w:tcW w:w="0" w:type="auto"/>
          </w:tcPr>
          <w:p w14:paraId="7E9DB01A" w14:textId="77777777" w:rsidR="00316A82" w:rsidRPr="0074011A" w:rsidRDefault="00316A82">
            <w:pPr>
              <w:spacing w:before="99" w:beforeAutospacing="1" w:after="308"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NA</w:t>
            </w:r>
          </w:p>
        </w:tc>
        <w:tc>
          <w:tcPr>
            <w:tcW w:w="0" w:type="auto"/>
          </w:tcPr>
          <w:p w14:paraId="0279DC78" w14:textId="77777777" w:rsidR="00316A82" w:rsidRPr="0074011A" w:rsidRDefault="00316A82">
            <w:pPr>
              <w:spacing w:beforeAutospacing="1" w:after="77" w:afterAutospacing="1" w:line="231"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Updated following comments arising from EDL type testing.</w:t>
            </w:r>
          </w:p>
        </w:tc>
      </w:tr>
      <w:tr w:rsidR="00316A82" w:rsidRPr="0074011A" w14:paraId="15C19682" w14:textId="77777777" w:rsidTr="00F74431">
        <w:trPr>
          <w:trHeight w:hRule="exact" w:val="722"/>
        </w:trPr>
        <w:tc>
          <w:tcPr>
            <w:cnfStyle w:val="001000000000" w:firstRow="0" w:lastRow="0" w:firstColumn="1" w:lastColumn="0" w:oddVBand="0" w:evenVBand="0" w:oddHBand="0" w:evenHBand="0" w:firstRowFirstColumn="0" w:firstRowLastColumn="0" w:lastRowFirstColumn="0" w:lastRowLastColumn="0"/>
            <w:tcW w:w="0" w:type="auto"/>
          </w:tcPr>
          <w:p w14:paraId="12203E02" w14:textId="77777777" w:rsidR="00316A82" w:rsidRPr="0074011A" w:rsidRDefault="00316A82">
            <w:pPr>
              <w:spacing w:before="98" w:beforeAutospacing="1" w:after="298" w:afterAutospacing="1" w:line="232" w:lineRule="exact"/>
              <w:mirrorIndents/>
              <w:textAlignment w:val="baseline"/>
              <w:rPr>
                <w:rFonts w:asciiTheme="minorHAnsi" w:eastAsia="Arial" w:hAnsiTheme="minorHAnsi" w:cstheme="minorHAnsi"/>
                <w:lang w:val="en-US"/>
              </w:rPr>
            </w:pPr>
            <w:r w:rsidRPr="0074011A">
              <w:rPr>
                <w:rFonts w:asciiTheme="minorHAnsi" w:eastAsia="Arial" w:hAnsiTheme="minorHAnsi" w:cstheme="minorHAnsi"/>
                <w:lang w:val="en-US"/>
              </w:rPr>
              <w:t>3</w:t>
            </w:r>
          </w:p>
        </w:tc>
        <w:tc>
          <w:tcPr>
            <w:tcW w:w="0" w:type="auto"/>
          </w:tcPr>
          <w:p w14:paraId="79F78513" w14:textId="77777777" w:rsidR="00316A82" w:rsidRPr="0074011A" w:rsidRDefault="00316A82">
            <w:pPr>
              <w:spacing w:beforeAutospacing="1" w:afterAutospacing="1" w:line="240" w:lineRule="auto"/>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p>
        </w:tc>
        <w:tc>
          <w:tcPr>
            <w:tcW w:w="0" w:type="auto"/>
          </w:tcPr>
          <w:p w14:paraId="27B92C81" w14:textId="77777777" w:rsidR="00316A82" w:rsidRPr="0074011A" w:rsidRDefault="00316A82">
            <w:pPr>
              <w:spacing w:before="98" w:beforeAutospacing="1" w:after="298"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09-May-2000</w:t>
            </w:r>
          </w:p>
        </w:tc>
        <w:tc>
          <w:tcPr>
            <w:tcW w:w="0" w:type="auto"/>
          </w:tcPr>
          <w:p w14:paraId="05ED1B6C" w14:textId="77777777" w:rsidR="00316A82" w:rsidRPr="0074011A" w:rsidRDefault="00316A82">
            <w:pPr>
              <w:spacing w:before="98" w:beforeAutospacing="1" w:after="298"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NA</w:t>
            </w:r>
          </w:p>
        </w:tc>
        <w:tc>
          <w:tcPr>
            <w:tcW w:w="0" w:type="auto"/>
          </w:tcPr>
          <w:p w14:paraId="7441A771" w14:textId="77777777" w:rsidR="00316A82" w:rsidRPr="0074011A" w:rsidRDefault="00316A82">
            <w:pPr>
              <w:spacing w:before="99" w:beforeAutospacing="1" w:after="67" w:afterAutospacing="1" w:line="231"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spacing w:val="-2"/>
                <w:lang w:val="en-US"/>
              </w:rPr>
            </w:pPr>
            <w:r w:rsidRPr="0074011A">
              <w:rPr>
                <w:rFonts w:asciiTheme="minorHAnsi" w:eastAsia="Arial" w:hAnsiTheme="minorHAnsi" w:cstheme="minorHAnsi"/>
                <w:spacing w:val="-2"/>
                <w:lang w:val="en-US"/>
              </w:rPr>
              <w:t>Updated and issued after responding to comments on Issue 3, Draft 1.</w:t>
            </w:r>
          </w:p>
        </w:tc>
      </w:tr>
      <w:tr w:rsidR="00316A82" w:rsidRPr="0074011A" w14:paraId="47336385" w14:textId="77777777" w:rsidTr="00F74431">
        <w:trPr>
          <w:cnfStyle w:val="000000100000" w:firstRow="0" w:lastRow="0" w:firstColumn="0" w:lastColumn="0" w:oddVBand="0" w:evenVBand="0" w:oddHBand="1" w:evenHBand="0" w:firstRowFirstColumn="0" w:firstRowLastColumn="0" w:lastRowFirstColumn="0" w:lastRowLastColumn="0"/>
          <w:trHeight w:hRule="exact" w:val="722"/>
        </w:trPr>
        <w:tc>
          <w:tcPr>
            <w:cnfStyle w:val="001000000000" w:firstRow="0" w:lastRow="0" w:firstColumn="1" w:lastColumn="0" w:oddVBand="0" w:evenVBand="0" w:oddHBand="0" w:evenHBand="0" w:firstRowFirstColumn="0" w:firstRowLastColumn="0" w:lastRowFirstColumn="0" w:lastRowLastColumn="0"/>
            <w:tcW w:w="0" w:type="auto"/>
          </w:tcPr>
          <w:p w14:paraId="3EB7C7D4" w14:textId="77777777" w:rsidR="00316A82" w:rsidRPr="0074011A" w:rsidRDefault="00316A82">
            <w:pPr>
              <w:spacing w:before="99" w:beforeAutospacing="1" w:after="302" w:afterAutospacing="1" w:line="232" w:lineRule="exact"/>
              <w:mirrorIndents/>
              <w:textAlignment w:val="baseline"/>
              <w:rPr>
                <w:rFonts w:asciiTheme="minorHAnsi" w:eastAsia="Arial" w:hAnsiTheme="minorHAnsi" w:cstheme="minorHAnsi"/>
                <w:lang w:val="en-US"/>
              </w:rPr>
            </w:pPr>
            <w:r w:rsidRPr="0074011A">
              <w:rPr>
                <w:rFonts w:asciiTheme="minorHAnsi" w:eastAsia="Arial" w:hAnsiTheme="minorHAnsi" w:cstheme="minorHAnsi"/>
                <w:lang w:val="en-US"/>
              </w:rPr>
              <w:t>3</w:t>
            </w:r>
          </w:p>
        </w:tc>
        <w:tc>
          <w:tcPr>
            <w:tcW w:w="0" w:type="auto"/>
          </w:tcPr>
          <w:p w14:paraId="2B79D840" w14:textId="77777777" w:rsidR="00316A82" w:rsidRPr="0074011A" w:rsidRDefault="00316A82">
            <w:pPr>
              <w:spacing w:before="99" w:beforeAutospacing="1" w:after="302"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1</w:t>
            </w:r>
          </w:p>
        </w:tc>
        <w:tc>
          <w:tcPr>
            <w:tcW w:w="0" w:type="auto"/>
          </w:tcPr>
          <w:p w14:paraId="7C69C69E" w14:textId="77777777" w:rsidR="00316A82" w:rsidRPr="0074011A" w:rsidRDefault="00316A82">
            <w:pPr>
              <w:spacing w:before="99" w:beforeAutospacing="1" w:after="302"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13-Apr-2000</w:t>
            </w:r>
          </w:p>
        </w:tc>
        <w:tc>
          <w:tcPr>
            <w:tcW w:w="0" w:type="auto"/>
          </w:tcPr>
          <w:p w14:paraId="00F5A485" w14:textId="77777777" w:rsidR="00316A82" w:rsidRPr="0074011A" w:rsidRDefault="00316A82">
            <w:pPr>
              <w:spacing w:before="99" w:beforeAutospacing="1" w:after="302"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RDG</w:t>
            </w:r>
          </w:p>
        </w:tc>
        <w:tc>
          <w:tcPr>
            <w:tcW w:w="0" w:type="auto"/>
          </w:tcPr>
          <w:p w14:paraId="6AB54560" w14:textId="77777777" w:rsidR="00316A82" w:rsidRPr="0074011A" w:rsidRDefault="00316A82">
            <w:pPr>
              <w:spacing w:before="101" w:beforeAutospacing="1" w:after="72" w:afterAutospacing="1" w:line="230"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Updated to include Submission message reason codes</w:t>
            </w:r>
          </w:p>
        </w:tc>
      </w:tr>
      <w:tr w:rsidR="00316A82" w:rsidRPr="0074011A" w14:paraId="30C1B8C0" w14:textId="77777777" w:rsidTr="00F74431">
        <w:trPr>
          <w:trHeight w:hRule="exact" w:val="789"/>
        </w:trPr>
        <w:tc>
          <w:tcPr>
            <w:cnfStyle w:val="001000000000" w:firstRow="0" w:lastRow="0" w:firstColumn="1" w:lastColumn="0" w:oddVBand="0" w:evenVBand="0" w:oddHBand="0" w:evenHBand="0" w:firstRowFirstColumn="0" w:firstRowLastColumn="0" w:lastRowFirstColumn="0" w:lastRowLastColumn="0"/>
            <w:tcW w:w="0" w:type="auto"/>
          </w:tcPr>
          <w:p w14:paraId="197DBCFC" w14:textId="77777777" w:rsidR="00316A82" w:rsidRPr="0074011A" w:rsidRDefault="00316A82">
            <w:pPr>
              <w:spacing w:before="104" w:beforeAutospacing="1" w:after="72" w:afterAutospacing="1" w:line="232" w:lineRule="exact"/>
              <w:mirrorIndents/>
              <w:textAlignment w:val="baseline"/>
              <w:rPr>
                <w:rFonts w:asciiTheme="minorHAnsi" w:eastAsia="Arial" w:hAnsiTheme="minorHAnsi" w:cstheme="minorHAnsi"/>
                <w:lang w:val="en-US"/>
              </w:rPr>
            </w:pPr>
            <w:r w:rsidRPr="0074011A">
              <w:rPr>
                <w:rFonts w:asciiTheme="minorHAnsi" w:eastAsia="Arial" w:hAnsiTheme="minorHAnsi" w:cstheme="minorHAnsi"/>
                <w:lang w:val="en-US"/>
              </w:rPr>
              <w:t>2</w:t>
            </w:r>
          </w:p>
        </w:tc>
        <w:tc>
          <w:tcPr>
            <w:tcW w:w="0" w:type="auto"/>
          </w:tcPr>
          <w:p w14:paraId="07C7D6F5" w14:textId="77777777" w:rsidR="00316A82" w:rsidRPr="0074011A" w:rsidRDefault="00316A82">
            <w:pPr>
              <w:spacing w:beforeAutospacing="1" w:afterAutospacing="1" w:line="240" w:lineRule="auto"/>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p>
        </w:tc>
        <w:tc>
          <w:tcPr>
            <w:tcW w:w="0" w:type="auto"/>
          </w:tcPr>
          <w:p w14:paraId="188E2C74" w14:textId="77777777" w:rsidR="00316A82" w:rsidRPr="0074011A" w:rsidRDefault="00316A82">
            <w:pPr>
              <w:spacing w:before="104" w:beforeAutospacing="1" w:after="72"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21-Jan-2000</w:t>
            </w:r>
          </w:p>
        </w:tc>
        <w:tc>
          <w:tcPr>
            <w:tcW w:w="0" w:type="auto"/>
          </w:tcPr>
          <w:p w14:paraId="214C2181" w14:textId="77777777" w:rsidR="00316A82" w:rsidRPr="0074011A" w:rsidRDefault="00316A82">
            <w:pPr>
              <w:spacing w:before="104" w:beforeAutospacing="1" w:after="72"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NA</w:t>
            </w:r>
          </w:p>
        </w:tc>
        <w:tc>
          <w:tcPr>
            <w:tcW w:w="0" w:type="auto"/>
          </w:tcPr>
          <w:p w14:paraId="00AE10A8" w14:textId="77777777" w:rsidR="00316A82" w:rsidRPr="0074011A" w:rsidRDefault="00316A82">
            <w:pPr>
              <w:spacing w:before="104" w:beforeAutospacing="1" w:after="72"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Issued following review.</w:t>
            </w:r>
          </w:p>
        </w:tc>
      </w:tr>
      <w:tr w:rsidR="00316A82" w:rsidRPr="0074011A" w14:paraId="3EE96421" w14:textId="77777777" w:rsidTr="00F74431">
        <w:trPr>
          <w:cnfStyle w:val="000000100000" w:firstRow="0" w:lastRow="0" w:firstColumn="0" w:lastColumn="0" w:oddVBand="0" w:evenVBand="0" w:oddHBand="1" w:evenHBand="0" w:firstRowFirstColumn="0" w:firstRowLastColumn="0" w:lastRowFirstColumn="0" w:lastRowLastColumn="0"/>
          <w:trHeight w:hRule="exact" w:val="1240"/>
        </w:trPr>
        <w:tc>
          <w:tcPr>
            <w:cnfStyle w:val="001000000000" w:firstRow="0" w:lastRow="0" w:firstColumn="1" w:lastColumn="0" w:oddVBand="0" w:evenVBand="0" w:oddHBand="0" w:evenHBand="0" w:firstRowFirstColumn="0" w:firstRowLastColumn="0" w:lastRowFirstColumn="0" w:lastRowLastColumn="0"/>
            <w:tcW w:w="0" w:type="auto"/>
          </w:tcPr>
          <w:p w14:paraId="12D96EAD" w14:textId="77777777" w:rsidR="00316A82" w:rsidRPr="0074011A" w:rsidRDefault="00316A82">
            <w:pPr>
              <w:spacing w:before="103" w:beforeAutospacing="1" w:after="754" w:afterAutospacing="1" w:line="232" w:lineRule="exact"/>
              <w:mirrorIndents/>
              <w:textAlignment w:val="baseline"/>
              <w:rPr>
                <w:rFonts w:asciiTheme="minorHAnsi" w:eastAsia="Arial" w:hAnsiTheme="minorHAnsi" w:cstheme="minorHAnsi"/>
                <w:lang w:val="en-US"/>
              </w:rPr>
            </w:pPr>
            <w:r w:rsidRPr="0074011A">
              <w:rPr>
                <w:rFonts w:asciiTheme="minorHAnsi" w:eastAsia="Arial" w:hAnsiTheme="minorHAnsi" w:cstheme="minorHAnsi"/>
                <w:lang w:val="en-US"/>
              </w:rPr>
              <w:t>2</w:t>
            </w:r>
          </w:p>
        </w:tc>
        <w:tc>
          <w:tcPr>
            <w:tcW w:w="0" w:type="auto"/>
          </w:tcPr>
          <w:p w14:paraId="3A77A86B" w14:textId="77777777" w:rsidR="00316A82" w:rsidRPr="0074011A" w:rsidRDefault="00316A82">
            <w:pPr>
              <w:spacing w:before="103" w:beforeAutospacing="1" w:after="754"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1</w:t>
            </w:r>
          </w:p>
        </w:tc>
        <w:tc>
          <w:tcPr>
            <w:tcW w:w="0" w:type="auto"/>
          </w:tcPr>
          <w:p w14:paraId="1B84F098" w14:textId="77777777" w:rsidR="00316A82" w:rsidRPr="0074011A" w:rsidRDefault="00316A82">
            <w:pPr>
              <w:spacing w:before="103" w:beforeAutospacing="1" w:after="754"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19-Jan-2000</w:t>
            </w:r>
          </w:p>
        </w:tc>
        <w:tc>
          <w:tcPr>
            <w:tcW w:w="0" w:type="auto"/>
          </w:tcPr>
          <w:p w14:paraId="560EBF99" w14:textId="77777777" w:rsidR="00316A82" w:rsidRPr="0074011A" w:rsidRDefault="00316A82">
            <w:pPr>
              <w:spacing w:before="103" w:beforeAutospacing="1" w:after="754"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NA</w:t>
            </w:r>
          </w:p>
        </w:tc>
        <w:tc>
          <w:tcPr>
            <w:tcW w:w="0" w:type="auto"/>
          </w:tcPr>
          <w:p w14:paraId="0ED93C42" w14:textId="3E7CFC98" w:rsidR="00316A82" w:rsidRPr="0074011A" w:rsidRDefault="00316A82">
            <w:pPr>
              <w:spacing w:before="107" w:beforeAutospacing="1" w:after="62" w:afterAutospacing="1" w:line="230"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spacing w:val="-2"/>
                <w:lang w:val="en-US"/>
              </w:rPr>
            </w:pPr>
            <w:r w:rsidRPr="0074011A">
              <w:rPr>
                <w:rFonts w:asciiTheme="minorHAnsi" w:eastAsia="Arial" w:hAnsiTheme="minorHAnsi" w:cstheme="minorHAnsi"/>
                <w:spacing w:val="-2"/>
                <w:lang w:val="en-US"/>
              </w:rPr>
              <w:t xml:space="preserve">Updated in response to comments received from OFGEM on Issue 1. Also add Start Time field to the REAS </w:t>
            </w:r>
            <w:proofErr w:type="gramStart"/>
            <w:r w:rsidRPr="0074011A">
              <w:rPr>
                <w:rFonts w:asciiTheme="minorHAnsi" w:eastAsia="Arial" w:hAnsiTheme="minorHAnsi" w:cstheme="minorHAnsi"/>
                <w:spacing w:val="-2"/>
                <w:lang w:val="en-US"/>
              </w:rPr>
              <w:t>instruction, and</w:t>
            </w:r>
            <w:proofErr w:type="gramEnd"/>
            <w:r w:rsidRPr="0074011A">
              <w:rPr>
                <w:rFonts w:asciiTheme="minorHAnsi" w:eastAsia="Arial" w:hAnsiTheme="minorHAnsi" w:cstheme="minorHAnsi"/>
                <w:spacing w:val="-2"/>
                <w:lang w:val="en-US"/>
              </w:rPr>
              <w:t xml:space="preserve"> increase the size of the elbow fields in the RUR/RDR messages from 4 to </w:t>
            </w:r>
            <w:r w:rsidR="00A07058" w:rsidRPr="0074011A">
              <w:rPr>
                <w:rFonts w:asciiTheme="minorHAnsi" w:eastAsia="Arial" w:hAnsiTheme="minorHAnsi" w:cstheme="minorHAnsi"/>
                <w:spacing w:val="-2"/>
                <w:lang w:val="en-US"/>
              </w:rPr>
              <w:t>5.</w:t>
            </w:r>
          </w:p>
        </w:tc>
      </w:tr>
      <w:tr w:rsidR="00316A82" w:rsidRPr="0074011A" w14:paraId="606ABFF6" w14:textId="77777777" w:rsidTr="00F74431">
        <w:trPr>
          <w:trHeight w:hRule="exact" w:val="728"/>
        </w:trPr>
        <w:tc>
          <w:tcPr>
            <w:cnfStyle w:val="001000000000" w:firstRow="0" w:lastRow="0" w:firstColumn="1" w:lastColumn="0" w:oddVBand="0" w:evenVBand="0" w:oddHBand="0" w:evenHBand="0" w:firstRowFirstColumn="0" w:firstRowLastColumn="0" w:lastRowFirstColumn="0" w:lastRowLastColumn="0"/>
            <w:tcW w:w="0" w:type="auto"/>
          </w:tcPr>
          <w:p w14:paraId="1AB309A7" w14:textId="77777777" w:rsidR="00316A82" w:rsidRPr="0074011A" w:rsidRDefault="00316A82">
            <w:pPr>
              <w:spacing w:before="103" w:beforeAutospacing="1" w:after="298" w:afterAutospacing="1" w:line="232" w:lineRule="exact"/>
              <w:mirrorIndents/>
              <w:textAlignment w:val="baseline"/>
              <w:rPr>
                <w:rFonts w:asciiTheme="minorHAnsi" w:eastAsia="Arial" w:hAnsiTheme="minorHAnsi" w:cstheme="minorHAnsi"/>
                <w:lang w:val="en-US"/>
              </w:rPr>
            </w:pPr>
            <w:r w:rsidRPr="0074011A">
              <w:rPr>
                <w:rFonts w:asciiTheme="minorHAnsi" w:eastAsia="Arial" w:hAnsiTheme="minorHAnsi" w:cstheme="minorHAnsi"/>
                <w:lang w:val="en-US"/>
              </w:rPr>
              <w:t>1</w:t>
            </w:r>
          </w:p>
        </w:tc>
        <w:tc>
          <w:tcPr>
            <w:tcW w:w="0" w:type="auto"/>
          </w:tcPr>
          <w:p w14:paraId="6185FFF7" w14:textId="77777777" w:rsidR="00316A82" w:rsidRPr="0074011A" w:rsidRDefault="00316A82">
            <w:pPr>
              <w:spacing w:beforeAutospacing="1" w:afterAutospacing="1" w:line="240" w:lineRule="auto"/>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p>
        </w:tc>
        <w:tc>
          <w:tcPr>
            <w:tcW w:w="0" w:type="auto"/>
          </w:tcPr>
          <w:p w14:paraId="6CB99EB0" w14:textId="77777777" w:rsidR="00316A82" w:rsidRPr="0074011A" w:rsidRDefault="00316A82">
            <w:pPr>
              <w:spacing w:before="103" w:beforeAutospacing="1" w:after="298"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23-Dec-1999</w:t>
            </w:r>
          </w:p>
        </w:tc>
        <w:tc>
          <w:tcPr>
            <w:tcW w:w="0" w:type="auto"/>
          </w:tcPr>
          <w:p w14:paraId="2809BEB9" w14:textId="77777777" w:rsidR="00316A82" w:rsidRPr="0074011A" w:rsidRDefault="00316A82">
            <w:pPr>
              <w:spacing w:before="103" w:beforeAutospacing="1" w:after="298" w:afterAutospacing="1" w:line="232"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NA</w:t>
            </w:r>
          </w:p>
        </w:tc>
        <w:tc>
          <w:tcPr>
            <w:tcW w:w="0" w:type="auto"/>
          </w:tcPr>
          <w:p w14:paraId="18E6918E" w14:textId="77777777" w:rsidR="00316A82" w:rsidRPr="0074011A" w:rsidRDefault="00316A82">
            <w:pPr>
              <w:spacing w:before="104" w:beforeAutospacing="1" w:after="67" w:afterAutospacing="1" w:line="231" w:lineRule="exact"/>
              <w:mirrorIndents/>
              <w:textAlignment w:val="baseline"/>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Updated in response to comments from the NETA project team.</w:t>
            </w:r>
          </w:p>
        </w:tc>
      </w:tr>
      <w:tr w:rsidR="00316A82" w:rsidRPr="0074011A" w14:paraId="2DFBA2D3" w14:textId="77777777" w:rsidTr="00F74431">
        <w:trPr>
          <w:cnfStyle w:val="000000100000" w:firstRow="0" w:lastRow="0" w:firstColumn="0" w:lastColumn="0" w:oddVBand="0" w:evenVBand="0" w:oddHBand="1" w:evenHBand="0" w:firstRowFirstColumn="0" w:firstRowLastColumn="0" w:lastRowFirstColumn="0" w:lastRowLastColumn="0"/>
          <w:trHeight w:hRule="exact" w:val="644"/>
        </w:trPr>
        <w:tc>
          <w:tcPr>
            <w:cnfStyle w:val="001000000000" w:firstRow="0" w:lastRow="0" w:firstColumn="1" w:lastColumn="0" w:oddVBand="0" w:evenVBand="0" w:oddHBand="0" w:evenHBand="0" w:firstRowFirstColumn="0" w:firstRowLastColumn="0" w:lastRowFirstColumn="0" w:lastRowLastColumn="0"/>
            <w:tcW w:w="0" w:type="auto"/>
          </w:tcPr>
          <w:p w14:paraId="7A53363A" w14:textId="77777777" w:rsidR="00316A82" w:rsidRPr="0074011A" w:rsidRDefault="00316A82">
            <w:pPr>
              <w:spacing w:before="99" w:beforeAutospacing="1" w:afterAutospacing="1" w:line="232" w:lineRule="exact"/>
              <w:mirrorIndents/>
              <w:textAlignment w:val="baseline"/>
              <w:rPr>
                <w:rFonts w:asciiTheme="minorHAnsi" w:eastAsia="Arial" w:hAnsiTheme="minorHAnsi" w:cstheme="minorHAnsi"/>
                <w:lang w:val="en-US"/>
              </w:rPr>
            </w:pPr>
            <w:r w:rsidRPr="0074011A">
              <w:rPr>
                <w:rFonts w:asciiTheme="minorHAnsi" w:eastAsia="Arial" w:hAnsiTheme="minorHAnsi" w:cstheme="minorHAnsi"/>
                <w:lang w:val="en-US"/>
              </w:rPr>
              <w:t>1</w:t>
            </w:r>
          </w:p>
        </w:tc>
        <w:tc>
          <w:tcPr>
            <w:tcW w:w="0" w:type="auto"/>
          </w:tcPr>
          <w:p w14:paraId="6554448E" w14:textId="77777777" w:rsidR="00316A82" w:rsidRPr="0074011A" w:rsidRDefault="00316A82">
            <w:pPr>
              <w:spacing w:before="99" w:beforeAutospacing="1"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1</w:t>
            </w:r>
          </w:p>
        </w:tc>
        <w:tc>
          <w:tcPr>
            <w:tcW w:w="0" w:type="auto"/>
          </w:tcPr>
          <w:p w14:paraId="6CD6F498" w14:textId="77777777" w:rsidR="00316A82" w:rsidRPr="0074011A" w:rsidRDefault="00316A82">
            <w:pPr>
              <w:spacing w:before="99" w:beforeAutospacing="1"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16 Dec 1999</w:t>
            </w:r>
          </w:p>
        </w:tc>
        <w:tc>
          <w:tcPr>
            <w:tcW w:w="0" w:type="auto"/>
          </w:tcPr>
          <w:p w14:paraId="0D725279" w14:textId="77777777" w:rsidR="00316A82" w:rsidRPr="0074011A" w:rsidRDefault="00316A82">
            <w:pPr>
              <w:spacing w:before="99" w:beforeAutospacing="1"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NA</w:t>
            </w:r>
          </w:p>
        </w:tc>
        <w:tc>
          <w:tcPr>
            <w:tcW w:w="0" w:type="auto"/>
          </w:tcPr>
          <w:p w14:paraId="75D2AB1E" w14:textId="1C462DE5" w:rsidR="00316A82" w:rsidRPr="0074011A" w:rsidRDefault="00316A82">
            <w:pPr>
              <w:spacing w:before="99" w:beforeAutospacing="1" w:afterAutospacing="1" w:line="232" w:lineRule="exact"/>
              <w:mirrorIndents/>
              <w:textAlignment w:val="baseline"/>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lang w:val="en-US"/>
              </w:rPr>
            </w:pPr>
            <w:r w:rsidRPr="0074011A">
              <w:rPr>
                <w:rFonts w:asciiTheme="minorHAnsi" w:eastAsia="Arial" w:hAnsiTheme="minorHAnsi" w:cstheme="minorHAnsi"/>
                <w:lang w:val="en-US"/>
              </w:rPr>
              <w:t>Created from the document referred to in Reference</w:t>
            </w:r>
            <w:r w:rsidR="00793975">
              <w:rPr>
                <w:rFonts w:asciiTheme="minorHAnsi" w:eastAsia="Arial" w:hAnsiTheme="minorHAnsi" w:cstheme="minorHAnsi"/>
                <w:lang w:val="en-US"/>
              </w:rPr>
              <w:t xml:space="preserve"> 4.</w:t>
            </w:r>
          </w:p>
        </w:tc>
      </w:tr>
    </w:tbl>
    <w:p w14:paraId="29A2351F" w14:textId="77777777" w:rsidR="00316A82" w:rsidRPr="00EE7CE1" w:rsidRDefault="00316A82" w:rsidP="00316A82"/>
    <w:p w14:paraId="4DDF46CB" w14:textId="3F0C9EF1" w:rsidR="00BC2AC5" w:rsidRPr="00010668" w:rsidRDefault="00BC2AC5" w:rsidP="00EA0F0C"/>
    <w:sectPr w:rsidR="00BC2AC5" w:rsidRPr="00010668" w:rsidSect="00327945">
      <w:headerReference w:type="default" r:id="rId11"/>
      <w:footerReference w:type="default" r:id="rId12"/>
      <w:headerReference w:type="first" r:id="rId13"/>
      <w:pgSz w:w="11906" w:h="16838" w:code="9"/>
      <w:pgMar w:top="2495" w:right="1077" w:bottom="1361" w:left="107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6AF28" w14:textId="77777777" w:rsidR="00E27407" w:rsidRDefault="00E27407" w:rsidP="00A62BFF">
      <w:pPr>
        <w:spacing w:after="0"/>
      </w:pPr>
      <w:r>
        <w:separator/>
      </w:r>
    </w:p>
  </w:endnote>
  <w:endnote w:type="continuationSeparator" w:id="0">
    <w:p w14:paraId="59F193ED" w14:textId="77777777" w:rsidR="00E27407" w:rsidRDefault="00E27407" w:rsidP="00A62BFF">
      <w:pPr>
        <w:spacing w:after="0"/>
      </w:pPr>
      <w:r>
        <w:continuationSeparator/>
      </w:r>
    </w:p>
  </w:endnote>
  <w:endnote w:type="continuationNotice" w:id="1">
    <w:p w14:paraId="4F0A69A7" w14:textId="77777777" w:rsidR="00E27407" w:rsidRDefault="00E274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altName w:val="Nirmala UI"/>
    <w:panose1 w:val="00000500000000000000"/>
    <w:charset w:val="00"/>
    <w:family w:val="auto"/>
    <w:pitch w:val="variable"/>
    <w:sig w:usb0="00008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oppins Medium">
    <w:panose1 w:val="00000600000000000000"/>
    <w:charset w:val="00"/>
    <w:family w:val="auto"/>
    <w:pitch w:val="variable"/>
    <w:sig w:usb0="00008007"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HGPMinchoE">
    <w:charset w:val="80"/>
    <w:family w:val="roman"/>
    <w:pitch w:val="variable"/>
    <w:sig w:usb0="E00002FF" w:usb1="2AC7EDFE" w:usb2="00000012" w:usb3="00000000" w:csb0="00020001"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auto"/>
    <w:panose1 w:val="02020603050405020304"/>
  </w:font>
  <w:font w:name="Arial">
    <w:charset w:val="00"/>
    <w:pitch w:val="variable"/>
    <w:family w:val="swiss"/>
    <w:panose1 w:val="02020603050405020304"/>
  </w:font>
  <w:font w:name="Verdana">
    <w:charset w:val="00"/>
    <w:pitch w:val="variable"/>
    <w:family w:val="swiss"/>
    <w:panose1 w:val="02020603050405020304"/>
  </w:font>
  <w:font w:name="Symbol">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8773432"/>
      <w:docPartObj>
        <w:docPartGallery w:val="Page Numbers (Bottom of Page)"/>
        <w:docPartUnique/>
      </w:docPartObj>
    </w:sdtPr>
    <w:sdtEndPr>
      <w:rPr>
        <w:sz w:val="16"/>
        <w:szCs w:val="16"/>
      </w:rPr>
    </w:sdtEndPr>
    <w:sdtContent>
      <w:p w14:paraId="6E690873" w14:textId="77777777" w:rsidR="00327945" w:rsidRPr="00911CFB" w:rsidRDefault="00327945" w:rsidP="00911CFB">
        <w:pPr>
          <w:pStyle w:val="Footer"/>
          <w:jc w:val="right"/>
        </w:pPr>
        <w:r>
          <w:fldChar w:fldCharType="begin"/>
        </w:r>
        <w:r>
          <w:instrText>PAGE   \* MERGEFORMAT</w:instrText>
        </w:r>
        <w:r>
          <w:fldChar w:fldCharType="separate"/>
        </w:r>
        <w:r>
          <w:t>2</w:t>
        </w:r>
        <w:r>
          <w:fldChar w:fldCharType="end"/>
        </w:r>
      </w:p>
      <w:p w14:paraId="4E761D63" w14:textId="77777777" w:rsidR="00B26D29" w:rsidRPr="00911CFB" w:rsidRDefault="00883417" w:rsidP="00327945">
        <w:pPr>
          <w:pStyle w:val="Footer"/>
          <w:jc w:val="right"/>
          <w:rPr>
            <w:sz w:val="26"/>
            <w:szCs w:val="26"/>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78283" w14:textId="77777777" w:rsidR="00E27407" w:rsidRDefault="00E27407" w:rsidP="00A62BFF">
      <w:pPr>
        <w:spacing w:after="0"/>
      </w:pPr>
      <w:r>
        <w:separator/>
      </w:r>
    </w:p>
  </w:footnote>
  <w:footnote w:type="continuationSeparator" w:id="0">
    <w:p w14:paraId="2B03021B" w14:textId="77777777" w:rsidR="00E27407" w:rsidRDefault="00E27407" w:rsidP="00A62BFF">
      <w:pPr>
        <w:spacing w:after="0"/>
      </w:pPr>
      <w:r>
        <w:continuationSeparator/>
      </w:r>
    </w:p>
  </w:footnote>
  <w:footnote w:type="continuationNotice" w:id="1">
    <w:p w14:paraId="6CA2060C" w14:textId="77777777" w:rsidR="00E27407" w:rsidRDefault="00E27407">
      <w:pPr>
        <w:spacing w:after="0" w:line="240" w:lineRule="auto"/>
      </w:pPr>
    </w:p>
  </w:footnote>
  <w:footnote w:id="2">
    <w:p w14:paraId="36514FEA" w14:textId="77777777" w:rsidR="00BB3690" w:rsidRDefault="00BB3690" w:rsidP="00BB3690">
      <w:pPr>
        <w:pStyle w:val="FootnoteText"/>
      </w:pPr>
      <w:r>
        <w:rPr>
          <w:rStyle w:val="FootnoteReference"/>
        </w:rPr>
        <w:footnoteRef/>
      </w:r>
      <w:r>
        <w:t xml:space="preserve"> Inter-machine time comparisons should only be to a minute resolution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E5AAD" w14:textId="77777777" w:rsidR="00327945" w:rsidRDefault="00F83A5E" w:rsidP="00F83A5E">
    <w:pPr>
      <w:pStyle w:val="Header"/>
      <w:ind w:left="0"/>
      <w:jc w:val="left"/>
      <w:rPr>
        <w:rFonts w:eastAsia="HGPMinchoE" w:cs="Poppins"/>
        <w:color w:val="3F0730"/>
        <w:sz w:val="28"/>
        <w:szCs w:val="40"/>
      </w:rPr>
    </w:pPr>
    <w:r w:rsidRPr="00840EA0">
      <w:rPr>
        <w:rFonts w:eastAsia="HGPMinchoE" w:cs="Poppins"/>
        <w:sz w:val="28"/>
        <w:szCs w:val="40"/>
      </w:rPr>
      <w:drawing>
        <wp:anchor distT="0" distB="0" distL="114300" distR="114300" simplePos="0" relativeHeight="251658241" behindDoc="1" locked="1" layoutInCell="1" allowOverlap="0" wp14:anchorId="4EF0613F" wp14:editId="76CF8720">
          <wp:simplePos x="0" y="0"/>
          <wp:positionH relativeFrom="page">
            <wp:align>center</wp:align>
          </wp:positionH>
          <wp:positionV relativeFrom="page">
            <wp:align>top</wp:align>
          </wp:positionV>
          <wp:extent cx="7560000" cy="10684800"/>
          <wp:effectExtent l="0" t="0" r="3175" b="0"/>
          <wp:wrapNone/>
          <wp:docPr id="1278983527" name="Picture 1278983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4800"/>
                  </a:xfrm>
                  <a:prstGeom prst="rect">
                    <a:avLst/>
                  </a:prstGeom>
                </pic:spPr>
              </pic:pic>
            </a:graphicData>
          </a:graphic>
          <wp14:sizeRelH relativeFrom="page">
            <wp14:pctWidth>0</wp14:pctWidth>
          </wp14:sizeRelH>
          <wp14:sizeRelV relativeFrom="page">
            <wp14:pctHeight>0</wp14:pctHeight>
          </wp14:sizeRelV>
        </wp:anchor>
      </w:drawing>
    </w:r>
  </w:p>
  <w:p w14:paraId="0EB97698" w14:textId="77777777" w:rsidR="00327945" w:rsidRDefault="00327945" w:rsidP="00F83A5E">
    <w:pPr>
      <w:pStyle w:val="Header"/>
      <w:ind w:left="0"/>
      <w:jc w:val="left"/>
      <w:rPr>
        <w:rFonts w:eastAsia="HGPMinchoE" w:cs="Poppins"/>
        <w:color w:val="3F0730"/>
        <w:sz w:val="28"/>
        <w:szCs w:val="40"/>
      </w:rPr>
    </w:pPr>
  </w:p>
  <w:p w14:paraId="7C074D3A" w14:textId="77777777" w:rsidR="00327945" w:rsidRDefault="00327945" w:rsidP="00F83A5E">
    <w:pPr>
      <w:pStyle w:val="Header"/>
      <w:ind w:left="0"/>
      <w:jc w:val="left"/>
      <w:rPr>
        <w:rFonts w:eastAsia="HGPMinchoE" w:cs="Poppins"/>
        <w:color w:val="3F0730"/>
        <w:sz w:val="28"/>
        <w:szCs w:val="40"/>
      </w:rPr>
    </w:pPr>
  </w:p>
  <w:p w14:paraId="3F2AAA20" w14:textId="77777777" w:rsidR="00327945" w:rsidRDefault="00327945" w:rsidP="00F83A5E">
    <w:pPr>
      <w:pStyle w:val="Header"/>
      <w:ind w:left="0"/>
      <w:jc w:val="left"/>
      <w:rPr>
        <w:rFonts w:eastAsia="HGPMinchoE" w:cs="Poppins"/>
        <w:color w:val="3F0730"/>
        <w:sz w:val="28"/>
        <w:szCs w:val="40"/>
      </w:rPr>
    </w:pPr>
  </w:p>
  <w:p w14:paraId="62CD516F" w14:textId="77777777" w:rsidR="00B26D29" w:rsidRPr="00327945" w:rsidRDefault="000B2BA9" w:rsidP="000B2BA9">
    <w:pPr>
      <w:pStyle w:val="Header"/>
      <w:ind w:left="0"/>
      <w:jc w:val="left"/>
      <w:rPr>
        <w:rFonts w:eastAsia="HGPMinchoE" w:cs="Poppins"/>
        <w:color w:val="3F0730"/>
        <w:sz w:val="28"/>
        <w:szCs w:val="40"/>
      </w:rPr>
    </w:pPr>
    <w:r w:rsidRPr="000B2BA9">
      <w:rPr>
        <w:rFonts w:eastAsia="HGPMinchoE" w:cs="Poppins"/>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A9572" w14:textId="77777777" w:rsidR="00327945" w:rsidRDefault="009A605F" w:rsidP="008B468C">
    <w:pPr>
      <w:pStyle w:val="Header"/>
      <w:ind w:left="0"/>
      <w:jc w:val="left"/>
      <w:rPr>
        <w:color w:val="FFFFFF" w:themeColor="background1"/>
        <w:sz w:val="28"/>
        <w:szCs w:val="36"/>
      </w:rPr>
    </w:pPr>
    <w:r w:rsidRPr="008B468C">
      <w:rPr>
        <w:color w:val="FFFFFF" w:themeColor="background1"/>
        <w:sz w:val="28"/>
        <w:szCs w:val="36"/>
      </w:rPr>
      <w:drawing>
        <wp:anchor distT="0" distB="0" distL="114300" distR="114300" simplePos="0" relativeHeight="251658240" behindDoc="1" locked="1" layoutInCell="1" allowOverlap="0" wp14:anchorId="127FBD48" wp14:editId="498D20F0">
          <wp:simplePos x="0" y="0"/>
          <wp:positionH relativeFrom="page">
            <wp:align>center</wp:align>
          </wp:positionH>
          <wp:positionV relativeFrom="page">
            <wp:align>top</wp:align>
          </wp:positionV>
          <wp:extent cx="7560000" cy="10688400"/>
          <wp:effectExtent l="0" t="0" r="3175" b="0"/>
          <wp:wrapNone/>
          <wp:docPr id="667051500" name="Picture 667051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6283DF8C" w14:textId="77777777" w:rsidR="00327945" w:rsidRDefault="00327945" w:rsidP="008B468C">
    <w:pPr>
      <w:pStyle w:val="Header"/>
      <w:ind w:left="0"/>
      <w:jc w:val="left"/>
      <w:rPr>
        <w:color w:val="FFFFFF" w:themeColor="background1"/>
        <w:sz w:val="28"/>
        <w:szCs w:val="36"/>
      </w:rPr>
    </w:pPr>
  </w:p>
  <w:p w14:paraId="7823F358" w14:textId="77777777" w:rsidR="00327945" w:rsidRDefault="00327945" w:rsidP="008B468C">
    <w:pPr>
      <w:pStyle w:val="Header"/>
      <w:ind w:left="0"/>
      <w:jc w:val="left"/>
      <w:rPr>
        <w:color w:val="FFFFFF" w:themeColor="background1"/>
        <w:sz w:val="28"/>
        <w:szCs w:val="36"/>
      </w:rPr>
    </w:pPr>
  </w:p>
  <w:p w14:paraId="163B7E5E" w14:textId="77777777" w:rsidR="00327945" w:rsidRDefault="00327945" w:rsidP="008B468C">
    <w:pPr>
      <w:pStyle w:val="Header"/>
      <w:ind w:left="0"/>
      <w:jc w:val="left"/>
      <w:rPr>
        <w:color w:val="FFFFFF" w:themeColor="background1"/>
        <w:sz w:val="28"/>
        <w:szCs w:val="36"/>
      </w:rPr>
    </w:pPr>
  </w:p>
  <w:p w14:paraId="036B9852" w14:textId="77777777" w:rsidR="00B26D29" w:rsidRPr="008B468C" w:rsidRDefault="000B2BA9" w:rsidP="000B2BA9">
    <w:pPr>
      <w:pStyle w:val="Header"/>
      <w:ind w:left="0"/>
      <w:jc w:val="left"/>
      <w:rPr>
        <w:color w:val="FFFFFF" w:themeColor="background1"/>
        <w:sz w:val="28"/>
        <w:szCs w:val="36"/>
      </w:rPr>
    </w:pPr>
    <w:r w:rsidRPr="000B2BA9">
      <w:rPr>
        <w:color w:val="FFFFFF" w:themeColor="background1"/>
        <w:sz w:val="28"/>
        <w:szCs w:val="36"/>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E33E46A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19674420"/>
    <w:multiLevelType w:val="multilevel"/>
    <w:tmpl w:val="9A8437B8"/>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26F83337"/>
    <w:multiLevelType w:val="hybridMultilevel"/>
    <w:tmpl w:val="ED86C704"/>
    <w:lvl w:ilvl="0" w:tplc="08090001">
      <w:start w:val="1"/>
      <w:numFmt w:val="bullet"/>
      <w:lvlText w:val=""/>
      <w:lvlJc w:val="left"/>
      <w:pPr>
        <w:ind w:left="99" w:hanging="360"/>
      </w:pPr>
      <w:rPr>
        <w:rFonts w:ascii="Symbol" w:hAnsi="Symbol" w:hint="default"/>
      </w:rPr>
    </w:lvl>
    <w:lvl w:ilvl="1" w:tplc="08090003" w:tentative="1">
      <w:start w:val="1"/>
      <w:numFmt w:val="bullet"/>
      <w:lvlText w:val="o"/>
      <w:lvlJc w:val="left"/>
      <w:pPr>
        <w:ind w:left="819" w:hanging="360"/>
      </w:pPr>
      <w:rPr>
        <w:rFonts w:ascii="Courier New" w:hAnsi="Courier New" w:cs="Courier New" w:hint="default"/>
      </w:rPr>
    </w:lvl>
    <w:lvl w:ilvl="2" w:tplc="08090005" w:tentative="1">
      <w:start w:val="1"/>
      <w:numFmt w:val="bullet"/>
      <w:lvlText w:val=""/>
      <w:lvlJc w:val="left"/>
      <w:pPr>
        <w:ind w:left="1539" w:hanging="360"/>
      </w:pPr>
      <w:rPr>
        <w:rFonts w:ascii="Wingdings" w:hAnsi="Wingdings" w:hint="default"/>
      </w:rPr>
    </w:lvl>
    <w:lvl w:ilvl="3" w:tplc="08090001" w:tentative="1">
      <w:start w:val="1"/>
      <w:numFmt w:val="bullet"/>
      <w:lvlText w:val=""/>
      <w:lvlJc w:val="left"/>
      <w:pPr>
        <w:ind w:left="2259" w:hanging="360"/>
      </w:pPr>
      <w:rPr>
        <w:rFonts w:ascii="Symbol" w:hAnsi="Symbol" w:hint="default"/>
      </w:rPr>
    </w:lvl>
    <w:lvl w:ilvl="4" w:tplc="08090003" w:tentative="1">
      <w:start w:val="1"/>
      <w:numFmt w:val="bullet"/>
      <w:lvlText w:val="o"/>
      <w:lvlJc w:val="left"/>
      <w:pPr>
        <w:ind w:left="2979" w:hanging="360"/>
      </w:pPr>
      <w:rPr>
        <w:rFonts w:ascii="Courier New" w:hAnsi="Courier New" w:cs="Courier New" w:hint="default"/>
      </w:rPr>
    </w:lvl>
    <w:lvl w:ilvl="5" w:tplc="08090005" w:tentative="1">
      <w:start w:val="1"/>
      <w:numFmt w:val="bullet"/>
      <w:lvlText w:val=""/>
      <w:lvlJc w:val="left"/>
      <w:pPr>
        <w:ind w:left="3699" w:hanging="360"/>
      </w:pPr>
      <w:rPr>
        <w:rFonts w:ascii="Wingdings" w:hAnsi="Wingdings" w:hint="default"/>
      </w:rPr>
    </w:lvl>
    <w:lvl w:ilvl="6" w:tplc="08090001" w:tentative="1">
      <w:start w:val="1"/>
      <w:numFmt w:val="bullet"/>
      <w:lvlText w:val=""/>
      <w:lvlJc w:val="left"/>
      <w:pPr>
        <w:ind w:left="4419" w:hanging="360"/>
      </w:pPr>
      <w:rPr>
        <w:rFonts w:ascii="Symbol" w:hAnsi="Symbol" w:hint="default"/>
      </w:rPr>
    </w:lvl>
    <w:lvl w:ilvl="7" w:tplc="08090003" w:tentative="1">
      <w:start w:val="1"/>
      <w:numFmt w:val="bullet"/>
      <w:lvlText w:val="o"/>
      <w:lvlJc w:val="left"/>
      <w:pPr>
        <w:ind w:left="5139" w:hanging="360"/>
      </w:pPr>
      <w:rPr>
        <w:rFonts w:ascii="Courier New" w:hAnsi="Courier New" w:cs="Courier New" w:hint="default"/>
      </w:rPr>
    </w:lvl>
    <w:lvl w:ilvl="8" w:tplc="08090005" w:tentative="1">
      <w:start w:val="1"/>
      <w:numFmt w:val="bullet"/>
      <w:lvlText w:val=""/>
      <w:lvlJc w:val="left"/>
      <w:pPr>
        <w:ind w:left="5859" w:hanging="360"/>
      </w:pPr>
      <w:rPr>
        <w:rFonts w:ascii="Wingdings" w:hAnsi="Wingdings" w:hint="default"/>
      </w:rPr>
    </w:lvl>
  </w:abstractNum>
  <w:abstractNum w:abstractNumId="14" w15:restartNumberingAfterBreak="0">
    <w:nsid w:val="2A360ACD"/>
    <w:multiLevelType w:val="multilevel"/>
    <w:tmpl w:val="ABFED574"/>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5" w15:restartNumberingAfterBreak="0">
    <w:nsid w:val="2DD91490"/>
    <w:multiLevelType w:val="hybridMultilevel"/>
    <w:tmpl w:val="1858420A"/>
    <w:lvl w:ilvl="0" w:tplc="98C8B4FE">
      <w:start w:val="1"/>
      <w:numFmt w:val="decimal"/>
      <w:lvlText w:val="%1."/>
      <w:lvlJc w:val="left"/>
      <w:pPr>
        <w:ind w:left="852" w:hanging="360"/>
      </w:pPr>
      <w:rPr>
        <w:rFonts w:hint="default"/>
        <w:b/>
      </w:rPr>
    </w:lvl>
    <w:lvl w:ilvl="1" w:tplc="08090019" w:tentative="1">
      <w:start w:val="1"/>
      <w:numFmt w:val="lowerLetter"/>
      <w:lvlText w:val="%2."/>
      <w:lvlJc w:val="left"/>
      <w:pPr>
        <w:ind w:left="1572" w:hanging="360"/>
      </w:pPr>
    </w:lvl>
    <w:lvl w:ilvl="2" w:tplc="0809001B" w:tentative="1">
      <w:start w:val="1"/>
      <w:numFmt w:val="lowerRoman"/>
      <w:lvlText w:val="%3."/>
      <w:lvlJc w:val="right"/>
      <w:pPr>
        <w:ind w:left="2292" w:hanging="180"/>
      </w:pPr>
    </w:lvl>
    <w:lvl w:ilvl="3" w:tplc="0809000F" w:tentative="1">
      <w:start w:val="1"/>
      <w:numFmt w:val="decimal"/>
      <w:lvlText w:val="%4."/>
      <w:lvlJc w:val="left"/>
      <w:pPr>
        <w:ind w:left="3012" w:hanging="360"/>
      </w:pPr>
    </w:lvl>
    <w:lvl w:ilvl="4" w:tplc="08090019" w:tentative="1">
      <w:start w:val="1"/>
      <w:numFmt w:val="lowerLetter"/>
      <w:lvlText w:val="%5."/>
      <w:lvlJc w:val="left"/>
      <w:pPr>
        <w:ind w:left="3732" w:hanging="360"/>
      </w:pPr>
    </w:lvl>
    <w:lvl w:ilvl="5" w:tplc="0809001B" w:tentative="1">
      <w:start w:val="1"/>
      <w:numFmt w:val="lowerRoman"/>
      <w:lvlText w:val="%6."/>
      <w:lvlJc w:val="right"/>
      <w:pPr>
        <w:ind w:left="4452" w:hanging="180"/>
      </w:pPr>
    </w:lvl>
    <w:lvl w:ilvl="6" w:tplc="0809000F" w:tentative="1">
      <w:start w:val="1"/>
      <w:numFmt w:val="decimal"/>
      <w:lvlText w:val="%7."/>
      <w:lvlJc w:val="left"/>
      <w:pPr>
        <w:ind w:left="5172" w:hanging="360"/>
      </w:pPr>
    </w:lvl>
    <w:lvl w:ilvl="7" w:tplc="08090019" w:tentative="1">
      <w:start w:val="1"/>
      <w:numFmt w:val="lowerLetter"/>
      <w:lvlText w:val="%8."/>
      <w:lvlJc w:val="left"/>
      <w:pPr>
        <w:ind w:left="5892" w:hanging="360"/>
      </w:pPr>
    </w:lvl>
    <w:lvl w:ilvl="8" w:tplc="0809001B" w:tentative="1">
      <w:start w:val="1"/>
      <w:numFmt w:val="lowerRoman"/>
      <w:lvlText w:val="%9."/>
      <w:lvlJc w:val="right"/>
      <w:pPr>
        <w:ind w:left="6612" w:hanging="180"/>
      </w:pPr>
    </w:lvl>
  </w:abstractNum>
  <w:abstractNum w:abstractNumId="16" w15:restartNumberingAfterBreak="0">
    <w:nsid w:val="35AE1373"/>
    <w:multiLevelType w:val="hybridMultilevel"/>
    <w:tmpl w:val="5F409004"/>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6E17542"/>
    <w:multiLevelType w:val="hybridMultilevel"/>
    <w:tmpl w:val="62968076"/>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 w15:restartNumberingAfterBreak="0">
    <w:nsid w:val="4CCA297C"/>
    <w:multiLevelType w:val="hybridMultilevel"/>
    <w:tmpl w:val="71BE0F1C"/>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19" w15:restartNumberingAfterBreak="0">
    <w:nsid w:val="59100D6D"/>
    <w:multiLevelType w:val="multilevel"/>
    <w:tmpl w:val="69347BBC"/>
    <w:lvl w:ilvl="0">
      <w:start w:val="1"/>
      <w:numFmt w:val="decimal"/>
      <w:lvlText w:val="%1."/>
      <w:lvlJc w:val="left"/>
      <w:pPr>
        <w:ind w:left="880" w:hanging="880"/>
      </w:pPr>
      <w:rPr>
        <w:rFonts w:hint="default"/>
      </w:rPr>
    </w:lvl>
    <w:lvl w:ilvl="1">
      <w:start w:val="2"/>
      <w:numFmt w:val="decimal"/>
      <w:isLgl/>
      <w:lvlText w:val="%1.%2."/>
      <w:lvlJc w:val="left"/>
      <w:pPr>
        <w:ind w:left="2156" w:hanging="880"/>
      </w:pPr>
      <w:rPr>
        <w:rFonts w:hint="default"/>
      </w:rPr>
    </w:lvl>
    <w:lvl w:ilvl="2">
      <w:start w:val="1"/>
      <w:numFmt w:val="decimal"/>
      <w:isLgl/>
      <w:lvlText w:val="%1.%2.%3."/>
      <w:lvlJc w:val="left"/>
      <w:pPr>
        <w:ind w:left="3432" w:hanging="880"/>
      </w:pPr>
      <w:rPr>
        <w:rFonts w:hint="default"/>
      </w:rPr>
    </w:lvl>
    <w:lvl w:ilvl="3">
      <w:start w:val="1"/>
      <w:numFmt w:val="decimal"/>
      <w:isLgl/>
      <w:lvlText w:val="%1.%2.%3.%4."/>
      <w:lvlJc w:val="left"/>
      <w:pPr>
        <w:ind w:left="4908" w:hanging="1080"/>
      </w:pPr>
      <w:rPr>
        <w:rFonts w:hint="default"/>
      </w:rPr>
    </w:lvl>
    <w:lvl w:ilvl="4">
      <w:start w:val="1"/>
      <w:numFmt w:val="decimal"/>
      <w:isLgl/>
      <w:lvlText w:val="%1.%2.%3.%4.%5."/>
      <w:lvlJc w:val="left"/>
      <w:pPr>
        <w:ind w:left="6544" w:hanging="1440"/>
      </w:pPr>
      <w:rPr>
        <w:rFonts w:hint="default"/>
      </w:rPr>
    </w:lvl>
    <w:lvl w:ilvl="5">
      <w:start w:val="1"/>
      <w:numFmt w:val="decimal"/>
      <w:isLgl/>
      <w:lvlText w:val="%1.%2.%3.%4.%5.%6."/>
      <w:lvlJc w:val="left"/>
      <w:pPr>
        <w:ind w:left="7820" w:hanging="1440"/>
      </w:pPr>
      <w:rPr>
        <w:rFonts w:hint="default"/>
      </w:rPr>
    </w:lvl>
    <w:lvl w:ilvl="6">
      <w:start w:val="1"/>
      <w:numFmt w:val="decimal"/>
      <w:isLgl/>
      <w:lvlText w:val="%1.%2.%3.%4.%5.%6.%7."/>
      <w:lvlJc w:val="left"/>
      <w:pPr>
        <w:ind w:left="9456" w:hanging="1800"/>
      </w:pPr>
      <w:rPr>
        <w:rFonts w:hint="default"/>
      </w:rPr>
    </w:lvl>
    <w:lvl w:ilvl="7">
      <w:start w:val="1"/>
      <w:numFmt w:val="decimal"/>
      <w:isLgl/>
      <w:lvlText w:val="%1.%2.%3.%4.%5.%6.%7.%8."/>
      <w:lvlJc w:val="left"/>
      <w:pPr>
        <w:ind w:left="11092" w:hanging="2160"/>
      </w:pPr>
      <w:rPr>
        <w:rFonts w:hint="default"/>
      </w:rPr>
    </w:lvl>
    <w:lvl w:ilvl="8">
      <w:start w:val="1"/>
      <w:numFmt w:val="decimal"/>
      <w:isLgl/>
      <w:lvlText w:val="%1.%2.%3.%4.%5.%6.%7.%8.%9."/>
      <w:lvlJc w:val="left"/>
      <w:pPr>
        <w:ind w:left="12368" w:hanging="2160"/>
      </w:pPr>
      <w:rPr>
        <w:rFonts w:hint="default"/>
      </w:rPr>
    </w:lvl>
  </w:abstractNum>
  <w:abstractNum w:abstractNumId="20" w15:restartNumberingAfterBreak="0">
    <w:nsid w:val="699C4D50"/>
    <w:multiLevelType w:val="hybridMultilevel"/>
    <w:tmpl w:val="DF4E73C4"/>
    <w:lvl w:ilvl="0" w:tplc="B0DA0A5C">
      <w:numFmt w:val="bullet"/>
      <w:lvlText w:val="•"/>
      <w:lvlJc w:val="left"/>
      <w:pPr>
        <w:ind w:left="-20" w:hanging="360"/>
      </w:pPr>
      <w:rPr>
        <w:rFonts w:ascii="Poppins" w:eastAsiaTheme="minorHAnsi" w:hAnsi="Poppins" w:cs="Poppins" w:hint="default"/>
      </w:rPr>
    </w:lvl>
    <w:lvl w:ilvl="1" w:tplc="08090003" w:tentative="1">
      <w:start w:val="1"/>
      <w:numFmt w:val="bullet"/>
      <w:lvlText w:val="o"/>
      <w:lvlJc w:val="left"/>
      <w:pPr>
        <w:ind w:left="700" w:hanging="360"/>
      </w:pPr>
      <w:rPr>
        <w:rFonts w:ascii="Courier New" w:hAnsi="Courier New" w:cs="Courier New" w:hint="default"/>
      </w:rPr>
    </w:lvl>
    <w:lvl w:ilvl="2" w:tplc="08090005" w:tentative="1">
      <w:start w:val="1"/>
      <w:numFmt w:val="bullet"/>
      <w:lvlText w:val=""/>
      <w:lvlJc w:val="left"/>
      <w:pPr>
        <w:ind w:left="1420" w:hanging="360"/>
      </w:pPr>
      <w:rPr>
        <w:rFonts w:ascii="Wingdings" w:hAnsi="Wingdings" w:hint="default"/>
      </w:rPr>
    </w:lvl>
    <w:lvl w:ilvl="3" w:tplc="08090001" w:tentative="1">
      <w:start w:val="1"/>
      <w:numFmt w:val="bullet"/>
      <w:lvlText w:val=""/>
      <w:lvlJc w:val="left"/>
      <w:pPr>
        <w:ind w:left="2140" w:hanging="360"/>
      </w:pPr>
      <w:rPr>
        <w:rFonts w:ascii="Symbol" w:hAnsi="Symbol" w:hint="default"/>
      </w:rPr>
    </w:lvl>
    <w:lvl w:ilvl="4" w:tplc="08090003" w:tentative="1">
      <w:start w:val="1"/>
      <w:numFmt w:val="bullet"/>
      <w:lvlText w:val="o"/>
      <w:lvlJc w:val="left"/>
      <w:pPr>
        <w:ind w:left="2860" w:hanging="360"/>
      </w:pPr>
      <w:rPr>
        <w:rFonts w:ascii="Courier New" w:hAnsi="Courier New" w:cs="Courier New" w:hint="default"/>
      </w:rPr>
    </w:lvl>
    <w:lvl w:ilvl="5" w:tplc="08090005" w:tentative="1">
      <w:start w:val="1"/>
      <w:numFmt w:val="bullet"/>
      <w:lvlText w:val=""/>
      <w:lvlJc w:val="left"/>
      <w:pPr>
        <w:ind w:left="3580" w:hanging="360"/>
      </w:pPr>
      <w:rPr>
        <w:rFonts w:ascii="Wingdings" w:hAnsi="Wingdings" w:hint="default"/>
      </w:rPr>
    </w:lvl>
    <w:lvl w:ilvl="6" w:tplc="08090001" w:tentative="1">
      <w:start w:val="1"/>
      <w:numFmt w:val="bullet"/>
      <w:lvlText w:val=""/>
      <w:lvlJc w:val="left"/>
      <w:pPr>
        <w:ind w:left="4300" w:hanging="360"/>
      </w:pPr>
      <w:rPr>
        <w:rFonts w:ascii="Symbol" w:hAnsi="Symbol" w:hint="default"/>
      </w:rPr>
    </w:lvl>
    <w:lvl w:ilvl="7" w:tplc="08090003" w:tentative="1">
      <w:start w:val="1"/>
      <w:numFmt w:val="bullet"/>
      <w:lvlText w:val="o"/>
      <w:lvlJc w:val="left"/>
      <w:pPr>
        <w:ind w:left="5020" w:hanging="360"/>
      </w:pPr>
      <w:rPr>
        <w:rFonts w:ascii="Courier New" w:hAnsi="Courier New" w:cs="Courier New" w:hint="default"/>
      </w:rPr>
    </w:lvl>
    <w:lvl w:ilvl="8" w:tplc="08090005" w:tentative="1">
      <w:start w:val="1"/>
      <w:numFmt w:val="bullet"/>
      <w:lvlText w:val=""/>
      <w:lvlJc w:val="left"/>
      <w:pPr>
        <w:ind w:left="5740" w:hanging="360"/>
      </w:pPr>
      <w:rPr>
        <w:rFonts w:ascii="Wingdings" w:hAnsi="Wingdings" w:hint="default"/>
      </w:rPr>
    </w:lvl>
  </w:abstractNum>
  <w:abstractNum w:abstractNumId="21"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2" w15:restartNumberingAfterBreak="0">
    <w:nsid w:val="6C19419A"/>
    <w:multiLevelType w:val="hybridMultilevel"/>
    <w:tmpl w:val="BF887D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 w15:restartNumberingAfterBreak="0">
    <w:nsid w:val="778E4D1C"/>
    <w:multiLevelType w:val="multilevel"/>
    <w:tmpl w:val="C770AC32"/>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num w:numId="1" w16cid:durableId="986710157">
    <w:abstractNumId w:val="9"/>
  </w:num>
  <w:num w:numId="2" w16cid:durableId="234977026">
    <w:abstractNumId w:val="7"/>
  </w:num>
  <w:num w:numId="3" w16cid:durableId="1582133966">
    <w:abstractNumId w:val="6"/>
  </w:num>
  <w:num w:numId="4" w16cid:durableId="627441977">
    <w:abstractNumId w:val="5"/>
  </w:num>
  <w:num w:numId="5" w16cid:durableId="317465892">
    <w:abstractNumId w:val="4"/>
  </w:num>
  <w:num w:numId="6" w16cid:durableId="1521046842">
    <w:abstractNumId w:val="8"/>
  </w:num>
  <w:num w:numId="7" w16cid:durableId="565267568">
    <w:abstractNumId w:val="3"/>
  </w:num>
  <w:num w:numId="8" w16cid:durableId="970138883">
    <w:abstractNumId w:val="2"/>
  </w:num>
  <w:num w:numId="9" w16cid:durableId="988554071">
    <w:abstractNumId w:val="1"/>
  </w:num>
  <w:num w:numId="10" w16cid:durableId="1966042675">
    <w:abstractNumId w:val="0"/>
  </w:num>
  <w:num w:numId="11" w16cid:durableId="770855606">
    <w:abstractNumId w:val="21"/>
  </w:num>
  <w:num w:numId="12" w16cid:durableId="1993024347">
    <w:abstractNumId w:val="11"/>
  </w:num>
  <w:num w:numId="13" w16cid:durableId="1338535940">
    <w:abstractNumId w:val="12"/>
  </w:num>
  <w:num w:numId="14" w16cid:durableId="259990950">
    <w:abstractNumId w:val="14"/>
  </w:num>
  <w:num w:numId="15" w16cid:durableId="225841573">
    <w:abstractNumId w:val="22"/>
  </w:num>
  <w:num w:numId="16" w16cid:durableId="364864497">
    <w:abstractNumId w:val="18"/>
  </w:num>
  <w:num w:numId="17" w16cid:durableId="1714426913">
    <w:abstractNumId w:val="23"/>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8" w16cid:durableId="1694843546">
    <w:abstractNumId w:val="16"/>
  </w:num>
  <w:num w:numId="19" w16cid:durableId="1208564677">
    <w:abstractNumId w:val="10"/>
  </w:num>
  <w:num w:numId="20" w16cid:durableId="16346483">
    <w:abstractNumId w:val="17"/>
  </w:num>
  <w:num w:numId="21" w16cid:durableId="1869490891">
    <w:abstractNumId w:val="13"/>
  </w:num>
  <w:num w:numId="22" w16cid:durableId="769934571">
    <w:abstractNumId w:val="15"/>
  </w:num>
  <w:num w:numId="23" w16cid:durableId="1542985217">
    <w:abstractNumId w:val="20"/>
  </w:num>
  <w:num w:numId="24" w16cid:durableId="2037583448">
    <w:abstractNumId w:val="19"/>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zzie Timmins">
    <w15:presenceInfo w15:providerId="AD" w15:userId="S::Elizabeth.Timmins2@neso.energy::f28e823e-2809-42af-abbc-7e53d86143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linkStyles/>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855"/>
    <w:rsid w:val="0000092C"/>
    <w:rsid w:val="000017C7"/>
    <w:rsid w:val="0000410D"/>
    <w:rsid w:val="00007028"/>
    <w:rsid w:val="00007324"/>
    <w:rsid w:val="00010668"/>
    <w:rsid w:val="00010FAE"/>
    <w:rsid w:val="00011992"/>
    <w:rsid w:val="00013752"/>
    <w:rsid w:val="00015A2A"/>
    <w:rsid w:val="00021319"/>
    <w:rsid w:val="000213BA"/>
    <w:rsid w:val="000215F4"/>
    <w:rsid w:val="000218CE"/>
    <w:rsid w:val="00022819"/>
    <w:rsid w:val="00022B39"/>
    <w:rsid w:val="00023537"/>
    <w:rsid w:val="0002463D"/>
    <w:rsid w:val="000246B0"/>
    <w:rsid w:val="00024FA0"/>
    <w:rsid w:val="00027845"/>
    <w:rsid w:val="00030017"/>
    <w:rsid w:val="00030548"/>
    <w:rsid w:val="00031305"/>
    <w:rsid w:val="00032D98"/>
    <w:rsid w:val="0003395B"/>
    <w:rsid w:val="00034DE8"/>
    <w:rsid w:val="00036E0D"/>
    <w:rsid w:val="00036ECA"/>
    <w:rsid w:val="00037D0E"/>
    <w:rsid w:val="00041BFC"/>
    <w:rsid w:val="000421C8"/>
    <w:rsid w:val="0004277D"/>
    <w:rsid w:val="00044829"/>
    <w:rsid w:val="00044DA4"/>
    <w:rsid w:val="0004599D"/>
    <w:rsid w:val="000501BC"/>
    <w:rsid w:val="0005080A"/>
    <w:rsid w:val="00050DD3"/>
    <w:rsid w:val="00053545"/>
    <w:rsid w:val="000541F6"/>
    <w:rsid w:val="00055072"/>
    <w:rsid w:val="000556E6"/>
    <w:rsid w:val="00061FBD"/>
    <w:rsid w:val="00062681"/>
    <w:rsid w:val="00062B8A"/>
    <w:rsid w:val="00062E14"/>
    <w:rsid w:val="000638EF"/>
    <w:rsid w:val="00063CFD"/>
    <w:rsid w:val="0006536F"/>
    <w:rsid w:val="00066ABB"/>
    <w:rsid w:val="00067FC7"/>
    <w:rsid w:val="000700A9"/>
    <w:rsid w:val="000707E1"/>
    <w:rsid w:val="00070BFC"/>
    <w:rsid w:val="000714E6"/>
    <w:rsid w:val="00071FE5"/>
    <w:rsid w:val="00072FFA"/>
    <w:rsid w:val="00073245"/>
    <w:rsid w:val="00073AA7"/>
    <w:rsid w:val="00073F44"/>
    <w:rsid w:val="00076586"/>
    <w:rsid w:val="000772BB"/>
    <w:rsid w:val="0008074F"/>
    <w:rsid w:val="00081106"/>
    <w:rsid w:val="000816B3"/>
    <w:rsid w:val="00081F84"/>
    <w:rsid w:val="00081FD6"/>
    <w:rsid w:val="000821BE"/>
    <w:rsid w:val="00083974"/>
    <w:rsid w:val="00083E12"/>
    <w:rsid w:val="000847DC"/>
    <w:rsid w:val="00084C5F"/>
    <w:rsid w:val="00086D95"/>
    <w:rsid w:val="00087020"/>
    <w:rsid w:val="0009211E"/>
    <w:rsid w:val="0009276B"/>
    <w:rsid w:val="00092C02"/>
    <w:rsid w:val="00092D2F"/>
    <w:rsid w:val="00093369"/>
    <w:rsid w:val="000946F1"/>
    <w:rsid w:val="00094E5F"/>
    <w:rsid w:val="00094F88"/>
    <w:rsid w:val="0009609C"/>
    <w:rsid w:val="000966D4"/>
    <w:rsid w:val="00096CF1"/>
    <w:rsid w:val="00097FED"/>
    <w:rsid w:val="000A113F"/>
    <w:rsid w:val="000A1C65"/>
    <w:rsid w:val="000A2C20"/>
    <w:rsid w:val="000A4598"/>
    <w:rsid w:val="000B0F9C"/>
    <w:rsid w:val="000B19B2"/>
    <w:rsid w:val="000B296B"/>
    <w:rsid w:val="000B2BA9"/>
    <w:rsid w:val="000B304C"/>
    <w:rsid w:val="000B3F97"/>
    <w:rsid w:val="000B475E"/>
    <w:rsid w:val="000B5338"/>
    <w:rsid w:val="000B6756"/>
    <w:rsid w:val="000B6A4C"/>
    <w:rsid w:val="000B6E4A"/>
    <w:rsid w:val="000B7E99"/>
    <w:rsid w:val="000C0D0A"/>
    <w:rsid w:val="000C35E2"/>
    <w:rsid w:val="000C5017"/>
    <w:rsid w:val="000C53DB"/>
    <w:rsid w:val="000C64F6"/>
    <w:rsid w:val="000C66C7"/>
    <w:rsid w:val="000D16EC"/>
    <w:rsid w:val="000D2220"/>
    <w:rsid w:val="000D3A7B"/>
    <w:rsid w:val="000D3E58"/>
    <w:rsid w:val="000D4C01"/>
    <w:rsid w:val="000D65A7"/>
    <w:rsid w:val="000E068A"/>
    <w:rsid w:val="000E09E7"/>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2EAE"/>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55B3"/>
    <w:rsid w:val="00115830"/>
    <w:rsid w:val="00116009"/>
    <w:rsid w:val="001173F1"/>
    <w:rsid w:val="00117A6F"/>
    <w:rsid w:val="00117DA6"/>
    <w:rsid w:val="00120547"/>
    <w:rsid w:val="00122AC2"/>
    <w:rsid w:val="00123696"/>
    <w:rsid w:val="00124925"/>
    <w:rsid w:val="001258BB"/>
    <w:rsid w:val="00126BA2"/>
    <w:rsid w:val="00127759"/>
    <w:rsid w:val="00130CCF"/>
    <w:rsid w:val="00130F65"/>
    <w:rsid w:val="00132C86"/>
    <w:rsid w:val="001340C9"/>
    <w:rsid w:val="001349FB"/>
    <w:rsid w:val="00134A70"/>
    <w:rsid w:val="00134AC2"/>
    <w:rsid w:val="00134AF9"/>
    <w:rsid w:val="00134B1F"/>
    <w:rsid w:val="00134F82"/>
    <w:rsid w:val="0013659A"/>
    <w:rsid w:val="00136B6F"/>
    <w:rsid w:val="00136C8F"/>
    <w:rsid w:val="00137D1B"/>
    <w:rsid w:val="0014185A"/>
    <w:rsid w:val="001426CA"/>
    <w:rsid w:val="0014293F"/>
    <w:rsid w:val="00143E13"/>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56026"/>
    <w:rsid w:val="00156624"/>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09A"/>
    <w:rsid w:val="00174406"/>
    <w:rsid w:val="0017581D"/>
    <w:rsid w:val="00176FB8"/>
    <w:rsid w:val="00177CCF"/>
    <w:rsid w:val="0018122F"/>
    <w:rsid w:val="00181B49"/>
    <w:rsid w:val="00182168"/>
    <w:rsid w:val="00182640"/>
    <w:rsid w:val="00185E77"/>
    <w:rsid w:val="00186A2A"/>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96B81"/>
    <w:rsid w:val="001A170B"/>
    <w:rsid w:val="001A24B0"/>
    <w:rsid w:val="001A317F"/>
    <w:rsid w:val="001A3BE2"/>
    <w:rsid w:val="001A466F"/>
    <w:rsid w:val="001A4EB3"/>
    <w:rsid w:val="001A54F3"/>
    <w:rsid w:val="001A574A"/>
    <w:rsid w:val="001B102F"/>
    <w:rsid w:val="001B33CC"/>
    <w:rsid w:val="001B3799"/>
    <w:rsid w:val="001B60BF"/>
    <w:rsid w:val="001B69C0"/>
    <w:rsid w:val="001B799C"/>
    <w:rsid w:val="001B7A30"/>
    <w:rsid w:val="001B7D49"/>
    <w:rsid w:val="001C0639"/>
    <w:rsid w:val="001C0D30"/>
    <w:rsid w:val="001C1745"/>
    <w:rsid w:val="001C185D"/>
    <w:rsid w:val="001C1930"/>
    <w:rsid w:val="001C29E2"/>
    <w:rsid w:val="001C30D3"/>
    <w:rsid w:val="001C3855"/>
    <w:rsid w:val="001C4620"/>
    <w:rsid w:val="001C4ABF"/>
    <w:rsid w:val="001C4DB5"/>
    <w:rsid w:val="001C67DA"/>
    <w:rsid w:val="001D00F7"/>
    <w:rsid w:val="001D14F7"/>
    <w:rsid w:val="001D26B9"/>
    <w:rsid w:val="001D2FA5"/>
    <w:rsid w:val="001D3612"/>
    <w:rsid w:val="001D3D7B"/>
    <w:rsid w:val="001D3DFB"/>
    <w:rsid w:val="001D4889"/>
    <w:rsid w:val="001D682C"/>
    <w:rsid w:val="001E2110"/>
    <w:rsid w:val="001E25E0"/>
    <w:rsid w:val="001E2E4F"/>
    <w:rsid w:val="001E372F"/>
    <w:rsid w:val="001E4924"/>
    <w:rsid w:val="001E54FC"/>
    <w:rsid w:val="001E6636"/>
    <w:rsid w:val="001E6B69"/>
    <w:rsid w:val="001E74F3"/>
    <w:rsid w:val="001E7752"/>
    <w:rsid w:val="001F04C9"/>
    <w:rsid w:val="001F101E"/>
    <w:rsid w:val="001F1748"/>
    <w:rsid w:val="001F2EF2"/>
    <w:rsid w:val="001F59CD"/>
    <w:rsid w:val="001F6599"/>
    <w:rsid w:val="001F77DC"/>
    <w:rsid w:val="002005E2"/>
    <w:rsid w:val="00200E17"/>
    <w:rsid w:val="00200EF1"/>
    <w:rsid w:val="0020128F"/>
    <w:rsid w:val="00201D44"/>
    <w:rsid w:val="002047AF"/>
    <w:rsid w:val="0020555B"/>
    <w:rsid w:val="002071F6"/>
    <w:rsid w:val="002071FF"/>
    <w:rsid w:val="00207EBF"/>
    <w:rsid w:val="00207FF1"/>
    <w:rsid w:val="002121DE"/>
    <w:rsid w:val="002122D2"/>
    <w:rsid w:val="0021404C"/>
    <w:rsid w:val="00214661"/>
    <w:rsid w:val="0021513D"/>
    <w:rsid w:val="00215172"/>
    <w:rsid w:val="002152FA"/>
    <w:rsid w:val="00215B3E"/>
    <w:rsid w:val="00216034"/>
    <w:rsid w:val="00216A65"/>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0A6A"/>
    <w:rsid w:val="0024129E"/>
    <w:rsid w:val="00241AA1"/>
    <w:rsid w:val="00241B4F"/>
    <w:rsid w:val="00241CCB"/>
    <w:rsid w:val="00246DB3"/>
    <w:rsid w:val="00246FF1"/>
    <w:rsid w:val="00250ECE"/>
    <w:rsid w:val="00251245"/>
    <w:rsid w:val="00251AC7"/>
    <w:rsid w:val="0025377E"/>
    <w:rsid w:val="00253FF0"/>
    <w:rsid w:val="00254702"/>
    <w:rsid w:val="00254ACB"/>
    <w:rsid w:val="00254EB1"/>
    <w:rsid w:val="0025501B"/>
    <w:rsid w:val="0025509C"/>
    <w:rsid w:val="00257599"/>
    <w:rsid w:val="00261382"/>
    <w:rsid w:val="00261FDF"/>
    <w:rsid w:val="00265B9C"/>
    <w:rsid w:val="00267493"/>
    <w:rsid w:val="00270DDA"/>
    <w:rsid w:val="00271135"/>
    <w:rsid w:val="00272013"/>
    <w:rsid w:val="00273931"/>
    <w:rsid w:val="00274683"/>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87E31"/>
    <w:rsid w:val="00290262"/>
    <w:rsid w:val="00290786"/>
    <w:rsid w:val="00291B33"/>
    <w:rsid w:val="00291E2C"/>
    <w:rsid w:val="0029281D"/>
    <w:rsid w:val="0029334F"/>
    <w:rsid w:val="00293E01"/>
    <w:rsid w:val="0029478F"/>
    <w:rsid w:val="00296471"/>
    <w:rsid w:val="002968DD"/>
    <w:rsid w:val="00297C15"/>
    <w:rsid w:val="002A21AE"/>
    <w:rsid w:val="002A28E5"/>
    <w:rsid w:val="002A42A5"/>
    <w:rsid w:val="002A47B7"/>
    <w:rsid w:val="002A53AC"/>
    <w:rsid w:val="002A7C66"/>
    <w:rsid w:val="002B0E2D"/>
    <w:rsid w:val="002B1962"/>
    <w:rsid w:val="002B1FC9"/>
    <w:rsid w:val="002B1FE7"/>
    <w:rsid w:val="002B228B"/>
    <w:rsid w:val="002B25D2"/>
    <w:rsid w:val="002B30F9"/>
    <w:rsid w:val="002B3A58"/>
    <w:rsid w:val="002B43DB"/>
    <w:rsid w:val="002B56D4"/>
    <w:rsid w:val="002B6AD9"/>
    <w:rsid w:val="002C112B"/>
    <w:rsid w:val="002C1211"/>
    <w:rsid w:val="002C1261"/>
    <w:rsid w:val="002C2938"/>
    <w:rsid w:val="002C3C01"/>
    <w:rsid w:val="002C4AC0"/>
    <w:rsid w:val="002C4BAB"/>
    <w:rsid w:val="002C67B0"/>
    <w:rsid w:val="002C7A80"/>
    <w:rsid w:val="002D02A7"/>
    <w:rsid w:val="002D02FA"/>
    <w:rsid w:val="002D0D0E"/>
    <w:rsid w:val="002D3490"/>
    <w:rsid w:val="002D3503"/>
    <w:rsid w:val="002D4CD5"/>
    <w:rsid w:val="002D5145"/>
    <w:rsid w:val="002D6406"/>
    <w:rsid w:val="002D673C"/>
    <w:rsid w:val="002D6BAE"/>
    <w:rsid w:val="002D728B"/>
    <w:rsid w:val="002E0E15"/>
    <w:rsid w:val="002E1A78"/>
    <w:rsid w:val="002E2BF9"/>
    <w:rsid w:val="002F00F7"/>
    <w:rsid w:val="002F3145"/>
    <w:rsid w:val="002F329C"/>
    <w:rsid w:val="002F3900"/>
    <w:rsid w:val="002F3F4B"/>
    <w:rsid w:val="002F46B4"/>
    <w:rsid w:val="002F592C"/>
    <w:rsid w:val="002F5FF8"/>
    <w:rsid w:val="002F6F4F"/>
    <w:rsid w:val="002F7A6B"/>
    <w:rsid w:val="002F7DB8"/>
    <w:rsid w:val="003003BD"/>
    <w:rsid w:val="00300CC5"/>
    <w:rsid w:val="0030153C"/>
    <w:rsid w:val="00301C3D"/>
    <w:rsid w:val="00301EF5"/>
    <w:rsid w:val="0030205D"/>
    <w:rsid w:val="00302539"/>
    <w:rsid w:val="00303237"/>
    <w:rsid w:val="00303629"/>
    <w:rsid w:val="00303B18"/>
    <w:rsid w:val="00305777"/>
    <w:rsid w:val="003066E6"/>
    <w:rsid w:val="003067B1"/>
    <w:rsid w:val="00306812"/>
    <w:rsid w:val="00310210"/>
    <w:rsid w:val="003102FE"/>
    <w:rsid w:val="00310AB7"/>
    <w:rsid w:val="00310C34"/>
    <w:rsid w:val="003117E6"/>
    <w:rsid w:val="00313E6E"/>
    <w:rsid w:val="00314E7F"/>
    <w:rsid w:val="0031633F"/>
    <w:rsid w:val="00316A82"/>
    <w:rsid w:val="003179A9"/>
    <w:rsid w:val="00322635"/>
    <w:rsid w:val="00323E4E"/>
    <w:rsid w:val="00323F41"/>
    <w:rsid w:val="00325261"/>
    <w:rsid w:val="0032644E"/>
    <w:rsid w:val="0032666D"/>
    <w:rsid w:val="00327945"/>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8B5"/>
    <w:rsid w:val="0034494E"/>
    <w:rsid w:val="003455B6"/>
    <w:rsid w:val="003463ED"/>
    <w:rsid w:val="00347736"/>
    <w:rsid w:val="003479D4"/>
    <w:rsid w:val="003524B1"/>
    <w:rsid w:val="0035258D"/>
    <w:rsid w:val="003526B2"/>
    <w:rsid w:val="003528CD"/>
    <w:rsid w:val="003550BF"/>
    <w:rsid w:val="003550C3"/>
    <w:rsid w:val="0035561E"/>
    <w:rsid w:val="00356AA5"/>
    <w:rsid w:val="00357149"/>
    <w:rsid w:val="0036093F"/>
    <w:rsid w:val="003616B4"/>
    <w:rsid w:val="00362ADD"/>
    <w:rsid w:val="003644FB"/>
    <w:rsid w:val="0036495F"/>
    <w:rsid w:val="00365E0F"/>
    <w:rsid w:val="003725F7"/>
    <w:rsid w:val="003727C1"/>
    <w:rsid w:val="00372A82"/>
    <w:rsid w:val="003738E5"/>
    <w:rsid w:val="00375931"/>
    <w:rsid w:val="00376923"/>
    <w:rsid w:val="00376C61"/>
    <w:rsid w:val="00377291"/>
    <w:rsid w:val="00377A6F"/>
    <w:rsid w:val="00382894"/>
    <w:rsid w:val="0038336D"/>
    <w:rsid w:val="00383D0D"/>
    <w:rsid w:val="00384572"/>
    <w:rsid w:val="003853CD"/>
    <w:rsid w:val="0039264B"/>
    <w:rsid w:val="00392DC9"/>
    <w:rsid w:val="00392E28"/>
    <w:rsid w:val="0039426F"/>
    <w:rsid w:val="0039506D"/>
    <w:rsid w:val="0039595D"/>
    <w:rsid w:val="003961A4"/>
    <w:rsid w:val="00396BA9"/>
    <w:rsid w:val="00396FEA"/>
    <w:rsid w:val="003A1D19"/>
    <w:rsid w:val="003A23E0"/>
    <w:rsid w:val="003A3CDF"/>
    <w:rsid w:val="003A458E"/>
    <w:rsid w:val="003A4C44"/>
    <w:rsid w:val="003A69ED"/>
    <w:rsid w:val="003B204D"/>
    <w:rsid w:val="003B23D7"/>
    <w:rsid w:val="003B3803"/>
    <w:rsid w:val="003B5C8F"/>
    <w:rsid w:val="003B6831"/>
    <w:rsid w:val="003B6A3F"/>
    <w:rsid w:val="003B6D10"/>
    <w:rsid w:val="003B79DF"/>
    <w:rsid w:val="003C53ED"/>
    <w:rsid w:val="003C7320"/>
    <w:rsid w:val="003D01F8"/>
    <w:rsid w:val="003D01FA"/>
    <w:rsid w:val="003D4859"/>
    <w:rsid w:val="003D634B"/>
    <w:rsid w:val="003D6B83"/>
    <w:rsid w:val="003E0A82"/>
    <w:rsid w:val="003E245C"/>
    <w:rsid w:val="003E2DA4"/>
    <w:rsid w:val="003E300B"/>
    <w:rsid w:val="003E44B7"/>
    <w:rsid w:val="003E4E47"/>
    <w:rsid w:val="003E59AF"/>
    <w:rsid w:val="003E5D5A"/>
    <w:rsid w:val="003E780E"/>
    <w:rsid w:val="003F3C92"/>
    <w:rsid w:val="003F4485"/>
    <w:rsid w:val="003F699C"/>
    <w:rsid w:val="00400625"/>
    <w:rsid w:val="00400E68"/>
    <w:rsid w:val="004011DE"/>
    <w:rsid w:val="00401DC8"/>
    <w:rsid w:val="00402213"/>
    <w:rsid w:val="00402C56"/>
    <w:rsid w:val="00403161"/>
    <w:rsid w:val="00404065"/>
    <w:rsid w:val="0040422E"/>
    <w:rsid w:val="00404E95"/>
    <w:rsid w:val="00405212"/>
    <w:rsid w:val="0040601E"/>
    <w:rsid w:val="004124FA"/>
    <w:rsid w:val="004132D1"/>
    <w:rsid w:val="00413956"/>
    <w:rsid w:val="00413CEE"/>
    <w:rsid w:val="004140D9"/>
    <w:rsid w:val="00414F5F"/>
    <w:rsid w:val="0041583A"/>
    <w:rsid w:val="00415A85"/>
    <w:rsid w:val="004166CF"/>
    <w:rsid w:val="00416B0D"/>
    <w:rsid w:val="00416E60"/>
    <w:rsid w:val="004207C1"/>
    <w:rsid w:val="00420DE8"/>
    <w:rsid w:val="00423B2D"/>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2C3D"/>
    <w:rsid w:val="004533DD"/>
    <w:rsid w:val="00453C26"/>
    <w:rsid w:val="0045450A"/>
    <w:rsid w:val="0045595E"/>
    <w:rsid w:val="004602DB"/>
    <w:rsid w:val="0046180F"/>
    <w:rsid w:val="0046190C"/>
    <w:rsid w:val="004643C5"/>
    <w:rsid w:val="00464A3D"/>
    <w:rsid w:val="00466EA1"/>
    <w:rsid w:val="00467853"/>
    <w:rsid w:val="004710B1"/>
    <w:rsid w:val="004710DC"/>
    <w:rsid w:val="004713FB"/>
    <w:rsid w:val="00473562"/>
    <w:rsid w:val="00473C1A"/>
    <w:rsid w:val="00474271"/>
    <w:rsid w:val="00474678"/>
    <w:rsid w:val="0047574B"/>
    <w:rsid w:val="00477C68"/>
    <w:rsid w:val="00480421"/>
    <w:rsid w:val="004808CC"/>
    <w:rsid w:val="0048102A"/>
    <w:rsid w:val="00482479"/>
    <w:rsid w:val="004833B0"/>
    <w:rsid w:val="00483E04"/>
    <w:rsid w:val="0048569C"/>
    <w:rsid w:val="00485924"/>
    <w:rsid w:val="00485B0F"/>
    <w:rsid w:val="00485D05"/>
    <w:rsid w:val="00486CB3"/>
    <w:rsid w:val="00486CFC"/>
    <w:rsid w:val="004870CC"/>
    <w:rsid w:val="00490BA7"/>
    <w:rsid w:val="0049205D"/>
    <w:rsid w:val="00493645"/>
    <w:rsid w:val="00493C98"/>
    <w:rsid w:val="00496719"/>
    <w:rsid w:val="00496763"/>
    <w:rsid w:val="004969EE"/>
    <w:rsid w:val="00497673"/>
    <w:rsid w:val="004A07FA"/>
    <w:rsid w:val="004A338B"/>
    <w:rsid w:val="004A43DA"/>
    <w:rsid w:val="004A461F"/>
    <w:rsid w:val="004A4AB5"/>
    <w:rsid w:val="004B0A52"/>
    <w:rsid w:val="004B1749"/>
    <w:rsid w:val="004B1D4E"/>
    <w:rsid w:val="004B1F72"/>
    <w:rsid w:val="004B20C7"/>
    <w:rsid w:val="004B2654"/>
    <w:rsid w:val="004B32DC"/>
    <w:rsid w:val="004B3949"/>
    <w:rsid w:val="004B3E8C"/>
    <w:rsid w:val="004B4CC2"/>
    <w:rsid w:val="004B6600"/>
    <w:rsid w:val="004B6FD7"/>
    <w:rsid w:val="004B71EE"/>
    <w:rsid w:val="004B7424"/>
    <w:rsid w:val="004B74AD"/>
    <w:rsid w:val="004B78F0"/>
    <w:rsid w:val="004C0A5C"/>
    <w:rsid w:val="004C1619"/>
    <w:rsid w:val="004C1FF5"/>
    <w:rsid w:val="004C318D"/>
    <w:rsid w:val="004C4C01"/>
    <w:rsid w:val="004C5EA5"/>
    <w:rsid w:val="004C60BB"/>
    <w:rsid w:val="004C70EC"/>
    <w:rsid w:val="004C7495"/>
    <w:rsid w:val="004D0A0E"/>
    <w:rsid w:val="004D1DD0"/>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5FE4"/>
    <w:rsid w:val="004E6F2B"/>
    <w:rsid w:val="004E71AE"/>
    <w:rsid w:val="004F0137"/>
    <w:rsid w:val="004F0551"/>
    <w:rsid w:val="004F0640"/>
    <w:rsid w:val="004F0AF4"/>
    <w:rsid w:val="004F23EF"/>
    <w:rsid w:val="004F3A56"/>
    <w:rsid w:val="004F488A"/>
    <w:rsid w:val="004F5AEA"/>
    <w:rsid w:val="00500BE3"/>
    <w:rsid w:val="00501D97"/>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0C99"/>
    <w:rsid w:val="00522096"/>
    <w:rsid w:val="005220C6"/>
    <w:rsid w:val="005228B8"/>
    <w:rsid w:val="00522F09"/>
    <w:rsid w:val="005253BF"/>
    <w:rsid w:val="00527EF2"/>
    <w:rsid w:val="00530280"/>
    <w:rsid w:val="00530B60"/>
    <w:rsid w:val="0053334A"/>
    <w:rsid w:val="005337E8"/>
    <w:rsid w:val="00533C8E"/>
    <w:rsid w:val="00534CAF"/>
    <w:rsid w:val="00535700"/>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491C"/>
    <w:rsid w:val="005553E5"/>
    <w:rsid w:val="00555ABA"/>
    <w:rsid w:val="00556238"/>
    <w:rsid w:val="005565D4"/>
    <w:rsid w:val="00556994"/>
    <w:rsid w:val="005569D1"/>
    <w:rsid w:val="005607CA"/>
    <w:rsid w:val="00561290"/>
    <w:rsid w:val="00561432"/>
    <w:rsid w:val="0056170E"/>
    <w:rsid w:val="00563C81"/>
    <w:rsid w:val="00563FC7"/>
    <w:rsid w:val="0056490B"/>
    <w:rsid w:val="00564A4C"/>
    <w:rsid w:val="00564D62"/>
    <w:rsid w:val="00565081"/>
    <w:rsid w:val="00566638"/>
    <w:rsid w:val="005668F2"/>
    <w:rsid w:val="00566BC8"/>
    <w:rsid w:val="00566D67"/>
    <w:rsid w:val="00567685"/>
    <w:rsid w:val="00567A72"/>
    <w:rsid w:val="00571096"/>
    <w:rsid w:val="00571A30"/>
    <w:rsid w:val="0057202E"/>
    <w:rsid w:val="00572DD8"/>
    <w:rsid w:val="005741D5"/>
    <w:rsid w:val="005745FE"/>
    <w:rsid w:val="00574FB6"/>
    <w:rsid w:val="005753B3"/>
    <w:rsid w:val="005764B6"/>
    <w:rsid w:val="0057651A"/>
    <w:rsid w:val="005767E1"/>
    <w:rsid w:val="005771C5"/>
    <w:rsid w:val="00577A69"/>
    <w:rsid w:val="00580E46"/>
    <w:rsid w:val="00582EF6"/>
    <w:rsid w:val="00583222"/>
    <w:rsid w:val="00583DE4"/>
    <w:rsid w:val="005851CE"/>
    <w:rsid w:val="005852D7"/>
    <w:rsid w:val="005861B2"/>
    <w:rsid w:val="005863EB"/>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686"/>
    <w:rsid w:val="005B27BD"/>
    <w:rsid w:val="005B2A08"/>
    <w:rsid w:val="005B2C13"/>
    <w:rsid w:val="005B2CA5"/>
    <w:rsid w:val="005B4027"/>
    <w:rsid w:val="005B4ACD"/>
    <w:rsid w:val="005B4D8E"/>
    <w:rsid w:val="005B53DB"/>
    <w:rsid w:val="005B7AC4"/>
    <w:rsid w:val="005B7ADA"/>
    <w:rsid w:val="005C020C"/>
    <w:rsid w:val="005C09A2"/>
    <w:rsid w:val="005C0E6B"/>
    <w:rsid w:val="005C1268"/>
    <w:rsid w:val="005C1546"/>
    <w:rsid w:val="005C2176"/>
    <w:rsid w:val="005C221A"/>
    <w:rsid w:val="005C3952"/>
    <w:rsid w:val="005C52B0"/>
    <w:rsid w:val="005C5728"/>
    <w:rsid w:val="005C57DB"/>
    <w:rsid w:val="005C66EF"/>
    <w:rsid w:val="005C7EE5"/>
    <w:rsid w:val="005D0442"/>
    <w:rsid w:val="005D0750"/>
    <w:rsid w:val="005D11B0"/>
    <w:rsid w:val="005D1BB3"/>
    <w:rsid w:val="005D27E5"/>
    <w:rsid w:val="005D32C5"/>
    <w:rsid w:val="005D5098"/>
    <w:rsid w:val="005D57C5"/>
    <w:rsid w:val="005E0309"/>
    <w:rsid w:val="005E29AC"/>
    <w:rsid w:val="005E2EF0"/>
    <w:rsid w:val="005E384E"/>
    <w:rsid w:val="005E40EB"/>
    <w:rsid w:val="005E4507"/>
    <w:rsid w:val="005E4AAA"/>
    <w:rsid w:val="005E6A6B"/>
    <w:rsid w:val="005E6BA2"/>
    <w:rsid w:val="005F0BF9"/>
    <w:rsid w:val="005F14E3"/>
    <w:rsid w:val="005F2B4D"/>
    <w:rsid w:val="005F2CEF"/>
    <w:rsid w:val="005F3AEF"/>
    <w:rsid w:val="005F3DAE"/>
    <w:rsid w:val="005F52B5"/>
    <w:rsid w:val="005F6973"/>
    <w:rsid w:val="005F7A55"/>
    <w:rsid w:val="00600005"/>
    <w:rsid w:val="00600EDD"/>
    <w:rsid w:val="006010CC"/>
    <w:rsid w:val="006020EF"/>
    <w:rsid w:val="0060218C"/>
    <w:rsid w:val="006034AE"/>
    <w:rsid w:val="00603EC7"/>
    <w:rsid w:val="00604369"/>
    <w:rsid w:val="006047E2"/>
    <w:rsid w:val="006062FA"/>
    <w:rsid w:val="0061022B"/>
    <w:rsid w:val="00610445"/>
    <w:rsid w:val="00610A63"/>
    <w:rsid w:val="006114A6"/>
    <w:rsid w:val="00611B4B"/>
    <w:rsid w:val="00616D69"/>
    <w:rsid w:val="006204D6"/>
    <w:rsid w:val="00621DC9"/>
    <w:rsid w:val="00622179"/>
    <w:rsid w:val="00624624"/>
    <w:rsid w:val="00624B10"/>
    <w:rsid w:val="0062521E"/>
    <w:rsid w:val="00625C5D"/>
    <w:rsid w:val="006264D8"/>
    <w:rsid w:val="00627095"/>
    <w:rsid w:val="0063061C"/>
    <w:rsid w:val="00631F40"/>
    <w:rsid w:val="00632488"/>
    <w:rsid w:val="00632545"/>
    <w:rsid w:val="006325D5"/>
    <w:rsid w:val="006353BE"/>
    <w:rsid w:val="006361EF"/>
    <w:rsid w:val="00637248"/>
    <w:rsid w:val="006405DF"/>
    <w:rsid w:val="0064084D"/>
    <w:rsid w:val="00642453"/>
    <w:rsid w:val="006429AE"/>
    <w:rsid w:val="00643F1F"/>
    <w:rsid w:val="006466C0"/>
    <w:rsid w:val="00647811"/>
    <w:rsid w:val="00651070"/>
    <w:rsid w:val="00651BA4"/>
    <w:rsid w:val="00652665"/>
    <w:rsid w:val="0065295B"/>
    <w:rsid w:val="00653D0D"/>
    <w:rsid w:val="0065406D"/>
    <w:rsid w:val="0065429A"/>
    <w:rsid w:val="006631E3"/>
    <w:rsid w:val="00663C49"/>
    <w:rsid w:val="00664440"/>
    <w:rsid w:val="00666389"/>
    <w:rsid w:val="006664D4"/>
    <w:rsid w:val="00666664"/>
    <w:rsid w:val="00666D61"/>
    <w:rsid w:val="006701E2"/>
    <w:rsid w:val="00670338"/>
    <w:rsid w:val="0067076C"/>
    <w:rsid w:val="00670C2C"/>
    <w:rsid w:val="00670DE0"/>
    <w:rsid w:val="006726E0"/>
    <w:rsid w:val="00673126"/>
    <w:rsid w:val="00673256"/>
    <w:rsid w:val="00673578"/>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2BB3"/>
    <w:rsid w:val="006A644C"/>
    <w:rsid w:val="006A69E4"/>
    <w:rsid w:val="006A7045"/>
    <w:rsid w:val="006B1034"/>
    <w:rsid w:val="006B280A"/>
    <w:rsid w:val="006B30E7"/>
    <w:rsid w:val="006B53A9"/>
    <w:rsid w:val="006B573D"/>
    <w:rsid w:val="006B675C"/>
    <w:rsid w:val="006B69AD"/>
    <w:rsid w:val="006B74A5"/>
    <w:rsid w:val="006B7567"/>
    <w:rsid w:val="006B75E2"/>
    <w:rsid w:val="006C0325"/>
    <w:rsid w:val="006C1CD5"/>
    <w:rsid w:val="006C2B51"/>
    <w:rsid w:val="006C347F"/>
    <w:rsid w:val="006C34E5"/>
    <w:rsid w:val="006C365B"/>
    <w:rsid w:val="006C3B90"/>
    <w:rsid w:val="006C42A1"/>
    <w:rsid w:val="006D4919"/>
    <w:rsid w:val="006D4AA3"/>
    <w:rsid w:val="006D6073"/>
    <w:rsid w:val="006D6266"/>
    <w:rsid w:val="006E055E"/>
    <w:rsid w:val="006E0E6C"/>
    <w:rsid w:val="006E1030"/>
    <w:rsid w:val="006E3225"/>
    <w:rsid w:val="006E5041"/>
    <w:rsid w:val="006E6643"/>
    <w:rsid w:val="006E6687"/>
    <w:rsid w:val="006E66A1"/>
    <w:rsid w:val="006E7597"/>
    <w:rsid w:val="006F2FDC"/>
    <w:rsid w:val="006F3637"/>
    <w:rsid w:val="006F37D9"/>
    <w:rsid w:val="006F4409"/>
    <w:rsid w:val="006F4CCF"/>
    <w:rsid w:val="006F4F97"/>
    <w:rsid w:val="006F5047"/>
    <w:rsid w:val="006F6119"/>
    <w:rsid w:val="006F6E18"/>
    <w:rsid w:val="00702352"/>
    <w:rsid w:val="00702959"/>
    <w:rsid w:val="00702D7C"/>
    <w:rsid w:val="00703BB1"/>
    <w:rsid w:val="00703DD5"/>
    <w:rsid w:val="0070404B"/>
    <w:rsid w:val="007042D7"/>
    <w:rsid w:val="00704D31"/>
    <w:rsid w:val="0070569C"/>
    <w:rsid w:val="00706660"/>
    <w:rsid w:val="00706725"/>
    <w:rsid w:val="00707599"/>
    <w:rsid w:val="00707BD7"/>
    <w:rsid w:val="007116D5"/>
    <w:rsid w:val="00713B42"/>
    <w:rsid w:val="00713F7A"/>
    <w:rsid w:val="00714246"/>
    <w:rsid w:val="00714FD2"/>
    <w:rsid w:val="007155D1"/>
    <w:rsid w:val="00716462"/>
    <w:rsid w:val="00716B7A"/>
    <w:rsid w:val="00717C5D"/>
    <w:rsid w:val="00722224"/>
    <w:rsid w:val="00722B20"/>
    <w:rsid w:val="007246A2"/>
    <w:rsid w:val="00725C76"/>
    <w:rsid w:val="00730378"/>
    <w:rsid w:val="007304EE"/>
    <w:rsid w:val="00731899"/>
    <w:rsid w:val="00732965"/>
    <w:rsid w:val="00733C2B"/>
    <w:rsid w:val="007340C2"/>
    <w:rsid w:val="0073539A"/>
    <w:rsid w:val="00735F6C"/>
    <w:rsid w:val="00736A48"/>
    <w:rsid w:val="00736CFD"/>
    <w:rsid w:val="00736D72"/>
    <w:rsid w:val="00737164"/>
    <w:rsid w:val="00737AFE"/>
    <w:rsid w:val="00737EA5"/>
    <w:rsid w:val="0074011A"/>
    <w:rsid w:val="00740A2A"/>
    <w:rsid w:val="00741BD5"/>
    <w:rsid w:val="00742A9A"/>
    <w:rsid w:val="00742B35"/>
    <w:rsid w:val="00744128"/>
    <w:rsid w:val="00745576"/>
    <w:rsid w:val="00745E39"/>
    <w:rsid w:val="00746BCF"/>
    <w:rsid w:val="007478E0"/>
    <w:rsid w:val="00747E60"/>
    <w:rsid w:val="00747F2D"/>
    <w:rsid w:val="00750C9E"/>
    <w:rsid w:val="007512FA"/>
    <w:rsid w:val="007513D9"/>
    <w:rsid w:val="007515B3"/>
    <w:rsid w:val="007521E9"/>
    <w:rsid w:val="0075240D"/>
    <w:rsid w:val="00754B6E"/>
    <w:rsid w:val="007554B0"/>
    <w:rsid w:val="007578B1"/>
    <w:rsid w:val="00757CBA"/>
    <w:rsid w:val="00757E52"/>
    <w:rsid w:val="007612FB"/>
    <w:rsid w:val="0076418A"/>
    <w:rsid w:val="007642CB"/>
    <w:rsid w:val="00765226"/>
    <w:rsid w:val="00765520"/>
    <w:rsid w:val="00766879"/>
    <w:rsid w:val="00767CC0"/>
    <w:rsid w:val="00767CE7"/>
    <w:rsid w:val="00770F29"/>
    <w:rsid w:val="007713DD"/>
    <w:rsid w:val="00773A6C"/>
    <w:rsid w:val="007742FE"/>
    <w:rsid w:val="00774DFB"/>
    <w:rsid w:val="0077660A"/>
    <w:rsid w:val="00780BC3"/>
    <w:rsid w:val="00780EEC"/>
    <w:rsid w:val="007820C9"/>
    <w:rsid w:val="00782244"/>
    <w:rsid w:val="00782A79"/>
    <w:rsid w:val="00783E9A"/>
    <w:rsid w:val="007848A7"/>
    <w:rsid w:val="0078549F"/>
    <w:rsid w:val="0078636B"/>
    <w:rsid w:val="00786E08"/>
    <w:rsid w:val="00787652"/>
    <w:rsid w:val="00790650"/>
    <w:rsid w:val="00790BEF"/>
    <w:rsid w:val="00791919"/>
    <w:rsid w:val="00791BFC"/>
    <w:rsid w:val="00792077"/>
    <w:rsid w:val="00792D32"/>
    <w:rsid w:val="0079312B"/>
    <w:rsid w:val="00793975"/>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A7D63"/>
    <w:rsid w:val="007B0534"/>
    <w:rsid w:val="007B0905"/>
    <w:rsid w:val="007B0906"/>
    <w:rsid w:val="007B15F4"/>
    <w:rsid w:val="007B1679"/>
    <w:rsid w:val="007B516D"/>
    <w:rsid w:val="007B5186"/>
    <w:rsid w:val="007B6414"/>
    <w:rsid w:val="007B7D81"/>
    <w:rsid w:val="007C021A"/>
    <w:rsid w:val="007C07F2"/>
    <w:rsid w:val="007C2500"/>
    <w:rsid w:val="007C4D8A"/>
    <w:rsid w:val="007C51CD"/>
    <w:rsid w:val="007C6991"/>
    <w:rsid w:val="007D025A"/>
    <w:rsid w:val="007D0F6C"/>
    <w:rsid w:val="007D2B50"/>
    <w:rsid w:val="007D6535"/>
    <w:rsid w:val="007D706B"/>
    <w:rsid w:val="007E09AC"/>
    <w:rsid w:val="007E24ED"/>
    <w:rsid w:val="007E3A93"/>
    <w:rsid w:val="007E436B"/>
    <w:rsid w:val="007E4DAA"/>
    <w:rsid w:val="007E6EF2"/>
    <w:rsid w:val="007F0038"/>
    <w:rsid w:val="007F090E"/>
    <w:rsid w:val="007F1E4B"/>
    <w:rsid w:val="007F1E6E"/>
    <w:rsid w:val="007F2112"/>
    <w:rsid w:val="007F225F"/>
    <w:rsid w:val="007F3152"/>
    <w:rsid w:val="007F38A4"/>
    <w:rsid w:val="007F3E20"/>
    <w:rsid w:val="007F3FBC"/>
    <w:rsid w:val="007F6C01"/>
    <w:rsid w:val="007F6CA9"/>
    <w:rsid w:val="007F6E70"/>
    <w:rsid w:val="007F6EB7"/>
    <w:rsid w:val="007F6EFC"/>
    <w:rsid w:val="00801E7C"/>
    <w:rsid w:val="008040A5"/>
    <w:rsid w:val="00804C27"/>
    <w:rsid w:val="00804F2C"/>
    <w:rsid w:val="00805FAF"/>
    <w:rsid w:val="008060A0"/>
    <w:rsid w:val="00806C71"/>
    <w:rsid w:val="008109E3"/>
    <w:rsid w:val="00813825"/>
    <w:rsid w:val="008143E1"/>
    <w:rsid w:val="00814AC3"/>
    <w:rsid w:val="00814BCA"/>
    <w:rsid w:val="008161CC"/>
    <w:rsid w:val="008162AF"/>
    <w:rsid w:val="00816643"/>
    <w:rsid w:val="00816B81"/>
    <w:rsid w:val="00817104"/>
    <w:rsid w:val="00817F49"/>
    <w:rsid w:val="00821B58"/>
    <w:rsid w:val="0082256B"/>
    <w:rsid w:val="0082344F"/>
    <w:rsid w:val="00823F60"/>
    <w:rsid w:val="00824204"/>
    <w:rsid w:val="00824427"/>
    <w:rsid w:val="00825B5A"/>
    <w:rsid w:val="00825ED0"/>
    <w:rsid w:val="0082679B"/>
    <w:rsid w:val="00827A4B"/>
    <w:rsid w:val="00830436"/>
    <w:rsid w:val="008307B9"/>
    <w:rsid w:val="0083163F"/>
    <w:rsid w:val="00831E32"/>
    <w:rsid w:val="00832277"/>
    <w:rsid w:val="00833EA4"/>
    <w:rsid w:val="00833FBE"/>
    <w:rsid w:val="00836765"/>
    <w:rsid w:val="00836A7E"/>
    <w:rsid w:val="008378DD"/>
    <w:rsid w:val="00837CFF"/>
    <w:rsid w:val="00840EA0"/>
    <w:rsid w:val="00841C4C"/>
    <w:rsid w:val="00842B54"/>
    <w:rsid w:val="00843002"/>
    <w:rsid w:val="00843B5F"/>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277"/>
    <w:rsid w:val="00863B8C"/>
    <w:rsid w:val="00865B30"/>
    <w:rsid w:val="00866D8B"/>
    <w:rsid w:val="00867317"/>
    <w:rsid w:val="00867553"/>
    <w:rsid w:val="00867675"/>
    <w:rsid w:val="00867A97"/>
    <w:rsid w:val="00867CA8"/>
    <w:rsid w:val="00870785"/>
    <w:rsid w:val="00870DCF"/>
    <w:rsid w:val="00871524"/>
    <w:rsid w:val="00872401"/>
    <w:rsid w:val="00872592"/>
    <w:rsid w:val="008737B1"/>
    <w:rsid w:val="00875109"/>
    <w:rsid w:val="00875323"/>
    <w:rsid w:val="008755A7"/>
    <w:rsid w:val="008756F8"/>
    <w:rsid w:val="008769E9"/>
    <w:rsid w:val="00876B4B"/>
    <w:rsid w:val="008772DD"/>
    <w:rsid w:val="00880C66"/>
    <w:rsid w:val="00882021"/>
    <w:rsid w:val="008821EC"/>
    <w:rsid w:val="00883242"/>
    <w:rsid w:val="0088329E"/>
    <w:rsid w:val="008848AA"/>
    <w:rsid w:val="00885439"/>
    <w:rsid w:val="00885573"/>
    <w:rsid w:val="00887A9E"/>
    <w:rsid w:val="00887B6D"/>
    <w:rsid w:val="008916ED"/>
    <w:rsid w:val="00891F1B"/>
    <w:rsid w:val="0089316B"/>
    <w:rsid w:val="008944AD"/>
    <w:rsid w:val="008964B9"/>
    <w:rsid w:val="008A0AAC"/>
    <w:rsid w:val="008A190E"/>
    <w:rsid w:val="008A19A2"/>
    <w:rsid w:val="008A1C18"/>
    <w:rsid w:val="008A24A6"/>
    <w:rsid w:val="008A2F69"/>
    <w:rsid w:val="008A44CF"/>
    <w:rsid w:val="008A4B98"/>
    <w:rsid w:val="008A6459"/>
    <w:rsid w:val="008A6D3E"/>
    <w:rsid w:val="008A72C9"/>
    <w:rsid w:val="008A78A8"/>
    <w:rsid w:val="008B2E0E"/>
    <w:rsid w:val="008B35B7"/>
    <w:rsid w:val="008B3A4F"/>
    <w:rsid w:val="008B468C"/>
    <w:rsid w:val="008B5293"/>
    <w:rsid w:val="008B5414"/>
    <w:rsid w:val="008B6096"/>
    <w:rsid w:val="008B62C8"/>
    <w:rsid w:val="008B645C"/>
    <w:rsid w:val="008B6F49"/>
    <w:rsid w:val="008B76E8"/>
    <w:rsid w:val="008B7714"/>
    <w:rsid w:val="008B7B1D"/>
    <w:rsid w:val="008C033E"/>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D7C4F"/>
    <w:rsid w:val="008E0487"/>
    <w:rsid w:val="008E1748"/>
    <w:rsid w:val="008E307B"/>
    <w:rsid w:val="008E3E97"/>
    <w:rsid w:val="008E4FA5"/>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4EFE"/>
    <w:rsid w:val="00905AFB"/>
    <w:rsid w:val="00906DCA"/>
    <w:rsid w:val="00907A53"/>
    <w:rsid w:val="00910067"/>
    <w:rsid w:val="0091036B"/>
    <w:rsid w:val="00910CE2"/>
    <w:rsid w:val="00911589"/>
    <w:rsid w:val="00911CFB"/>
    <w:rsid w:val="00912347"/>
    <w:rsid w:val="00915287"/>
    <w:rsid w:val="00916FA7"/>
    <w:rsid w:val="0091763D"/>
    <w:rsid w:val="00917FD0"/>
    <w:rsid w:val="009201C2"/>
    <w:rsid w:val="00922001"/>
    <w:rsid w:val="00924256"/>
    <w:rsid w:val="00924420"/>
    <w:rsid w:val="0092544F"/>
    <w:rsid w:val="009279F8"/>
    <w:rsid w:val="00931300"/>
    <w:rsid w:val="00934D6B"/>
    <w:rsid w:val="00936933"/>
    <w:rsid w:val="00937B12"/>
    <w:rsid w:val="00940B39"/>
    <w:rsid w:val="00941922"/>
    <w:rsid w:val="009420D8"/>
    <w:rsid w:val="0094430D"/>
    <w:rsid w:val="00945943"/>
    <w:rsid w:val="00945C02"/>
    <w:rsid w:val="00945D30"/>
    <w:rsid w:val="009470F9"/>
    <w:rsid w:val="00947B08"/>
    <w:rsid w:val="00951338"/>
    <w:rsid w:val="0095157D"/>
    <w:rsid w:val="0095188F"/>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0EB"/>
    <w:rsid w:val="009753C9"/>
    <w:rsid w:val="00975CFE"/>
    <w:rsid w:val="00976660"/>
    <w:rsid w:val="009772B7"/>
    <w:rsid w:val="00977EC0"/>
    <w:rsid w:val="00980623"/>
    <w:rsid w:val="00983FFF"/>
    <w:rsid w:val="009846B2"/>
    <w:rsid w:val="00985046"/>
    <w:rsid w:val="009853D6"/>
    <w:rsid w:val="00985740"/>
    <w:rsid w:val="00985CD0"/>
    <w:rsid w:val="00986312"/>
    <w:rsid w:val="00986C4C"/>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092B"/>
    <w:rsid w:val="009A1B15"/>
    <w:rsid w:val="009A2BF1"/>
    <w:rsid w:val="009A2D53"/>
    <w:rsid w:val="009A2F84"/>
    <w:rsid w:val="009A530F"/>
    <w:rsid w:val="009A605F"/>
    <w:rsid w:val="009A643E"/>
    <w:rsid w:val="009A718E"/>
    <w:rsid w:val="009B00FB"/>
    <w:rsid w:val="009B10CE"/>
    <w:rsid w:val="009B1685"/>
    <w:rsid w:val="009B5B37"/>
    <w:rsid w:val="009B61F7"/>
    <w:rsid w:val="009B6F65"/>
    <w:rsid w:val="009B7149"/>
    <w:rsid w:val="009B7A42"/>
    <w:rsid w:val="009C34E8"/>
    <w:rsid w:val="009C44D0"/>
    <w:rsid w:val="009C4983"/>
    <w:rsid w:val="009C4E4E"/>
    <w:rsid w:val="009C4EF5"/>
    <w:rsid w:val="009C5B29"/>
    <w:rsid w:val="009C621C"/>
    <w:rsid w:val="009C6C6E"/>
    <w:rsid w:val="009C7EDF"/>
    <w:rsid w:val="009D063C"/>
    <w:rsid w:val="009D29E9"/>
    <w:rsid w:val="009D3DB6"/>
    <w:rsid w:val="009D4FA1"/>
    <w:rsid w:val="009D6762"/>
    <w:rsid w:val="009D76F3"/>
    <w:rsid w:val="009E17E3"/>
    <w:rsid w:val="009E1F2D"/>
    <w:rsid w:val="009E23AE"/>
    <w:rsid w:val="009E2FBC"/>
    <w:rsid w:val="009E3593"/>
    <w:rsid w:val="009E3B62"/>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800"/>
    <w:rsid w:val="00A061CE"/>
    <w:rsid w:val="00A06AAD"/>
    <w:rsid w:val="00A07058"/>
    <w:rsid w:val="00A1119B"/>
    <w:rsid w:val="00A11245"/>
    <w:rsid w:val="00A13FAD"/>
    <w:rsid w:val="00A14511"/>
    <w:rsid w:val="00A1490D"/>
    <w:rsid w:val="00A15EF4"/>
    <w:rsid w:val="00A20612"/>
    <w:rsid w:val="00A207F6"/>
    <w:rsid w:val="00A20B4E"/>
    <w:rsid w:val="00A21814"/>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6AAE"/>
    <w:rsid w:val="00A37C18"/>
    <w:rsid w:val="00A40213"/>
    <w:rsid w:val="00A40BFE"/>
    <w:rsid w:val="00A430BD"/>
    <w:rsid w:val="00A448EB"/>
    <w:rsid w:val="00A47633"/>
    <w:rsid w:val="00A50C06"/>
    <w:rsid w:val="00A52359"/>
    <w:rsid w:val="00A53D94"/>
    <w:rsid w:val="00A5506B"/>
    <w:rsid w:val="00A554C3"/>
    <w:rsid w:val="00A56E6F"/>
    <w:rsid w:val="00A57BBD"/>
    <w:rsid w:val="00A60C07"/>
    <w:rsid w:val="00A60DC7"/>
    <w:rsid w:val="00A60EE5"/>
    <w:rsid w:val="00A61393"/>
    <w:rsid w:val="00A62284"/>
    <w:rsid w:val="00A6290B"/>
    <w:rsid w:val="00A62B5B"/>
    <w:rsid w:val="00A62BFF"/>
    <w:rsid w:val="00A62E4E"/>
    <w:rsid w:val="00A630F3"/>
    <w:rsid w:val="00A64AA5"/>
    <w:rsid w:val="00A6517C"/>
    <w:rsid w:val="00A66728"/>
    <w:rsid w:val="00A6701C"/>
    <w:rsid w:val="00A703F3"/>
    <w:rsid w:val="00A71500"/>
    <w:rsid w:val="00A72448"/>
    <w:rsid w:val="00A72545"/>
    <w:rsid w:val="00A747CE"/>
    <w:rsid w:val="00A74C1D"/>
    <w:rsid w:val="00A7636B"/>
    <w:rsid w:val="00A77D5B"/>
    <w:rsid w:val="00A825F0"/>
    <w:rsid w:val="00A85844"/>
    <w:rsid w:val="00A86291"/>
    <w:rsid w:val="00A87334"/>
    <w:rsid w:val="00A87456"/>
    <w:rsid w:val="00A87471"/>
    <w:rsid w:val="00A8770E"/>
    <w:rsid w:val="00A907DE"/>
    <w:rsid w:val="00A90FC5"/>
    <w:rsid w:val="00A938C7"/>
    <w:rsid w:val="00A95EB0"/>
    <w:rsid w:val="00A967FD"/>
    <w:rsid w:val="00A97281"/>
    <w:rsid w:val="00AA0280"/>
    <w:rsid w:val="00AA3692"/>
    <w:rsid w:val="00AA640B"/>
    <w:rsid w:val="00AA7BEB"/>
    <w:rsid w:val="00AB05A1"/>
    <w:rsid w:val="00AB0A4D"/>
    <w:rsid w:val="00AB0CB2"/>
    <w:rsid w:val="00AB32B2"/>
    <w:rsid w:val="00AB44A3"/>
    <w:rsid w:val="00AB4A75"/>
    <w:rsid w:val="00AB5121"/>
    <w:rsid w:val="00AB5A67"/>
    <w:rsid w:val="00AB6717"/>
    <w:rsid w:val="00AB75F7"/>
    <w:rsid w:val="00AB762B"/>
    <w:rsid w:val="00AC0A59"/>
    <w:rsid w:val="00AC2267"/>
    <w:rsid w:val="00AC5111"/>
    <w:rsid w:val="00AC613B"/>
    <w:rsid w:val="00AC721F"/>
    <w:rsid w:val="00AC78CA"/>
    <w:rsid w:val="00AC7B5A"/>
    <w:rsid w:val="00AC7DB4"/>
    <w:rsid w:val="00AD2BDC"/>
    <w:rsid w:val="00AD3CA9"/>
    <w:rsid w:val="00AD4308"/>
    <w:rsid w:val="00AD43E2"/>
    <w:rsid w:val="00AD5D5A"/>
    <w:rsid w:val="00AE087D"/>
    <w:rsid w:val="00AE14A9"/>
    <w:rsid w:val="00AE1EB1"/>
    <w:rsid w:val="00AE387D"/>
    <w:rsid w:val="00AE4A2C"/>
    <w:rsid w:val="00AE4A93"/>
    <w:rsid w:val="00AE5606"/>
    <w:rsid w:val="00AE6B76"/>
    <w:rsid w:val="00AF1890"/>
    <w:rsid w:val="00AF1F50"/>
    <w:rsid w:val="00AF1FA0"/>
    <w:rsid w:val="00AF2B12"/>
    <w:rsid w:val="00AF317E"/>
    <w:rsid w:val="00AF3D19"/>
    <w:rsid w:val="00AF3E34"/>
    <w:rsid w:val="00AF4BC8"/>
    <w:rsid w:val="00AF4F6D"/>
    <w:rsid w:val="00AF50AE"/>
    <w:rsid w:val="00AF5F1C"/>
    <w:rsid w:val="00AF66BE"/>
    <w:rsid w:val="00AF6740"/>
    <w:rsid w:val="00AF6CFD"/>
    <w:rsid w:val="00AF70D3"/>
    <w:rsid w:val="00B00A03"/>
    <w:rsid w:val="00B00DD6"/>
    <w:rsid w:val="00B00F74"/>
    <w:rsid w:val="00B01341"/>
    <w:rsid w:val="00B01463"/>
    <w:rsid w:val="00B017A1"/>
    <w:rsid w:val="00B01DF4"/>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A65"/>
    <w:rsid w:val="00B26D29"/>
    <w:rsid w:val="00B309B6"/>
    <w:rsid w:val="00B30D62"/>
    <w:rsid w:val="00B3199F"/>
    <w:rsid w:val="00B31D55"/>
    <w:rsid w:val="00B356A3"/>
    <w:rsid w:val="00B363A7"/>
    <w:rsid w:val="00B3753F"/>
    <w:rsid w:val="00B379BA"/>
    <w:rsid w:val="00B379FC"/>
    <w:rsid w:val="00B37DFD"/>
    <w:rsid w:val="00B4166E"/>
    <w:rsid w:val="00B425FB"/>
    <w:rsid w:val="00B4286A"/>
    <w:rsid w:val="00B42BC6"/>
    <w:rsid w:val="00B47721"/>
    <w:rsid w:val="00B51375"/>
    <w:rsid w:val="00B528EA"/>
    <w:rsid w:val="00B54A3B"/>
    <w:rsid w:val="00B54E44"/>
    <w:rsid w:val="00B54EFE"/>
    <w:rsid w:val="00B552D5"/>
    <w:rsid w:val="00B55BEB"/>
    <w:rsid w:val="00B60E8B"/>
    <w:rsid w:val="00B6242E"/>
    <w:rsid w:val="00B63107"/>
    <w:rsid w:val="00B64D66"/>
    <w:rsid w:val="00B64EA4"/>
    <w:rsid w:val="00B71156"/>
    <w:rsid w:val="00B71B04"/>
    <w:rsid w:val="00B71E20"/>
    <w:rsid w:val="00B73DF8"/>
    <w:rsid w:val="00B7445D"/>
    <w:rsid w:val="00B74EB4"/>
    <w:rsid w:val="00B75EFD"/>
    <w:rsid w:val="00B763EA"/>
    <w:rsid w:val="00B81592"/>
    <w:rsid w:val="00B81B6D"/>
    <w:rsid w:val="00B822E1"/>
    <w:rsid w:val="00B856A0"/>
    <w:rsid w:val="00B87308"/>
    <w:rsid w:val="00B915C1"/>
    <w:rsid w:val="00B919AE"/>
    <w:rsid w:val="00B91B8A"/>
    <w:rsid w:val="00B936C7"/>
    <w:rsid w:val="00B93772"/>
    <w:rsid w:val="00B937ED"/>
    <w:rsid w:val="00B938C1"/>
    <w:rsid w:val="00B95292"/>
    <w:rsid w:val="00B960FA"/>
    <w:rsid w:val="00B96EBA"/>
    <w:rsid w:val="00B9781B"/>
    <w:rsid w:val="00BA2645"/>
    <w:rsid w:val="00BA30ED"/>
    <w:rsid w:val="00BA3213"/>
    <w:rsid w:val="00BA34FC"/>
    <w:rsid w:val="00BA3F94"/>
    <w:rsid w:val="00BA4DF3"/>
    <w:rsid w:val="00BA5EB2"/>
    <w:rsid w:val="00BA61A5"/>
    <w:rsid w:val="00BA642E"/>
    <w:rsid w:val="00BA6AF9"/>
    <w:rsid w:val="00BA6E9B"/>
    <w:rsid w:val="00BA6F24"/>
    <w:rsid w:val="00BA76D8"/>
    <w:rsid w:val="00BB2DB1"/>
    <w:rsid w:val="00BB3690"/>
    <w:rsid w:val="00BB4553"/>
    <w:rsid w:val="00BB4E49"/>
    <w:rsid w:val="00BB55E9"/>
    <w:rsid w:val="00BB755E"/>
    <w:rsid w:val="00BB76C9"/>
    <w:rsid w:val="00BC099D"/>
    <w:rsid w:val="00BC0E63"/>
    <w:rsid w:val="00BC1019"/>
    <w:rsid w:val="00BC1612"/>
    <w:rsid w:val="00BC249A"/>
    <w:rsid w:val="00BC2AC5"/>
    <w:rsid w:val="00BC4850"/>
    <w:rsid w:val="00BC5671"/>
    <w:rsid w:val="00BC5898"/>
    <w:rsid w:val="00BC61C9"/>
    <w:rsid w:val="00BC65EE"/>
    <w:rsid w:val="00BC6C37"/>
    <w:rsid w:val="00BC7C9B"/>
    <w:rsid w:val="00BD0C0B"/>
    <w:rsid w:val="00BD13AB"/>
    <w:rsid w:val="00BD38CB"/>
    <w:rsid w:val="00BD41E7"/>
    <w:rsid w:val="00BD48DD"/>
    <w:rsid w:val="00BD65FB"/>
    <w:rsid w:val="00BD6C40"/>
    <w:rsid w:val="00BD76E9"/>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228"/>
    <w:rsid w:val="00C0092B"/>
    <w:rsid w:val="00C01007"/>
    <w:rsid w:val="00C01A0F"/>
    <w:rsid w:val="00C0295B"/>
    <w:rsid w:val="00C0351C"/>
    <w:rsid w:val="00C038AD"/>
    <w:rsid w:val="00C0400A"/>
    <w:rsid w:val="00C05379"/>
    <w:rsid w:val="00C06350"/>
    <w:rsid w:val="00C07A87"/>
    <w:rsid w:val="00C10D66"/>
    <w:rsid w:val="00C111F5"/>
    <w:rsid w:val="00C11312"/>
    <w:rsid w:val="00C12091"/>
    <w:rsid w:val="00C125F4"/>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26BB1"/>
    <w:rsid w:val="00C30026"/>
    <w:rsid w:val="00C30037"/>
    <w:rsid w:val="00C305E9"/>
    <w:rsid w:val="00C30988"/>
    <w:rsid w:val="00C3342A"/>
    <w:rsid w:val="00C3350E"/>
    <w:rsid w:val="00C34344"/>
    <w:rsid w:val="00C35928"/>
    <w:rsid w:val="00C36AB6"/>
    <w:rsid w:val="00C4113C"/>
    <w:rsid w:val="00C41B0D"/>
    <w:rsid w:val="00C42311"/>
    <w:rsid w:val="00C4380F"/>
    <w:rsid w:val="00C439AA"/>
    <w:rsid w:val="00C44916"/>
    <w:rsid w:val="00C44F0F"/>
    <w:rsid w:val="00C4690E"/>
    <w:rsid w:val="00C46A57"/>
    <w:rsid w:val="00C502F2"/>
    <w:rsid w:val="00C51235"/>
    <w:rsid w:val="00C531AF"/>
    <w:rsid w:val="00C54A40"/>
    <w:rsid w:val="00C54AEA"/>
    <w:rsid w:val="00C55842"/>
    <w:rsid w:val="00C56DB8"/>
    <w:rsid w:val="00C60C17"/>
    <w:rsid w:val="00C621CD"/>
    <w:rsid w:val="00C639DB"/>
    <w:rsid w:val="00C6635B"/>
    <w:rsid w:val="00C6663A"/>
    <w:rsid w:val="00C66C63"/>
    <w:rsid w:val="00C66C8A"/>
    <w:rsid w:val="00C6732C"/>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2B57"/>
    <w:rsid w:val="00C847C0"/>
    <w:rsid w:val="00C85CB1"/>
    <w:rsid w:val="00C91224"/>
    <w:rsid w:val="00C9381A"/>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B7FC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4DD7"/>
    <w:rsid w:val="00CF5105"/>
    <w:rsid w:val="00CF6BFB"/>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4597"/>
    <w:rsid w:val="00D16096"/>
    <w:rsid w:val="00D163C8"/>
    <w:rsid w:val="00D1706F"/>
    <w:rsid w:val="00D2040D"/>
    <w:rsid w:val="00D2182C"/>
    <w:rsid w:val="00D21F63"/>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839"/>
    <w:rsid w:val="00D40CF5"/>
    <w:rsid w:val="00D4111A"/>
    <w:rsid w:val="00D43277"/>
    <w:rsid w:val="00D434A8"/>
    <w:rsid w:val="00D43EAB"/>
    <w:rsid w:val="00D45F83"/>
    <w:rsid w:val="00D4627A"/>
    <w:rsid w:val="00D4680A"/>
    <w:rsid w:val="00D479C1"/>
    <w:rsid w:val="00D50BDF"/>
    <w:rsid w:val="00D52C83"/>
    <w:rsid w:val="00D53510"/>
    <w:rsid w:val="00D5478A"/>
    <w:rsid w:val="00D5488D"/>
    <w:rsid w:val="00D60C65"/>
    <w:rsid w:val="00D6377A"/>
    <w:rsid w:val="00D638FD"/>
    <w:rsid w:val="00D6534C"/>
    <w:rsid w:val="00D65D93"/>
    <w:rsid w:val="00D67A4C"/>
    <w:rsid w:val="00D708D1"/>
    <w:rsid w:val="00D7195E"/>
    <w:rsid w:val="00D71BBC"/>
    <w:rsid w:val="00D73217"/>
    <w:rsid w:val="00D73DE4"/>
    <w:rsid w:val="00D73FFA"/>
    <w:rsid w:val="00D74F98"/>
    <w:rsid w:val="00D75CB3"/>
    <w:rsid w:val="00D75F0B"/>
    <w:rsid w:val="00D76A0D"/>
    <w:rsid w:val="00D76BAE"/>
    <w:rsid w:val="00D771C1"/>
    <w:rsid w:val="00D771ED"/>
    <w:rsid w:val="00D77C98"/>
    <w:rsid w:val="00D77ECC"/>
    <w:rsid w:val="00D8015D"/>
    <w:rsid w:val="00D80C54"/>
    <w:rsid w:val="00D81183"/>
    <w:rsid w:val="00D817A1"/>
    <w:rsid w:val="00D819BE"/>
    <w:rsid w:val="00D81DB8"/>
    <w:rsid w:val="00D856B2"/>
    <w:rsid w:val="00D856EB"/>
    <w:rsid w:val="00D857EE"/>
    <w:rsid w:val="00D9034A"/>
    <w:rsid w:val="00D90712"/>
    <w:rsid w:val="00D94027"/>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349C"/>
    <w:rsid w:val="00DB4920"/>
    <w:rsid w:val="00DB4A0A"/>
    <w:rsid w:val="00DB7E60"/>
    <w:rsid w:val="00DC2EC5"/>
    <w:rsid w:val="00DC5DDA"/>
    <w:rsid w:val="00DC6012"/>
    <w:rsid w:val="00DD248B"/>
    <w:rsid w:val="00DD2F95"/>
    <w:rsid w:val="00DD3320"/>
    <w:rsid w:val="00DD3D94"/>
    <w:rsid w:val="00DD488A"/>
    <w:rsid w:val="00DD59BD"/>
    <w:rsid w:val="00DD65A9"/>
    <w:rsid w:val="00DD7DC6"/>
    <w:rsid w:val="00DE2149"/>
    <w:rsid w:val="00DE2854"/>
    <w:rsid w:val="00DE29C2"/>
    <w:rsid w:val="00DE326A"/>
    <w:rsid w:val="00DE52BF"/>
    <w:rsid w:val="00DE6636"/>
    <w:rsid w:val="00DE7D00"/>
    <w:rsid w:val="00DF09E2"/>
    <w:rsid w:val="00DF3165"/>
    <w:rsid w:val="00DF371E"/>
    <w:rsid w:val="00DF3A30"/>
    <w:rsid w:val="00DF4CB1"/>
    <w:rsid w:val="00DF6407"/>
    <w:rsid w:val="00DF6561"/>
    <w:rsid w:val="00DF6613"/>
    <w:rsid w:val="00DF7557"/>
    <w:rsid w:val="00E002D6"/>
    <w:rsid w:val="00E03154"/>
    <w:rsid w:val="00E039D5"/>
    <w:rsid w:val="00E052B7"/>
    <w:rsid w:val="00E059C0"/>
    <w:rsid w:val="00E062A4"/>
    <w:rsid w:val="00E06BA3"/>
    <w:rsid w:val="00E07A1A"/>
    <w:rsid w:val="00E10C58"/>
    <w:rsid w:val="00E10E99"/>
    <w:rsid w:val="00E1101E"/>
    <w:rsid w:val="00E1132C"/>
    <w:rsid w:val="00E1138F"/>
    <w:rsid w:val="00E11398"/>
    <w:rsid w:val="00E1232F"/>
    <w:rsid w:val="00E1334F"/>
    <w:rsid w:val="00E1356C"/>
    <w:rsid w:val="00E144AA"/>
    <w:rsid w:val="00E150E0"/>
    <w:rsid w:val="00E15B0E"/>
    <w:rsid w:val="00E15F79"/>
    <w:rsid w:val="00E20324"/>
    <w:rsid w:val="00E20A1E"/>
    <w:rsid w:val="00E219D2"/>
    <w:rsid w:val="00E24628"/>
    <w:rsid w:val="00E26A3B"/>
    <w:rsid w:val="00E27407"/>
    <w:rsid w:val="00E305BA"/>
    <w:rsid w:val="00E30654"/>
    <w:rsid w:val="00E3085F"/>
    <w:rsid w:val="00E30E61"/>
    <w:rsid w:val="00E31C05"/>
    <w:rsid w:val="00E32BD5"/>
    <w:rsid w:val="00E33F7B"/>
    <w:rsid w:val="00E3415C"/>
    <w:rsid w:val="00E3428C"/>
    <w:rsid w:val="00E37226"/>
    <w:rsid w:val="00E3735D"/>
    <w:rsid w:val="00E41301"/>
    <w:rsid w:val="00E419B8"/>
    <w:rsid w:val="00E421FB"/>
    <w:rsid w:val="00E425A2"/>
    <w:rsid w:val="00E43979"/>
    <w:rsid w:val="00E43BC9"/>
    <w:rsid w:val="00E43FF6"/>
    <w:rsid w:val="00E44CE1"/>
    <w:rsid w:val="00E44D7D"/>
    <w:rsid w:val="00E46DD1"/>
    <w:rsid w:val="00E5062E"/>
    <w:rsid w:val="00E506BB"/>
    <w:rsid w:val="00E50817"/>
    <w:rsid w:val="00E5173D"/>
    <w:rsid w:val="00E5247D"/>
    <w:rsid w:val="00E52D6A"/>
    <w:rsid w:val="00E52D70"/>
    <w:rsid w:val="00E53B66"/>
    <w:rsid w:val="00E54064"/>
    <w:rsid w:val="00E541AE"/>
    <w:rsid w:val="00E5437D"/>
    <w:rsid w:val="00E54CB2"/>
    <w:rsid w:val="00E55284"/>
    <w:rsid w:val="00E57BB4"/>
    <w:rsid w:val="00E6062E"/>
    <w:rsid w:val="00E612F7"/>
    <w:rsid w:val="00E62562"/>
    <w:rsid w:val="00E6453F"/>
    <w:rsid w:val="00E65479"/>
    <w:rsid w:val="00E65F49"/>
    <w:rsid w:val="00E66396"/>
    <w:rsid w:val="00E6655E"/>
    <w:rsid w:val="00E66D6D"/>
    <w:rsid w:val="00E70392"/>
    <w:rsid w:val="00E7159A"/>
    <w:rsid w:val="00E71846"/>
    <w:rsid w:val="00E71EF9"/>
    <w:rsid w:val="00E727BF"/>
    <w:rsid w:val="00E73B90"/>
    <w:rsid w:val="00E77616"/>
    <w:rsid w:val="00E8003A"/>
    <w:rsid w:val="00E81398"/>
    <w:rsid w:val="00E825C1"/>
    <w:rsid w:val="00E82641"/>
    <w:rsid w:val="00E842B3"/>
    <w:rsid w:val="00E844CE"/>
    <w:rsid w:val="00E8564A"/>
    <w:rsid w:val="00E85DD5"/>
    <w:rsid w:val="00E86BD9"/>
    <w:rsid w:val="00E90E29"/>
    <w:rsid w:val="00E932E0"/>
    <w:rsid w:val="00E93A90"/>
    <w:rsid w:val="00E94720"/>
    <w:rsid w:val="00E965FC"/>
    <w:rsid w:val="00E96BBC"/>
    <w:rsid w:val="00E97DBE"/>
    <w:rsid w:val="00EA0F0C"/>
    <w:rsid w:val="00EA18B2"/>
    <w:rsid w:val="00EA1BE6"/>
    <w:rsid w:val="00EA229A"/>
    <w:rsid w:val="00EA2DC7"/>
    <w:rsid w:val="00EA3B77"/>
    <w:rsid w:val="00EA5402"/>
    <w:rsid w:val="00EA5950"/>
    <w:rsid w:val="00EA660C"/>
    <w:rsid w:val="00EA6CF6"/>
    <w:rsid w:val="00EA79DA"/>
    <w:rsid w:val="00EA7B24"/>
    <w:rsid w:val="00EB2129"/>
    <w:rsid w:val="00EB2266"/>
    <w:rsid w:val="00EB2A79"/>
    <w:rsid w:val="00EB5163"/>
    <w:rsid w:val="00EC01C7"/>
    <w:rsid w:val="00EC0C90"/>
    <w:rsid w:val="00EC0D12"/>
    <w:rsid w:val="00EC21B6"/>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5EA7"/>
    <w:rsid w:val="00EF6D0B"/>
    <w:rsid w:val="00F00265"/>
    <w:rsid w:val="00F0186C"/>
    <w:rsid w:val="00F024CC"/>
    <w:rsid w:val="00F02534"/>
    <w:rsid w:val="00F036CB"/>
    <w:rsid w:val="00F05BBE"/>
    <w:rsid w:val="00F061E5"/>
    <w:rsid w:val="00F064FC"/>
    <w:rsid w:val="00F06D0B"/>
    <w:rsid w:val="00F0728A"/>
    <w:rsid w:val="00F07413"/>
    <w:rsid w:val="00F07551"/>
    <w:rsid w:val="00F10D1D"/>
    <w:rsid w:val="00F10FD5"/>
    <w:rsid w:val="00F13BA3"/>
    <w:rsid w:val="00F13CC8"/>
    <w:rsid w:val="00F141CD"/>
    <w:rsid w:val="00F14B84"/>
    <w:rsid w:val="00F16F49"/>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C75"/>
    <w:rsid w:val="00F36EC8"/>
    <w:rsid w:val="00F37264"/>
    <w:rsid w:val="00F3794B"/>
    <w:rsid w:val="00F4099A"/>
    <w:rsid w:val="00F40F12"/>
    <w:rsid w:val="00F419D0"/>
    <w:rsid w:val="00F41AE2"/>
    <w:rsid w:val="00F424BA"/>
    <w:rsid w:val="00F42FE2"/>
    <w:rsid w:val="00F43A41"/>
    <w:rsid w:val="00F4436D"/>
    <w:rsid w:val="00F44ADB"/>
    <w:rsid w:val="00F4731D"/>
    <w:rsid w:val="00F50F86"/>
    <w:rsid w:val="00F51851"/>
    <w:rsid w:val="00F51E39"/>
    <w:rsid w:val="00F5214B"/>
    <w:rsid w:val="00F5365E"/>
    <w:rsid w:val="00F543FA"/>
    <w:rsid w:val="00F56048"/>
    <w:rsid w:val="00F5660C"/>
    <w:rsid w:val="00F578E1"/>
    <w:rsid w:val="00F61DBB"/>
    <w:rsid w:val="00F63D03"/>
    <w:rsid w:val="00F644BE"/>
    <w:rsid w:val="00F6520E"/>
    <w:rsid w:val="00F65FDF"/>
    <w:rsid w:val="00F666EB"/>
    <w:rsid w:val="00F70822"/>
    <w:rsid w:val="00F720A6"/>
    <w:rsid w:val="00F726CD"/>
    <w:rsid w:val="00F730BF"/>
    <w:rsid w:val="00F7344F"/>
    <w:rsid w:val="00F74431"/>
    <w:rsid w:val="00F7597C"/>
    <w:rsid w:val="00F75C23"/>
    <w:rsid w:val="00F761A6"/>
    <w:rsid w:val="00F768CC"/>
    <w:rsid w:val="00F76E6E"/>
    <w:rsid w:val="00F771F6"/>
    <w:rsid w:val="00F777FC"/>
    <w:rsid w:val="00F779AA"/>
    <w:rsid w:val="00F82397"/>
    <w:rsid w:val="00F83A5E"/>
    <w:rsid w:val="00F84531"/>
    <w:rsid w:val="00F8465F"/>
    <w:rsid w:val="00F846E0"/>
    <w:rsid w:val="00F848AD"/>
    <w:rsid w:val="00F85AA7"/>
    <w:rsid w:val="00F871CF"/>
    <w:rsid w:val="00F872C5"/>
    <w:rsid w:val="00F87DF0"/>
    <w:rsid w:val="00F91C11"/>
    <w:rsid w:val="00F91D74"/>
    <w:rsid w:val="00F92118"/>
    <w:rsid w:val="00F9309F"/>
    <w:rsid w:val="00F935BD"/>
    <w:rsid w:val="00F93F0D"/>
    <w:rsid w:val="00F944FF"/>
    <w:rsid w:val="00F96670"/>
    <w:rsid w:val="00F97583"/>
    <w:rsid w:val="00FA03BD"/>
    <w:rsid w:val="00FA0820"/>
    <w:rsid w:val="00FA2F35"/>
    <w:rsid w:val="00FA363C"/>
    <w:rsid w:val="00FA463B"/>
    <w:rsid w:val="00FA4814"/>
    <w:rsid w:val="00FA54FF"/>
    <w:rsid w:val="00FA630E"/>
    <w:rsid w:val="00FA65F7"/>
    <w:rsid w:val="00FB18DC"/>
    <w:rsid w:val="00FB199E"/>
    <w:rsid w:val="00FB325F"/>
    <w:rsid w:val="00FB3C60"/>
    <w:rsid w:val="00FB43A0"/>
    <w:rsid w:val="00FB56C0"/>
    <w:rsid w:val="00FB5E34"/>
    <w:rsid w:val="00FB68B8"/>
    <w:rsid w:val="00FB6CEF"/>
    <w:rsid w:val="00FC1876"/>
    <w:rsid w:val="00FC1B55"/>
    <w:rsid w:val="00FC2A1B"/>
    <w:rsid w:val="00FC33FC"/>
    <w:rsid w:val="00FC5F75"/>
    <w:rsid w:val="00FC6CD7"/>
    <w:rsid w:val="00FC6EF3"/>
    <w:rsid w:val="00FC7DB6"/>
    <w:rsid w:val="00FD0173"/>
    <w:rsid w:val="00FD0B0E"/>
    <w:rsid w:val="00FD1A32"/>
    <w:rsid w:val="00FD4052"/>
    <w:rsid w:val="00FD496E"/>
    <w:rsid w:val="00FD548F"/>
    <w:rsid w:val="00FD6CB2"/>
    <w:rsid w:val="00FD756F"/>
    <w:rsid w:val="00FE0634"/>
    <w:rsid w:val="00FE35D2"/>
    <w:rsid w:val="00FE443D"/>
    <w:rsid w:val="00FE5424"/>
    <w:rsid w:val="00FE64E8"/>
    <w:rsid w:val="00FE694C"/>
    <w:rsid w:val="00FF110E"/>
    <w:rsid w:val="00FF1C5F"/>
    <w:rsid w:val="00FF2443"/>
    <w:rsid w:val="00FF29A2"/>
    <w:rsid w:val="00FF3A30"/>
    <w:rsid w:val="00FF3C2C"/>
    <w:rsid w:val="00FF40BD"/>
    <w:rsid w:val="00FF4518"/>
    <w:rsid w:val="00FF4603"/>
    <w:rsid w:val="00FF6CA9"/>
    <w:rsid w:val="00FF6ED8"/>
    <w:rsid w:val="00FF722C"/>
    <w:rsid w:val="0FDC6243"/>
    <w:rsid w:val="4B16944F"/>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B240C62"/>
  <w15:docId w15:val="{0A121425-9EBA-4CF7-86A0-77081D5AA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qFormat="1"/>
    <w:lsdException w:name="toc 2" w:semiHidden="1" w:uiPriority="39" w:qFormat="1"/>
    <w:lsdException w:name="toc 3" w:semiHidden="1" w:uiPriority="39" w:qFormat="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6B81"/>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autoRedefine/>
    <w:uiPriority w:val="4"/>
    <w:qFormat/>
    <w:rsid w:val="00A11245"/>
    <w:pPr>
      <w:keepNext/>
      <w:keepLines/>
      <w:spacing w:before="240"/>
      <w:outlineLvl w:val="0"/>
    </w:pPr>
    <w:rPr>
      <w:rFonts w:eastAsiaTheme="majorEastAsia" w:cstheme="majorBidi"/>
      <w:b/>
      <w:bCs/>
      <w:color w:val="3F0731" w:themeColor="text2"/>
      <w:sz w:val="28"/>
      <w:szCs w:val="28"/>
    </w:rPr>
  </w:style>
  <w:style w:type="paragraph" w:styleId="Heading2">
    <w:name w:val="heading 2"/>
    <w:basedOn w:val="Normal"/>
    <w:next w:val="BodyText"/>
    <w:link w:val="Heading2Char"/>
    <w:autoRedefine/>
    <w:uiPriority w:val="4"/>
    <w:qFormat/>
    <w:rsid w:val="00CF4DD7"/>
    <w:pPr>
      <w:keepNext/>
      <w:keepLines/>
      <w:spacing w:before="240"/>
      <w:ind w:left="880" w:hanging="880"/>
      <w:outlineLvl w:val="1"/>
    </w:pPr>
    <w:rPr>
      <w:rFonts w:eastAsiaTheme="majorEastAsia" w:cstheme="majorBidi"/>
      <w:b/>
      <w:bCs/>
      <w:color w:val="3F0731" w:themeColor="text2"/>
      <w:sz w:val="28"/>
      <w:szCs w:val="26"/>
    </w:rPr>
  </w:style>
  <w:style w:type="paragraph" w:styleId="Heading3">
    <w:name w:val="heading 3"/>
    <w:basedOn w:val="Normal"/>
    <w:next w:val="BodyText"/>
    <w:link w:val="Heading3Char"/>
    <w:autoRedefine/>
    <w:uiPriority w:val="4"/>
    <w:qFormat/>
    <w:rsid w:val="00267493"/>
    <w:pPr>
      <w:keepNext/>
      <w:keepLines/>
      <w:spacing w:before="240"/>
      <w:outlineLvl w:val="2"/>
    </w:pPr>
    <w:rPr>
      <w:rFonts w:eastAsiaTheme="majorEastAsia" w:cstheme="majorBidi"/>
      <w:b/>
      <w:color w:val="3F0731" w:themeColor="text2"/>
    </w:rPr>
  </w:style>
  <w:style w:type="paragraph" w:styleId="Heading4">
    <w:name w:val="heading 4"/>
    <w:aliases w:val="Heading 4 (table &amp; chart)"/>
    <w:basedOn w:val="Normal"/>
    <w:next w:val="Normal"/>
    <w:link w:val="Heading4Char"/>
    <w:uiPriority w:val="23"/>
    <w:semiHidden/>
    <w:qFormat/>
    <w:rsid w:val="00267493"/>
    <w:pPr>
      <w:keepNext/>
      <w:keepLines/>
      <w:numPr>
        <w:ilvl w:val="3"/>
        <w:numId w:val="13"/>
      </w:numPr>
      <w:spacing w:before="120"/>
      <w:outlineLvl w:val="3"/>
    </w:pPr>
    <w:rPr>
      <w:rFonts w:asciiTheme="majorHAnsi" w:eastAsiaTheme="majorEastAsia" w:hAnsiTheme="majorHAnsi" w:cstheme="majorBidi"/>
      <w:b/>
      <w:iCs/>
      <w:color w:val="7A3864" w:themeColor="accent2"/>
    </w:rPr>
  </w:style>
  <w:style w:type="paragraph" w:styleId="Heading5">
    <w:name w:val="heading 5"/>
    <w:basedOn w:val="Normal"/>
    <w:next w:val="Normal"/>
    <w:link w:val="Heading5Char"/>
    <w:uiPriority w:val="23"/>
    <w:semiHidden/>
    <w:qFormat/>
    <w:rsid w:val="00267493"/>
    <w:pPr>
      <w:keepNext/>
      <w:keepLines/>
      <w:numPr>
        <w:ilvl w:val="4"/>
        <w:numId w:val="13"/>
      </w:numPr>
      <w:spacing w:before="40" w:after="0"/>
      <w:outlineLvl w:val="4"/>
    </w:pPr>
    <w:rPr>
      <w:rFonts w:asciiTheme="majorHAnsi" w:eastAsiaTheme="majorEastAsia" w:hAnsiTheme="majorHAnsi" w:cstheme="majorBidi"/>
      <w:color w:val="2F0524" w:themeColor="accent1" w:themeShade="BF"/>
    </w:rPr>
  </w:style>
  <w:style w:type="paragraph" w:styleId="Heading6">
    <w:name w:val="heading 6"/>
    <w:basedOn w:val="Normal"/>
    <w:next w:val="Normal"/>
    <w:link w:val="Heading6Char"/>
    <w:uiPriority w:val="23"/>
    <w:semiHidden/>
    <w:qFormat/>
    <w:rsid w:val="00267493"/>
    <w:pPr>
      <w:keepNext/>
      <w:keepLines/>
      <w:numPr>
        <w:ilvl w:val="5"/>
        <w:numId w:val="13"/>
      </w:numPr>
      <w:spacing w:before="40" w:after="0"/>
      <w:outlineLvl w:val="5"/>
    </w:pPr>
    <w:rPr>
      <w:rFonts w:asciiTheme="majorHAnsi" w:eastAsiaTheme="majorEastAsia" w:hAnsiTheme="majorHAnsi" w:cstheme="majorBidi"/>
      <w:color w:val="1F0318" w:themeColor="accent1" w:themeShade="7F"/>
    </w:rPr>
  </w:style>
  <w:style w:type="paragraph" w:styleId="Heading7">
    <w:name w:val="heading 7"/>
    <w:basedOn w:val="Normal"/>
    <w:next w:val="Normal"/>
    <w:link w:val="Heading7Char"/>
    <w:uiPriority w:val="23"/>
    <w:semiHidden/>
    <w:qFormat/>
    <w:rsid w:val="00267493"/>
    <w:pPr>
      <w:keepNext/>
      <w:keepLines/>
      <w:numPr>
        <w:ilvl w:val="6"/>
        <w:numId w:val="13"/>
      </w:numPr>
      <w:spacing w:before="40" w:after="0"/>
      <w:outlineLvl w:val="6"/>
    </w:pPr>
    <w:rPr>
      <w:rFonts w:asciiTheme="majorHAnsi" w:eastAsiaTheme="majorEastAsia" w:hAnsiTheme="majorHAnsi" w:cstheme="majorBidi"/>
      <w:i/>
      <w:iCs/>
      <w:color w:val="1F0318" w:themeColor="accent1" w:themeShade="7F"/>
    </w:rPr>
  </w:style>
  <w:style w:type="paragraph" w:styleId="Heading8">
    <w:name w:val="heading 8"/>
    <w:basedOn w:val="Normal"/>
    <w:next w:val="Normal"/>
    <w:link w:val="Heading8Char"/>
    <w:uiPriority w:val="23"/>
    <w:semiHidden/>
    <w:qFormat/>
    <w:rsid w:val="00267493"/>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267493"/>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196B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96B81"/>
  </w:style>
  <w:style w:type="paragraph" w:customStyle="1" w:styleId="TableColumnHeading">
    <w:name w:val="Table Column Heading"/>
    <w:basedOn w:val="BodyText"/>
    <w:uiPriority w:val="7"/>
    <w:qFormat/>
    <w:rsid w:val="00267493"/>
    <w:pPr>
      <w:spacing w:before="60" w:after="60"/>
    </w:pPr>
    <w:rPr>
      <w:b/>
      <w:bCs/>
    </w:rPr>
  </w:style>
  <w:style w:type="paragraph" w:styleId="Footer">
    <w:name w:val="footer"/>
    <w:basedOn w:val="Normal"/>
    <w:link w:val="FooterChar"/>
    <w:uiPriority w:val="99"/>
    <w:unhideWhenUsed/>
    <w:rsid w:val="00267493"/>
    <w:pPr>
      <w:tabs>
        <w:tab w:val="center" w:pos="4513"/>
        <w:tab w:val="right" w:pos="9026"/>
      </w:tabs>
      <w:spacing w:after="0"/>
    </w:pPr>
  </w:style>
  <w:style w:type="character" w:customStyle="1" w:styleId="FooterChar">
    <w:name w:val="Footer Char"/>
    <w:basedOn w:val="DefaultParagraphFont"/>
    <w:link w:val="Footer"/>
    <w:uiPriority w:val="99"/>
    <w:rsid w:val="00267493"/>
    <w:rPr>
      <w:rFonts w:ascii="Poppins" w:hAnsi="Poppins"/>
      <w:kern w:val="2"/>
      <w:sz w:val="22"/>
      <w:szCs w:val="22"/>
      <w:lang w:val="en-GB"/>
      <w14:ligatures w14:val="standardContextual"/>
    </w:rPr>
  </w:style>
  <w:style w:type="paragraph" w:customStyle="1" w:styleId="TableColumnHeadingRight">
    <w:name w:val="Table Column Heading Right"/>
    <w:basedOn w:val="TableColumnHeading"/>
    <w:uiPriority w:val="7"/>
    <w:qFormat/>
    <w:rsid w:val="00267493"/>
    <w:pPr>
      <w:jc w:val="right"/>
    </w:pPr>
  </w:style>
  <w:style w:type="paragraph" w:customStyle="1" w:styleId="PageTitle">
    <w:name w:val="Page Title"/>
    <w:basedOn w:val="Normal"/>
    <w:next w:val="BodyText"/>
    <w:uiPriority w:val="3"/>
    <w:qFormat/>
    <w:rsid w:val="00267493"/>
    <w:pPr>
      <w:keepNext/>
      <w:spacing w:before="480"/>
      <w:outlineLvl w:val="0"/>
    </w:pPr>
    <w:rPr>
      <w:b/>
      <w:noProof/>
      <w:color w:val="3F0731" w:themeColor="text2"/>
      <w:sz w:val="32"/>
      <w:szCs w:val="48"/>
    </w:rPr>
  </w:style>
  <w:style w:type="paragraph" w:customStyle="1" w:styleId="TableBodyRight">
    <w:name w:val="Table Body Right"/>
    <w:basedOn w:val="TableBody"/>
    <w:uiPriority w:val="8"/>
    <w:qFormat/>
    <w:rsid w:val="00267493"/>
    <w:pPr>
      <w:jc w:val="right"/>
    </w:pPr>
  </w:style>
  <w:style w:type="character" w:customStyle="1" w:styleId="Bold">
    <w:name w:val="Bold"/>
    <w:basedOn w:val="DefaultParagraphFont"/>
    <w:uiPriority w:val="2"/>
    <w:qFormat/>
    <w:rsid w:val="00267493"/>
    <w:rPr>
      <w:rFonts w:ascii="Poppins" w:hAnsi="Poppins"/>
      <w:b/>
      <w:i w:val="0"/>
      <w:color w:val="000000" w:themeColor="text1"/>
    </w:rPr>
  </w:style>
  <w:style w:type="paragraph" w:customStyle="1" w:styleId="DocumentTitle">
    <w:name w:val="Document Title"/>
    <w:next w:val="DocumentSubtitle"/>
    <w:uiPriority w:val="26"/>
    <w:rsid w:val="00267493"/>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267493"/>
    <w:pPr>
      <w:spacing w:after="0"/>
      <w:ind w:left="3969"/>
      <w:jc w:val="right"/>
    </w:pPr>
    <w:rPr>
      <w:noProof/>
      <w:sz w:val="18"/>
    </w:rPr>
  </w:style>
  <w:style w:type="paragraph" w:styleId="BalloonText">
    <w:name w:val="Balloon Text"/>
    <w:basedOn w:val="Normal"/>
    <w:link w:val="BalloonTextChar"/>
    <w:uiPriority w:val="99"/>
    <w:semiHidden/>
    <w:unhideWhenUsed/>
    <w:rsid w:val="0026749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493"/>
    <w:rPr>
      <w:rFonts w:ascii="Tahoma" w:hAnsi="Tahoma" w:cs="Tahoma"/>
      <w:kern w:val="2"/>
      <w:sz w:val="16"/>
      <w:szCs w:val="16"/>
      <w:lang w:val="en-GB"/>
      <w14:ligatures w14:val="standardContextual"/>
    </w:rPr>
  </w:style>
  <w:style w:type="character" w:customStyle="1" w:styleId="HeaderChar">
    <w:name w:val="Header Char"/>
    <w:basedOn w:val="DefaultParagraphFont"/>
    <w:link w:val="Header"/>
    <w:uiPriority w:val="99"/>
    <w:rsid w:val="00267493"/>
    <w:rPr>
      <w:rFonts w:ascii="Poppins" w:hAnsi="Poppins"/>
      <w:noProof/>
      <w:kern w:val="2"/>
      <w:sz w:val="18"/>
      <w:szCs w:val="22"/>
      <w:lang w:val="en-GB"/>
      <w14:ligatures w14:val="standardContextual"/>
    </w:rPr>
  </w:style>
  <w:style w:type="character" w:customStyle="1" w:styleId="Heading1Char">
    <w:name w:val="Heading 1 Char"/>
    <w:basedOn w:val="DefaultParagraphFont"/>
    <w:link w:val="Heading1"/>
    <w:uiPriority w:val="4"/>
    <w:rsid w:val="00A11245"/>
    <w:rPr>
      <w:rFonts w:eastAsiaTheme="majorEastAsia"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CF4DD7"/>
    <w:rPr>
      <w:rFonts w:eastAsiaTheme="majorEastAsia" w:cstheme="majorBidi"/>
      <w:b/>
      <w:bCs/>
      <w:color w:val="3F0731" w:themeColor="text2"/>
      <w:kern w:val="2"/>
      <w:sz w:val="28"/>
      <w:szCs w:val="26"/>
      <w:lang w:val="en-GB"/>
      <w14:ligatures w14:val="standardContextual"/>
    </w:rPr>
  </w:style>
  <w:style w:type="table" w:styleId="TableGrid">
    <w:name w:val="Table Grid"/>
    <w:basedOn w:val="TableNormal"/>
    <w:uiPriority w:val="59"/>
    <w:rsid w:val="0026749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267493"/>
    <w:pPr>
      <w:spacing w:before="60" w:after="60"/>
    </w:pPr>
    <w:rPr>
      <w:lang w:eastAsia="en-NZ"/>
    </w:rPr>
  </w:style>
  <w:style w:type="paragraph" w:styleId="ListBullet">
    <w:name w:val="List Bullet"/>
    <w:basedOn w:val="Normal"/>
    <w:uiPriority w:val="99"/>
    <w:semiHidden/>
    <w:rsid w:val="00267493"/>
    <w:pPr>
      <w:numPr>
        <w:numId w:val="1"/>
      </w:numPr>
      <w:contextualSpacing/>
    </w:pPr>
  </w:style>
  <w:style w:type="paragraph" w:styleId="ListBullet2">
    <w:name w:val="List Bullet 2"/>
    <w:basedOn w:val="Normal"/>
    <w:uiPriority w:val="99"/>
    <w:semiHidden/>
    <w:rsid w:val="00267493"/>
    <w:pPr>
      <w:numPr>
        <w:numId w:val="2"/>
      </w:numPr>
      <w:contextualSpacing/>
    </w:pPr>
  </w:style>
  <w:style w:type="paragraph" w:styleId="ListBullet3">
    <w:name w:val="List Bullet 3"/>
    <w:basedOn w:val="Normal"/>
    <w:uiPriority w:val="99"/>
    <w:semiHidden/>
    <w:rsid w:val="00267493"/>
    <w:pPr>
      <w:numPr>
        <w:numId w:val="3"/>
      </w:numPr>
      <w:contextualSpacing/>
    </w:pPr>
  </w:style>
  <w:style w:type="paragraph" w:styleId="ListBullet4">
    <w:name w:val="List Bullet 4"/>
    <w:basedOn w:val="Normal"/>
    <w:uiPriority w:val="99"/>
    <w:semiHidden/>
    <w:rsid w:val="00267493"/>
    <w:pPr>
      <w:numPr>
        <w:numId w:val="4"/>
      </w:numPr>
      <w:contextualSpacing/>
    </w:pPr>
  </w:style>
  <w:style w:type="paragraph" w:styleId="ListBullet5">
    <w:name w:val="List Bullet 5"/>
    <w:basedOn w:val="Normal"/>
    <w:uiPriority w:val="99"/>
    <w:semiHidden/>
    <w:rsid w:val="00267493"/>
    <w:pPr>
      <w:numPr>
        <w:numId w:val="5"/>
      </w:numPr>
      <w:contextualSpacing/>
    </w:pPr>
  </w:style>
  <w:style w:type="paragraph" w:styleId="ListNumber">
    <w:name w:val="List Number"/>
    <w:basedOn w:val="Normal"/>
    <w:uiPriority w:val="99"/>
    <w:semiHidden/>
    <w:rsid w:val="00267493"/>
    <w:pPr>
      <w:numPr>
        <w:numId w:val="6"/>
      </w:numPr>
      <w:contextualSpacing/>
    </w:pPr>
  </w:style>
  <w:style w:type="paragraph" w:styleId="ListNumber2">
    <w:name w:val="List Number 2"/>
    <w:basedOn w:val="Normal"/>
    <w:uiPriority w:val="99"/>
    <w:semiHidden/>
    <w:rsid w:val="00267493"/>
    <w:pPr>
      <w:numPr>
        <w:numId w:val="7"/>
      </w:numPr>
      <w:contextualSpacing/>
    </w:pPr>
  </w:style>
  <w:style w:type="paragraph" w:styleId="ListNumber3">
    <w:name w:val="List Number 3"/>
    <w:basedOn w:val="Normal"/>
    <w:uiPriority w:val="99"/>
    <w:semiHidden/>
    <w:rsid w:val="00267493"/>
    <w:pPr>
      <w:numPr>
        <w:numId w:val="8"/>
      </w:numPr>
      <w:contextualSpacing/>
    </w:pPr>
  </w:style>
  <w:style w:type="paragraph" w:styleId="ListNumber4">
    <w:name w:val="List Number 4"/>
    <w:basedOn w:val="Normal"/>
    <w:uiPriority w:val="99"/>
    <w:semiHidden/>
    <w:rsid w:val="00267493"/>
    <w:pPr>
      <w:numPr>
        <w:numId w:val="9"/>
      </w:numPr>
      <w:contextualSpacing/>
    </w:pPr>
  </w:style>
  <w:style w:type="paragraph" w:styleId="ListNumber5">
    <w:name w:val="List Number 5"/>
    <w:basedOn w:val="Normal"/>
    <w:uiPriority w:val="99"/>
    <w:semiHidden/>
    <w:rsid w:val="00267493"/>
    <w:pPr>
      <w:numPr>
        <w:numId w:val="10"/>
      </w:numPr>
      <w:contextualSpacing/>
    </w:pPr>
  </w:style>
  <w:style w:type="paragraph" w:styleId="List">
    <w:name w:val="List"/>
    <w:basedOn w:val="Normal"/>
    <w:uiPriority w:val="99"/>
    <w:semiHidden/>
    <w:rsid w:val="00267493"/>
    <w:pPr>
      <w:ind w:left="283" w:hanging="283"/>
      <w:contextualSpacing/>
    </w:pPr>
  </w:style>
  <w:style w:type="paragraph" w:styleId="List2">
    <w:name w:val="List 2"/>
    <w:basedOn w:val="Normal"/>
    <w:uiPriority w:val="99"/>
    <w:semiHidden/>
    <w:rsid w:val="00267493"/>
    <w:pPr>
      <w:ind w:left="566" w:hanging="283"/>
      <w:contextualSpacing/>
    </w:pPr>
  </w:style>
  <w:style w:type="paragraph" w:styleId="List3">
    <w:name w:val="List 3"/>
    <w:basedOn w:val="Normal"/>
    <w:uiPriority w:val="99"/>
    <w:semiHidden/>
    <w:rsid w:val="00267493"/>
    <w:pPr>
      <w:ind w:left="849" w:hanging="283"/>
      <w:contextualSpacing/>
    </w:pPr>
  </w:style>
  <w:style w:type="paragraph" w:styleId="List4">
    <w:name w:val="List 4"/>
    <w:basedOn w:val="Normal"/>
    <w:uiPriority w:val="99"/>
    <w:semiHidden/>
    <w:rsid w:val="00267493"/>
    <w:pPr>
      <w:ind w:left="1132" w:hanging="283"/>
      <w:contextualSpacing/>
    </w:pPr>
  </w:style>
  <w:style w:type="paragraph" w:styleId="List5">
    <w:name w:val="List 5"/>
    <w:basedOn w:val="Normal"/>
    <w:uiPriority w:val="99"/>
    <w:semiHidden/>
    <w:rsid w:val="00267493"/>
    <w:pPr>
      <w:ind w:left="1415" w:hanging="283"/>
      <w:contextualSpacing/>
    </w:pPr>
  </w:style>
  <w:style w:type="character" w:styleId="CommentReference">
    <w:name w:val="annotation reference"/>
    <w:basedOn w:val="DefaultParagraphFont"/>
    <w:uiPriority w:val="99"/>
    <w:semiHidden/>
    <w:unhideWhenUsed/>
    <w:rsid w:val="00267493"/>
    <w:rPr>
      <w:sz w:val="16"/>
      <w:szCs w:val="16"/>
    </w:rPr>
  </w:style>
  <w:style w:type="paragraph" w:styleId="CommentText">
    <w:name w:val="annotation text"/>
    <w:basedOn w:val="Normal"/>
    <w:link w:val="CommentTextChar"/>
    <w:uiPriority w:val="99"/>
    <w:semiHidden/>
    <w:unhideWhenUsed/>
    <w:rsid w:val="00267493"/>
  </w:style>
  <w:style w:type="character" w:customStyle="1" w:styleId="CommentTextChar">
    <w:name w:val="Comment Text Char"/>
    <w:basedOn w:val="DefaultParagraphFont"/>
    <w:link w:val="CommentText"/>
    <w:uiPriority w:val="99"/>
    <w:semiHidden/>
    <w:rsid w:val="00267493"/>
    <w:rPr>
      <w:rFonts w:ascii="Poppins" w:hAnsi="Poppins"/>
      <w:kern w:val="2"/>
      <w:sz w:val="22"/>
      <w:szCs w:val="22"/>
      <w:lang w:val="en-GB"/>
      <w14:ligatures w14:val="standardContextual"/>
    </w:rPr>
  </w:style>
  <w:style w:type="paragraph" w:styleId="CommentSubject">
    <w:name w:val="annotation subject"/>
    <w:basedOn w:val="CommentText"/>
    <w:next w:val="CommentText"/>
    <w:link w:val="CommentSubjectChar"/>
    <w:uiPriority w:val="99"/>
    <w:semiHidden/>
    <w:unhideWhenUsed/>
    <w:rsid w:val="00267493"/>
    <w:rPr>
      <w:b/>
      <w:bCs/>
    </w:rPr>
  </w:style>
  <w:style w:type="character" w:customStyle="1" w:styleId="CommentSubjectChar">
    <w:name w:val="Comment Subject Char"/>
    <w:basedOn w:val="CommentTextChar"/>
    <w:link w:val="CommentSubject"/>
    <w:uiPriority w:val="99"/>
    <w:semiHidden/>
    <w:rsid w:val="00267493"/>
    <w:rPr>
      <w:rFonts w:ascii="Poppins" w:hAnsi="Poppins"/>
      <w:b/>
      <w:bCs/>
      <w:kern w:val="2"/>
      <w:sz w:val="22"/>
      <w:szCs w:val="22"/>
      <w:lang w:val="en-GB"/>
      <w14:ligatures w14:val="standardContextual"/>
    </w:rPr>
  </w:style>
  <w:style w:type="character" w:styleId="Emphasis">
    <w:name w:val="Emphasis"/>
    <w:basedOn w:val="DefaultParagraphFont"/>
    <w:uiPriority w:val="27"/>
    <w:qFormat/>
    <w:rsid w:val="00267493"/>
    <w:rPr>
      <w:rFonts w:ascii="Poppins" w:hAnsi="Poppins"/>
      <w:i/>
      <w:iCs/>
    </w:rPr>
  </w:style>
  <w:style w:type="paragraph" w:customStyle="1" w:styleId="DocumentSubtitle">
    <w:name w:val="Document Subtitle"/>
    <w:basedOn w:val="DocumentTitle"/>
    <w:next w:val="Normal"/>
    <w:uiPriority w:val="26"/>
    <w:rsid w:val="00267493"/>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267493"/>
    <w:rPr>
      <w:rFonts w:ascii="Poppins" w:eastAsiaTheme="majorEastAsia" w:hAnsi="Poppins" w:cstheme="majorBidi"/>
      <w:b/>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267493"/>
    <w:rPr>
      <w:rFonts w:asciiTheme="majorHAnsi" w:eastAsiaTheme="majorEastAsia" w:hAnsiTheme="majorHAnsi" w:cstheme="majorBidi"/>
      <w:color w:val="2F0524" w:themeColor="accent1" w:themeShade="BF"/>
      <w:kern w:val="2"/>
      <w:sz w:val="22"/>
      <w:szCs w:val="22"/>
      <w:lang w:val="en-GB"/>
      <w14:ligatures w14:val="standardContextual"/>
    </w:rPr>
  </w:style>
  <w:style w:type="paragraph" w:customStyle="1" w:styleId="Bullet1">
    <w:name w:val="Bullet 1"/>
    <w:basedOn w:val="BodyText"/>
    <w:uiPriority w:val="1"/>
    <w:qFormat/>
    <w:rsid w:val="00267493"/>
    <w:pPr>
      <w:numPr>
        <w:numId w:val="14"/>
      </w:numPr>
    </w:pPr>
  </w:style>
  <w:style w:type="paragraph" w:customStyle="1" w:styleId="Bullet2">
    <w:name w:val="Bullet 2"/>
    <w:basedOn w:val="BodyText"/>
    <w:uiPriority w:val="1"/>
    <w:qFormat/>
    <w:rsid w:val="00267493"/>
    <w:pPr>
      <w:numPr>
        <w:numId w:val="15"/>
      </w:numPr>
    </w:pPr>
  </w:style>
  <w:style w:type="paragraph" w:customStyle="1" w:styleId="Bullet3">
    <w:name w:val="Bullet 3"/>
    <w:basedOn w:val="BodyText"/>
    <w:uiPriority w:val="1"/>
    <w:qFormat/>
    <w:rsid w:val="00267493"/>
    <w:pPr>
      <w:numPr>
        <w:numId w:val="16"/>
      </w:numPr>
    </w:pPr>
  </w:style>
  <w:style w:type="paragraph" w:customStyle="1" w:styleId="NumberedBullet1">
    <w:name w:val="Numbered Bullet 1"/>
    <w:basedOn w:val="BodyText"/>
    <w:uiPriority w:val="5"/>
    <w:qFormat/>
    <w:rsid w:val="00267493"/>
    <w:pPr>
      <w:numPr>
        <w:numId w:val="17"/>
      </w:numPr>
      <w:spacing w:before="60" w:after="60"/>
    </w:pPr>
  </w:style>
  <w:style w:type="paragraph" w:customStyle="1" w:styleId="NumberedBullet2">
    <w:name w:val="Numbered Bullet 2"/>
    <w:basedOn w:val="BodyText"/>
    <w:uiPriority w:val="5"/>
    <w:qFormat/>
    <w:rsid w:val="00267493"/>
    <w:pPr>
      <w:numPr>
        <w:ilvl w:val="1"/>
        <w:numId w:val="17"/>
      </w:numPr>
      <w:tabs>
        <w:tab w:val="left" w:pos="709"/>
      </w:tabs>
    </w:pPr>
  </w:style>
  <w:style w:type="paragraph" w:customStyle="1" w:styleId="NumberedBullet3">
    <w:name w:val="Numbered Bullet 3"/>
    <w:basedOn w:val="BodyText"/>
    <w:uiPriority w:val="5"/>
    <w:qFormat/>
    <w:rsid w:val="00267493"/>
    <w:pPr>
      <w:numPr>
        <w:ilvl w:val="2"/>
        <w:numId w:val="17"/>
      </w:numPr>
      <w:tabs>
        <w:tab w:val="left" w:pos="1276"/>
      </w:tabs>
    </w:pPr>
  </w:style>
  <w:style w:type="numbering" w:customStyle="1" w:styleId="NumberedBulletsList">
    <w:name w:val="Numbered Bullets List"/>
    <w:uiPriority w:val="99"/>
    <w:rsid w:val="00267493"/>
    <w:pPr>
      <w:numPr>
        <w:numId w:val="11"/>
      </w:numPr>
    </w:pPr>
  </w:style>
  <w:style w:type="paragraph" w:customStyle="1" w:styleId="Indent1">
    <w:name w:val="Indent 1"/>
    <w:basedOn w:val="BodyText"/>
    <w:uiPriority w:val="6"/>
    <w:semiHidden/>
    <w:unhideWhenUsed/>
    <w:qFormat/>
    <w:rsid w:val="00267493"/>
    <w:pPr>
      <w:ind w:left="284"/>
    </w:pPr>
  </w:style>
  <w:style w:type="paragraph" w:customStyle="1" w:styleId="Indent2">
    <w:name w:val="Indent 2"/>
    <w:basedOn w:val="BodyText"/>
    <w:uiPriority w:val="6"/>
    <w:semiHidden/>
    <w:unhideWhenUsed/>
    <w:qFormat/>
    <w:rsid w:val="00267493"/>
    <w:pPr>
      <w:ind w:left="567"/>
    </w:pPr>
  </w:style>
  <w:style w:type="paragraph" w:customStyle="1" w:styleId="Indent3">
    <w:name w:val="Indent 3"/>
    <w:basedOn w:val="BodyText"/>
    <w:uiPriority w:val="6"/>
    <w:semiHidden/>
    <w:unhideWhenUsed/>
    <w:qFormat/>
    <w:rsid w:val="00267493"/>
    <w:pPr>
      <w:ind w:left="851"/>
    </w:pPr>
  </w:style>
  <w:style w:type="paragraph" w:customStyle="1" w:styleId="ShadedHeading">
    <w:name w:val="Shaded Heading"/>
    <w:basedOn w:val="BodyText"/>
    <w:next w:val="ShadedBody"/>
    <w:uiPriority w:val="10"/>
    <w:rsid w:val="00267493"/>
    <w:pPr>
      <w:keepNext/>
      <w:keepLines/>
      <w:pBdr>
        <w:top w:val="single" w:sz="2" w:space="2" w:color="3F0731" w:themeColor="accent1"/>
        <w:left w:val="single" w:sz="2" w:space="4" w:color="3F0731" w:themeColor="accent1"/>
        <w:bottom w:val="single" w:sz="2" w:space="2" w:color="3F0731" w:themeColor="accent1"/>
        <w:right w:val="single" w:sz="2" w:space="4" w:color="3F0731" w:themeColor="accent1"/>
      </w:pBdr>
      <w:shd w:val="clear" w:color="auto" w:fill="3F0731" w:themeFill="accent1"/>
      <w:spacing w:before="240"/>
      <w:ind w:left="113" w:right="113"/>
    </w:pPr>
    <w:rPr>
      <w:sz w:val="28"/>
    </w:rPr>
  </w:style>
  <w:style w:type="character" w:styleId="PlaceholderText">
    <w:name w:val="Placeholder Text"/>
    <w:basedOn w:val="DefaultParagraphFont"/>
    <w:uiPriority w:val="99"/>
    <w:semiHidden/>
    <w:rsid w:val="00267493"/>
    <w:rPr>
      <w:color w:val="808080"/>
    </w:rPr>
  </w:style>
  <w:style w:type="paragraph" w:customStyle="1" w:styleId="Authors">
    <w:name w:val="Authors"/>
    <w:basedOn w:val="Footer"/>
    <w:link w:val="AuthorsChar"/>
    <w:uiPriority w:val="99"/>
    <w:rsid w:val="00267493"/>
    <w:pPr>
      <w:spacing w:before="60" w:after="60"/>
    </w:pPr>
  </w:style>
  <w:style w:type="character" w:customStyle="1" w:styleId="Heading4Char">
    <w:name w:val="Heading 4 Char"/>
    <w:aliases w:val="Heading 4 (table &amp; chart) Char"/>
    <w:basedOn w:val="DefaultParagraphFont"/>
    <w:link w:val="Heading4"/>
    <w:uiPriority w:val="23"/>
    <w:semiHidden/>
    <w:rsid w:val="00267493"/>
    <w:rPr>
      <w:rFonts w:asciiTheme="majorHAnsi" w:eastAsiaTheme="majorEastAsia" w:hAnsiTheme="majorHAnsi" w:cstheme="majorBidi"/>
      <w:b/>
      <w:iCs/>
      <w:color w:val="7A3864"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267493"/>
    <w:rPr>
      <w:rFonts w:asciiTheme="majorHAnsi" w:eastAsiaTheme="majorEastAsia" w:hAnsiTheme="majorHAnsi" w:cstheme="majorBidi"/>
      <w:color w:val="1F0318"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267493"/>
    <w:rPr>
      <w:rFonts w:asciiTheme="majorHAnsi" w:eastAsiaTheme="majorEastAsia" w:hAnsiTheme="majorHAnsi" w:cstheme="majorBidi"/>
      <w:i/>
      <w:iCs/>
      <w:color w:val="1F0318"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267493"/>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267493"/>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aliases w:val="Title (NESO)"/>
    <w:basedOn w:val="Normal"/>
    <w:next w:val="Normal"/>
    <w:link w:val="TitleChar"/>
    <w:autoRedefine/>
    <w:uiPriority w:val="10"/>
    <w:qFormat/>
    <w:rsid w:val="00501D97"/>
    <w:pPr>
      <w:spacing w:after="0" w:line="240" w:lineRule="auto"/>
      <w:contextualSpacing/>
    </w:pPr>
    <w:rPr>
      <w:rFonts w:ascii="Poppins Medium" w:eastAsiaTheme="majorEastAsia" w:hAnsi="Poppins Medium" w:cstheme="majorBidi"/>
      <w:color w:val="FF00FF"/>
      <w:spacing w:val="-10"/>
      <w:kern w:val="28"/>
      <w:sz w:val="56"/>
      <w:szCs w:val="56"/>
    </w:rPr>
  </w:style>
  <w:style w:type="character" w:customStyle="1" w:styleId="TitleChar">
    <w:name w:val="Title Char"/>
    <w:aliases w:val="Title (NESO) Char"/>
    <w:basedOn w:val="DefaultParagraphFont"/>
    <w:link w:val="Title"/>
    <w:uiPriority w:val="10"/>
    <w:rsid w:val="00501D97"/>
    <w:rPr>
      <w:rFonts w:ascii="Poppins Medium" w:eastAsiaTheme="majorEastAsia" w:hAnsi="Poppins Medium" w:cstheme="majorBidi"/>
      <w:color w:val="FF00FF"/>
      <w:spacing w:val="-10"/>
      <w:kern w:val="28"/>
      <w:sz w:val="56"/>
      <w:szCs w:val="56"/>
      <w:lang w:val="en-GB"/>
      <w14:ligatures w14:val="standardContextual"/>
    </w:rPr>
  </w:style>
  <w:style w:type="paragraph" w:customStyle="1" w:styleId="TableRowHeading">
    <w:name w:val="Table Row Heading"/>
    <w:basedOn w:val="TableBody"/>
    <w:uiPriority w:val="7"/>
    <w:qFormat/>
    <w:rsid w:val="00267493"/>
    <w:rPr>
      <w:b/>
    </w:rPr>
  </w:style>
  <w:style w:type="character" w:customStyle="1" w:styleId="HighlightAccent1">
    <w:name w:val="Highlight Accent 1"/>
    <w:basedOn w:val="DefaultParagraphFont"/>
    <w:uiPriority w:val="9"/>
    <w:qFormat/>
    <w:rsid w:val="00267493"/>
    <w:rPr>
      <w:rFonts w:ascii="Poppins" w:hAnsi="Poppins"/>
      <w:color w:val="000000" w:themeColor="text1"/>
      <w:bdr w:val="none" w:sz="0" w:space="0" w:color="auto"/>
      <w:shd w:val="clear" w:color="auto" w:fill="ED60CA" w:themeFill="accent1" w:themeFillTint="66"/>
    </w:rPr>
  </w:style>
  <w:style w:type="character" w:customStyle="1" w:styleId="HighlightAccent3">
    <w:name w:val="Highlight Accent 3"/>
    <w:basedOn w:val="DefaultParagraphFont"/>
    <w:uiPriority w:val="9"/>
    <w:qFormat/>
    <w:rsid w:val="00267493"/>
    <w:rPr>
      <w:rFonts w:ascii="Poppins" w:hAnsi="Poppins"/>
      <w:color w:val="000000" w:themeColor="text1"/>
      <w:bdr w:val="none" w:sz="0" w:space="0" w:color="auto"/>
      <w:shd w:val="clear" w:color="auto" w:fill="E8A4A1" w:themeFill="accent6" w:themeFillTint="66"/>
    </w:rPr>
  </w:style>
  <w:style w:type="character" w:styleId="Hyperlink">
    <w:name w:val="Hyperlink"/>
    <w:basedOn w:val="DefaultParagraphFont"/>
    <w:uiPriority w:val="99"/>
    <w:unhideWhenUsed/>
    <w:rsid w:val="00267493"/>
    <w:rPr>
      <w:color w:val="000000" w:themeColor="text1"/>
      <w:u w:val="single"/>
    </w:rPr>
  </w:style>
  <w:style w:type="paragraph" w:styleId="ListParagraph">
    <w:name w:val="List Paragraph"/>
    <w:basedOn w:val="Normal"/>
    <w:uiPriority w:val="35"/>
    <w:qFormat/>
    <w:rsid w:val="00267493"/>
    <w:pPr>
      <w:ind w:left="720"/>
      <w:contextualSpacing/>
    </w:pPr>
  </w:style>
  <w:style w:type="paragraph" w:customStyle="1" w:styleId="Heading1Numbered">
    <w:name w:val="Heading 1 Numbered"/>
    <w:basedOn w:val="Heading1"/>
    <w:next w:val="BodyText"/>
    <w:autoRedefine/>
    <w:uiPriority w:val="4"/>
    <w:qFormat/>
    <w:rsid w:val="00267493"/>
    <w:pPr>
      <w:numPr>
        <w:numId w:val="18"/>
      </w:numPr>
    </w:pPr>
  </w:style>
  <w:style w:type="character" w:customStyle="1" w:styleId="HighlightAccent2">
    <w:name w:val="Highlight Accent 2"/>
    <w:basedOn w:val="DefaultParagraphFont"/>
    <w:uiPriority w:val="9"/>
    <w:qFormat/>
    <w:rsid w:val="00267493"/>
    <w:rPr>
      <w:rFonts w:ascii="Poppins" w:hAnsi="Poppins"/>
      <w:color w:val="000000" w:themeColor="text1"/>
      <w:bdr w:val="none" w:sz="0" w:space="0" w:color="auto"/>
      <w:shd w:val="clear" w:color="auto" w:fill="D5A3C4" w:themeFill="accent2" w:themeFillTint="66"/>
    </w:rPr>
  </w:style>
  <w:style w:type="character" w:customStyle="1" w:styleId="BoldItalic">
    <w:name w:val="Bold Italic"/>
    <w:basedOn w:val="DefaultParagraphFont"/>
    <w:uiPriority w:val="2"/>
    <w:rsid w:val="00267493"/>
    <w:rPr>
      <w:b/>
      <w:i/>
    </w:rPr>
  </w:style>
  <w:style w:type="paragraph" w:styleId="NoSpacing">
    <w:name w:val="No Spacing"/>
    <w:next w:val="BodyText"/>
    <w:rsid w:val="00267493"/>
    <w:pPr>
      <w:spacing w:after="0"/>
    </w:pPr>
    <w:rPr>
      <w:sz w:val="18"/>
      <w:lang w:val="en-GB"/>
    </w:rPr>
  </w:style>
  <w:style w:type="paragraph" w:styleId="TOC2">
    <w:name w:val="toc 2"/>
    <w:basedOn w:val="Normal"/>
    <w:next w:val="Normal"/>
    <w:autoRedefine/>
    <w:uiPriority w:val="39"/>
    <w:qFormat/>
    <w:rsid w:val="00267493"/>
    <w:pPr>
      <w:tabs>
        <w:tab w:val="right" w:leader="dot" w:pos="10194"/>
      </w:tabs>
      <w:spacing w:after="0"/>
    </w:pPr>
    <w:rPr>
      <w:noProof/>
    </w:rPr>
  </w:style>
  <w:style w:type="paragraph" w:styleId="TOC1">
    <w:name w:val="toc 1"/>
    <w:basedOn w:val="Normal"/>
    <w:next w:val="Normal"/>
    <w:autoRedefine/>
    <w:uiPriority w:val="39"/>
    <w:qFormat/>
    <w:rsid w:val="00267493"/>
    <w:pPr>
      <w:tabs>
        <w:tab w:val="right" w:leader="dot" w:pos="10194"/>
      </w:tabs>
      <w:spacing w:after="0"/>
    </w:pPr>
    <w:rPr>
      <w:rFonts w:cstheme="minorHAnsi"/>
      <w:noProof/>
      <w:color w:val="3F0731" w:themeColor="text2"/>
    </w:rPr>
  </w:style>
  <w:style w:type="paragraph" w:customStyle="1" w:styleId="Contents">
    <w:name w:val="Contents"/>
    <w:basedOn w:val="PageTitle"/>
    <w:next w:val="BodyText"/>
    <w:uiPriority w:val="99"/>
    <w:unhideWhenUsed/>
    <w:rsid w:val="00267493"/>
    <w:pPr>
      <w:framePr w:wrap="notBeside" w:hAnchor="text" w:y="710"/>
    </w:pPr>
  </w:style>
  <w:style w:type="paragraph" w:customStyle="1" w:styleId="Dateofpapers">
    <w:name w:val="Date of papers"/>
    <w:basedOn w:val="Footer"/>
    <w:link w:val="DateofpapersChar"/>
    <w:uiPriority w:val="99"/>
    <w:rsid w:val="00267493"/>
    <w:pPr>
      <w:spacing w:before="60" w:after="60"/>
    </w:pPr>
  </w:style>
  <w:style w:type="paragraph" w:customStyle="1" w:styleId="Introtext">
    <w:name w:val="Intro text"/>
    <w:basedOn w:val="Normal"/>
    <w:uiPriority w:val="99"/>
    <w:qFormat/>
    <w:rsid w:val="00267493"/>
    <w:rPr>
      <w:color w:val="3F0731" w:themeColor="text2"/>
    </w:rPr>
  </w:style>
  <w:style w:type="paragraph" w:customStyle="1" w:styleId="FrameBody">
    <w:name w:val="Frame Body"/>
    <w:basedOn w:val="FrameHeading"/>
    <w:uiPriority w:val="13"/>
    <w:rsid w:val="00267493"/>
    <w:pPr>
      <w:framePr w:wrap="around"/>
    </w:pPr>
    <w:rPr>
      <w:b w:val="0"/>
      <w:sz w:val="20"/>
    </w:rPr>
  </w:style>
  <w:style w:type="paragraph" w:styleId="BodyText">
    <w:name w:val="Body Text"/>
    <w:link w:val="BodyTextChar"/>
    <w:autoRedefine/>
    <w:qFormat/>
    <w:rsid w:val="006D4AA3"/>
    <w:pPr>
      <w:jc w:val="both"/>
    </w:pPr>
    <w:rPr>
      <w:rFonts w:ascii="Arial" w:eastAsia="Arial" w:hAnsi="Arial"/>
      <w:sz w:val="22"/>
      <w:szCs w:val="22"/>
      <w:lang w:val="en-US"/>
    </w:rPr>
  </w:style>
  <w:style w:type="character" w:customStyle="1" w:styleId="BodyTextChar">
    <w:name w:val="Body Text Char"/>
    <w:basedOn w:val="DefaultParagraphFont"/>
    <w:link w:val="BodyText"/>
    <w:rsid w:val="006D4AA3"/>
    <w:rPr>
      <w:rFonts w:ascii="Arial" w:eastAsia="Arial" w:hAnsi="Arial"/>
      <w:sz w:val="22"/>
      <w:szCs w:val="22"/>
      <w:lang w:val="en-US"/>
    </w:rPr>
  </w:style>
  <w:style w:type="numbering" w:customStyle="1" w:styleId="Bullets">
    <w:name w:val="Bullets"/>
    <w:uiPriority w:val="99"/>
    <w:rsid w:val="00267493"/>
    <w:pPr>
      <w:numPr>
        <w:numId w:val="12"/>
      </w:numPr>
    </w:pPr>
  </w:style>
  <w:style w:type="paragraph" w:customStyle="1" w:styleId="TableTitle">
    <w:name w:val="Table Title"/>
    <w:basedOn w:val="BodyText"/>
    <w:next w:val="BodyText"/>
    <w:uiPriority w:val="6"/>
    <w:qFormat/>
    <w:rsid w:val="00267493"/>
    <w:pPr>
      <w:keepNext/>
      <w:keepLines/>
      <w:spacing w:before="120"/>
    </w:pPr>
    <w:rPr>
      <w:rFonts w:cstheme="majorHAnsi"/>
      <w:b/>
      <w:color w:val="3F0731" w:themeColor="text2"/>
    </w:rPr>
  </w:style>
  <w:style w:type="paragraph" w:customStyle="1" w:styleId="ShadedBody">
    <w:name w:val="Shaded Body"/>
    <w:basedOn w:val="ShadedHeading"/>
    <w:uiPriority w:val="11"/>
    <w:rsid w:val="00267493"/>
    <w:pPr>
      <w:keepNext w:val="0"/>
      <w:spacing w:before="0"/>
    </w:pPr>
    <w:rPr>
      <w:sz w:val="20"/>
    </w:rPr>
  </w:style>
  <w:style w:type="paragraph" w:customStyle="1" w:styleId="FrameHeading">
    <w:name w:val="Frame Heading"/>
    <w:basedOn w:val="BodyText"/>
    <w:next w:val="FrameBody"/>
    <w:uiPriority w:val="12"/>
    <w:rsid w:val="00267493"/>
    <w:pPr>
      <w:keepNext/>
      <w:keepLines/>
      <w:framePr w:w="2268" w:hSpace="170" w:wrap="around" w:vAnchor="text" w:hAnchor="page" w:x="8841" w:y="1"/>
      <w:pBdr>
        <w:top w:val="single" w:sz="8" w:space="2" w:color="3F0731" w:themeColor="accent1"/>
        <w:left w:val="single" w:sz="8" w:space="3" w:color="3F0731" w:themeColor="accent1"/>
        <w:bottom w:val="single" w:sz="8" w:space="2" w:color="3F0731" w:themeColor="accent1"/>
        <w:right w:val="single" w:sz="8" w:space="3" w:color="3F0731" w:themeColor="accent1"/>
      </w:pBdr>
      <w:shd w:val="clear" w:color="auto" w:fill="3F0731" w:themeFill="accent1"/>
    </w:pPr>
    <w:rPr>
      <w:b/>
      <w:sz w:val="24"/>
    </w:rPr>
  </w:style>
  <w:style w:type="character" w:customStyle="1" w:styleId="AuthorsChar">
    <w:name w:val="Authors Char"/>
    <w:basedOn w:val="FooterChar"/>
    <w:link w:val="Authors"/>
    <w:uiPriority w:val="99"/>
    <w:rsid w:val="00267493"/>
    <w:rPr>
      <w:rFonts w:ascii="Poppins" w:hAnsi="Poppins"/>
      <w:kern w:val="2"/>
      <w:sz w:val="22"/>
      <w:szCs w:val="22"/>
      <w:lang w:val="en-GB"/>
      <w14:ligatures w14:val="standardContextual"/>
    </w:rPr>
  </w:style>
  <w:style w:type="character" w:customStyle="1" w:styleId="DateofpapersChar">
    <w:name w:val="Date of papers Char"/>
    <w:basedOn w:val="FooterChar"/>
    <w:link w:val="Dateofpapers"/>
    <w:uiPriority w:val="99"/>
    <w:rsid w:val="00267493"/>
    <w:rPr>
      <w:rFonts w:ascii="Poppins" w:hAnsi="Poppins"/>
      <w:kern w:val="2"/>
      <w:sz w:val="22"/>
      <w:szCs w:val="22"/>
      <w:lang w:val="en-GB"/>
      <w14:ligatures w14:val="standardContextual"/>
    </w:rPr>
  </w:style>
  <w:style w:type="paragraph" w:customStyle="1" w:styleId="CVName">
    <w:name w:val="CV Name"/>
    <w:basedOn w:val="BodyText"/>
    <w:uiPriority w:val="99"/>
    <w:qFormat/>
    <w:rsid w:val="00267493"/>
    <w:pPr>
      <w:spacing w:before="60" w:after="0"/>
    </w:pPr>
    <w:rPr>
      <w:b/>
      <w:bCs/>
      <w:color w:val="3F0731" w:themeColor="text2"/>
    </w:rPr>
  </w:style>
  <w:style w:type="paragraph" w:customStyle="1" w:styleId="CVlocation">
    <w:name w:val="CV location"/>
    <w:basedOn w:val="BodyText"/>
    <w:uiPriority w:val="99"/>
    <w:rsid w:val="00267493"/>
    <w:pPr>
      <w:spacing w:after="0"/>
    </w:pPr>
    <w:rPr>
      <w:sz w:val="18"/>
    </w:rPr>
  </w:style>
  <w:style w:type="paragraph" w:customStyle="1" w:styleId="CVTitle">
    <w:name w:val="CV Title"/>
    <w:basedOn w:val="BodyText"/>
    <w:uiPriority w:val="99"/>
    <w:qFormat/>
    <w:rsid w:val="00267493"/>
    <w:pPr>
      <w:spacing w:after="0"/>
    </w:pPr>
  </w:style>
  <w:style w:type="paragraph" w:customStyle="1" w:styleId="Backcoverdisclaimer">
    <w:name w:val="Back cover disclaimer"/>
    <w:basedOn w:val="Footer"/>
    <w:uiPriority w:val="99"/>
    <w:qFormat/>
    <w:rsid w:val="00267493"/>
    <w:pPr>
      <w:tabs>
        <w:tab w:val="clear" w:pos="4513"/>
        <w:tab w:val="clear" w:pos="9026"/>
      </w:tabs>
      <w:spacing w:after="160"/>
    </w:pPr>
    <w:rPr>
      <w:noProof/>
      <w:sz w:val="18"/>
    </w:rPr>
  </w:style>
  <w:style w:type="paragraph" w:customStyle="1" w:styleId="Disclaimertext">
    <w:name w:val="Disclaimer text"/>
    <w:basedOn w:val="Backcoverdisclaimer"/>
    <w:uiPriority w:val="99"/>
    <w:rsid w:val="00267493"/>
  </w:style>
  <w:style w:type="paragraph" w:customStyle="1" w:styleId="SourceNotes">
    <w:name w:val="Source &amp; Notes"/>
    <w:basedOn w:val="BodyText"/>
    <w:uiPriority w:val="99"/>
    <w:qFormat/>
    <w:rsid w:val="00267493"/>
    <w:pPr>
      <w:tabs>
        <w:tab w:val="left" w:pos="709"/>
      </w:tabs>
      <w:contextualSpacing/>
    </w:pPr>
    <w:rPr>
      <w:sz w:val="16"/>
    </w:rPr>
  </w:style>
  <w:style w:type="character" w:styleId="UnresolvedMention">
    <w:name w:val="Unresolved Mention"/>
    <w:basedOn w:val="DefaultParagraphFont"/>
    <w:uiPriority w:val="99"/>
    <w:semiHidden/>
    <w:unhideWhenUsed/>
    <w:rsid w:val="00267493"/>
    <w:rPr>
      <w:color w:val="605E5C"/>
      <w:shd w:val="clear" w:color="auto" w:fill="E1DFDD"/>
    </w:rPr>
  </w:style>
  <w:style w:type="character" w:styleId="FollowedHyperlink">
    <w:name w:val="FollowedHyperlink"/>
    <w:basedOn w:val="DefaultParagraphFont"/>
    <w:uiPriority w:val="99"/>
    <w:semiHidden/>
    <w:unhideWhenUsed/>
    <w:rsid w:val="00267493"/>
    <w:rPr>
      <w:color w:val="3F87AA" w:themeColor="followedHyperlink"/>
      <w:u w:val="single"/>
    </w:rPr>
  </w:style>
  <w:style w:type="character" w:customStyle="1" w:styleId="HighlightAccent4">
    <w:name w:val="Highlight Accent 4"/>
    <w:basedOn w:val="DefaultParagraphFont"/>
    <w:uiPriority w:val="9"/>
    <w:qFormat/>
    <w:rsid w:val="00267493"/>
    <w:rPr>
      <w:rFonts w:ascii="Poppins" w:hAnsi="Poppins"/>
      <w:color w:val="000000" w:themeColor="text1"/>
      <w:bdr w:val="none" w:sz="0" w:space="0" w:color="auto"/>
      <w:shd w:val="clear" w:color="auto" w:fill="AEE07E" w:themeFill="accent5" w:themeFillTint="66"/>
    </w:rPr>
  </w:style>
  <w:style w:type="paragraph" w:customStyle="1" w:styleId="SectionHeading">
    <w:name w:val="Section Heading"/>
    <w:basedOn w:val="DocumentTitle"/>
    <w:uiPriority w:val="99"/>
    <w:rsid w:val="00267493"/>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267493"/>
    <w:pPr>
      <w:framePr w:w="10038" w:wrap="notBeside" w:vAnchor="page" w:hAnchor="page" w:x="397" w:y="14053" w:anchorLock="1"/>
      <w:numPr>
        <w:numId w:val="19"/>
      </w:numPr>
      <w:spacing w:after="120" w:line="240" w:lineRule="auto"/>
      <w:ind w:right="306"/>
    </w:pPr>
    <w:rPr>
      <w:b/>
      <w:bCs/>
      <w:color w:val="000000" w:themeColor="text1"/>
      <w:sz w:val="56"/>
    </w:rPr>
  </w:style>
  <w:style w:type="paragraph" w:customStyle="1" w:styleId="SectionSubtitle">
    <w:name w:val="Section Subtitle"/>
    <w:basedOn w:val="Normal"/>
    <w:uiPriority w:val="99"/>
    <w:qFormat/>
    <w:rsid w:val="00267493"/>
    <w:pPr>
      <w:framePr w:w="10038" w:wrap="notBeside" w:vAnchor="page" w:hAnchor="page" w:x="1140" w:y="13885" w:anchorLock="1"/>
      <w:spacing w:after="120" w:line="240" w:lineRule="auto"/>
      <w:ind w:left="1080" w:right="306" w:hanging="720"/>
    </w:pPr>
    <w:rPr>
      <w:color w:val="636462"/>
      <w:sz w:val="52"/>
    </w:rPr>
  </w:style>
  <w:style w:type="character" w:styleId="PageNumber">
    <w:name w:val="page number"/>
    <w:basedOn w:val="DefaultParagraphFont"/>
    <w:uiPriority w:val="99"/>
    <w:semiHidden/>
    <w:unhideWhenUsed/>
    <w:rsid w:val="00267493"/>
  </w:style>
  <w:style w:type="paragraph" w:customStyle="1" w:styleId="Shadedheading0">
    <w:name w:val="Shaded heading"/>
    <w:basedOn w:val="SectionHeader"/>
    <w:uiPriority w:val="99"/>
    <w:qFormat/>
    <w:rsid w:val="00267493"/>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267493"/>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267493"/>
    <w:pPr>
      <w:tabs>
        <w:tab w:val="center" w:pos="1438"/>
      </w:tabs>
      <w:spacing w:before="60" w:after="0"/>
    </w:pPr>
    <w:rPr>
      <w:color w:val="3F0731" w:themeColor="text2"/>
      <w:sz w:val="18"/>
    </w:rPr>
  </w:style>
  <w:style w:type="paragraph" w:styleId="NormalWeb">
    <w:name w:val="Normal (Web)"/>
    <w:basedOn w:val="Normal"/>
    <w:uiPriority w:val="99"/>
    <w:unhideWhenUsed/>
    <w:rsid w:val="00267493"/>
    <w:pPr>
      <w:spacing w:before="100" w:beforeAutospacing="1" w:after="100" w:afterAutospacing="1"/>
    </w:pPr>
    <w:rPr>
      <w:rFonts w:ascii="Times New Roman" w:eastAsia="Times New Roman" w:hAnsi="Times New Roman" w:cs="Times New Roman"/>
      <w:lang w:eastAsia="en-GB"/>
    </w:rPr>
  </w:style>
  <w:style w:type="table" w:customStyle="1" w:styleId="NESO">
    <w:name w:val="NESO"/>
    <w:basedOn w:val="TableNormal"/>
    <w:uiPriority w:val="99"/>
    <w:rsid w:val="00267493"/>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3F0731" w:themeColor="accent1"/>
          <w:left w:val="nil"/>
          <w:bottom w:val="single" w:sz="8" w:space="0" w:color="3F0731" w:themeColor="accent1"/>
          <w:right w:val="nil"/>
          <w:insideH w:val="nil"/>
          <w:insideV w:val="nil"/>
          <w:tl2br w:val="nil"/>
          <w:tr2bl w:val="nil"/>
        </w:tcBorders>
        <w:shd w:val="clear" w:color="auto" w:fill="FFFFFF" w:themeFill="background1"/>
      </w:tcPr>
    </w:tblStylePr>
    <w:tblStylePr w:type="lastRow">
      <w:tblPr/>
      <w:tcPr>
        <w:tcBorders>
          <w:top w:val="single" w:sz="4" w:space="0" w:color="3F0731" w:themeColor="accent1"/>
          <w:bottom w:val="single" w:sz="4" w:space="0" w:color="3F0731" w:themeColor="accent1"/>
        </w:tcBorders>
        <w:shd w:val="clear" w:color="auto" w:fill="auto"/>
      </w:tcPr>
    </w:tblStylePr>
  </w:style>
  <w:style w:type="paragraph" w:styleId="Subtitle">
    <w:name w:val="Subtitle"/>
    <w:basedOn w:val="Normal"/>
    <w:next w:val="Normal"/>
    <w:link w:val="SubtitleChar"/>
    <w:autoRedefine/>
    <w:uiPriority w:val="11"/>
    <w:qFormat/>
    <w:rsid w:val="00501D97"/>
    <w:pPr>
      <w:numPr>
        <w:ilvl w:val="1"/>
      </w:numPr>
    </w:pPr>
    <w:rPr>
      <w:rFonts w:ascii="Poppins Medium" w:eastAsiaTheme="minorEastAsia" w:hAnsi="Poppins Medium"/>
      <w:color w:val="3F0731"/>
      <w:spacing w:val="15"/>
      <w:sz w:val="32"/>
    </w:rPr>
  </w:style>
  <w:style w:type="character" w:customStyle="1" w:styleId="SubtitleChar">
    <w:name w:val="Subtitle Char"/>
    <w:basedOn w:val="DefaultParagraphFont"/>
    <w:link w:val="Subtitle"/>
    <w:uiPriority w:val="11"/>
    <w:rsid w:val="00501D97"/>
    <w:rPr>
      <w:rFonts w:ascii="Poppins Medium" w:eastAsiaTheme="minorEastAsia" w:hAnsi="Poppins Medium"/>
      <w:color w:val="3F0731"/>
      <w:spacing w:val="15"/>
      <w:kern w:val="2"/>
      <w:sz w:val="32"/>
      <w:szCs w:val="22"/>
      <w:lang w:val="en-GB"/>
      <w14:ligatures w14:val="standardContextual"/>
    </w:rPr>
  </w:style>
  <w:style w:type="paragraph" w:styleId="Quote">
    <w:name w:val="Quote"/>
    <w:basedOn w:val="Normal"/>
    <w:next w:val="Normal"/>
    <w:link w:val="QuoteChar"/>
    <w:uiPriority w:val="30"/>
    <w:qFormat/>
    <w:rsid w:val="00267493"/>
    <w:pPr>
      <w:spacing w:before="160"/>
      <w:jc w:val="center"/>
    </w:pPr>
    <w:rPr>
      <w:i/>
      <w:iCs/>
      <w:color w:val="404040" w:themeColor="text1" w:themeTint="BF"/>
    </w:rPr>
  </w:style>
  <w:style w:type="character" w:customStyle="1" w:styleId="QuoteChar">
    <w:name w:val="Quote Char"/>
    <w:basedOn w:val="DefaultParagraphFont"/>
    <w:link w:val="Quote"/>
    <w:uiPriority w:val="30"/>
    <w:rsid w:val="00267493"/>
    <w:rPr>
      <w:rFonts w:ascii="Poppins" w:hAnsi="Poppins"/>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qFormat/>
    <w:rsid w:val="00267493"/>
    <w:rPr>
      <w:i/>
      <w:iCs/>
      <w:color w:val="2F0524" w:themeColor="accent1" w:themeShade="BF"/>
    </w:rPr>
  </w:style>
  <w:style w:type="character" w:styleId="IntenseReference">
    <w:name w:val="Intense Reference"/>
    <w:basedOn w:val="DefaultParagraphFont"/>
    <w:uiPriority w:val="33"/>
    <w:qFormat/>
    <w:rsid w:val="00267493"/>
    <w:rPr>
      <w:b/>
      <w:bCs/>
      <w:smallCaps/>
      <w:color w:val="2F0524" w:themeColor="accent1" w:themeShade="BF"/>
      <w:spacing w:val="5"/>
    </w:rPr>
  </w:style>
  <w:style w:type="paragraph" w:styleId="Caption">
    <w:name w:val="caption"/>
    <w:basedOn w:val="Normal"/>
    <w:next w:val="Normal"/>
    <w:uiPriority w:val="36"/>
    <w:qFormat/>
    <w:rsid w:val="00267493"/>
    <w:pPr>
      <w:spacing w:after="200" w:line="240" w:lineRule="auto"/>
    </w:pPr>
    <w:rPr>
      <w:i/>
      <w:iCs/>
      <w:color w:val="3F0731" w:themeColor="text2"/>
      <w:sz w:val="18"/>
      <w:szCs w:val="18"/>
    </w:rPr>
  </w:style>
  <w:style w:type="character" w:styleId="Strong">
    <w:name w:val="Strong"/>
    <w:basedOn w:val="DefaultParagraphFont"/>
    <w:uiPriority w:val="29"/>
    <w:semiHidden/>
    <w:qFormat/>
    <w:rsid w:val="00267493"/>
    <w:rPr>
      <w:b/>
      <w:bCs/>
    </w:rPr>
  </w:style>
  <w:style w:type="character" w:styleId="SubtleEmphasis">
    <w:name w:val="Subtle Emphasis"/>
    <w:basedOn w:val="DefaultParagraphFont"/>
    <w:uiPriority w:val="26"/>
    <w:semiHidden/>
    <w:qFormat/>
    <w:rsid w:val="00267493"/>
    <w:rPr>
      <w:i/>
      <w:iCs/>
      <w:color w:val="404040" w:themeColor="text1" w:themeTint="BF"/>
    </w:rPr>
  </w:style>
  <w:style w:type="character" w:styleId="SubtleReference">
    <w:name w:val="Subtle Reference"/>
    <w:basedOn w:val="DefaultParagraphFont"/>
    <w:uiPriority w:val="32"/>
    <w:semiHidden/>
    <w:qFormat/>
    <w:rsid w:val="00267493"/>
    <w:rPr>
      <w:smallCaps/>
      <w:color w:val="5A5A5A" w:themeColor="text1" w:themeTint="A5"/>
    </w:rPr>
  </w:style>
  <w:style w:type="character" w:styleId="BookTitle">
    <w:name w:val="Book Title"/>
    <w:basedOn w:val="DefaultParagraphFont"/>
    <w:uiPriority w:val="34"/>
    <w:semiHidden/>
    <w:qFormat/>
    <w:rsid w:val="00267493"/>
    <w:rPr>
      <w:b/>
      <w:bCs/>
      <w:i/>
      <w:iCs/>
      <w:spacing w:val="5"/>
    </w:rPr>
  </w:style>
  <w:style w:type="paragraph" w:styleId="TOCHeading">
    <w:name w:val="TOC Heading"/>
    <w:basedOn w:val="Heading1"/>
    <w:next w:val="Normal"/>
    <w:uiPriority w:val="39"/>
    <w:unhideWhenUsed/>
    <w:rsid w:val="00267493"/>
    <w:pPr>
      <w:spacing w:after="0"/>
      <w:outlineLvl w:val="9"/>
    </w:pPr>
    <w:rPr>
      <w:b w:val="0"/>
      <w:bCs w:val="0"/>
      <w:color w:val="2F0524" w:themeColor="accent1" w:themeShade="BF"/>
      <w:sz w:val="32"/>
      <w:szCs w:val="32"/>
      <w:lang w:eastAsia="en-GB"/>
    </w:rPr>
  </w:style>
  <w:style w:type="table" w:styleId="GridTable4-Accent2">
    <w:name w:val="Grid Table 4 Accent 2"/>
    <w:basedOn w:val="TableNormal"/>
    <w:uiPriority w:val="49"/>
    <w:rsid w:val="00267493"/>
    <w:pPr>
      <w:spacing w:after="0"/>
    </w:pPr>
    <w:tblPr>
      <w:tblStyleRowBandSize w:val="1"/>
      <w:tblStyleColBandSize w:val="1"/>
      <w:tblBorders>
        <w:top w:val="single" w:sz="4" w:space="0" w:color="C076A7" w:themeColor="accent2" w:themeTint="99"/>
        <w:left w:val="single" w:sz="4" w:space="0" w:color="C076A7" w:themeColor="accent2" w:themeTint="99"/>
        <w:bottom w:val="single" w:sz="4" w:space="0" w:color="C076A7" w:themeColor="accent2" w:themeTint="99"/>
        <w:right w:val="single" w:sz="4" w:space="0" w:color="C076A7" w:themeColor="accent2" w:themeTint="99"/>
        <w:insideH w:val="single" w:sz="4" w:space="0" w:color="C076A7" w:themeColor="accent2" w:themeTint="99"/>
        <w:insideV w:val="single" w:sz="4" w:space="0" w:color="C076A7" w:themeColor="accent2" w:themeTint="99"/>
      </w:tblBorders>
    </w:tblPr>
    <w:tblStylePr w:type="firstRow">
      <w:rPr>
        <w:b/>
        <w:bCs/>
        <w:color w:val="FFFFFF" w:themeColor="background1"/>
      </w:rPr>
      <w:tblPr/>
      <w:tcPr>
        <w:tcBorders>
          <w:top w:val="single" w:sz="4" w:space="0" w:color="7A3864" w:themeColor="accent2"/>
          <w:left w:val="single" w:sz="4" w:space="0" w:color="7A3864" w:themeColor="accent2"/>
          <w:bottom w:val="single" w:sz="4" w:space="0" w:color="7A3864" w:themeColor="accent2"/>
          <w:right w:val="single" w:sz="4" w:space="0" w:color="7A3864" w:themeColor="accent2"/>
          <w:insideH w:val="nil"/>
          <w:insideV w:val="nil"/>
        </w:tcBorders>
        <w:shd w:val="clear" w:color="auto" w:fill="7A3864" w:themeFill="accent2"/>
      </w:tcPr>
    </w:tblStylePr>
    <w:tblStylePr w:type="lastRow">
      <w:rPr>
        <w:b/>
        <w:bCs/>
      </w:rPr>
      <w:tblPr/>
      <w:tcPr>
        <w:tcBorders>
          <w:top w:val="double" w:sz="4" w:space="0" w:color="7A3864" w:themeColor="accent2"/>
        </w:tcBorders>
      </w:tcPr>
    </w:tblStylePr>
    <w:tblStylePr w:type="firstCol">
      <w:rPr>
        <w:b/>
        <w:bCs/>
      </w:rPr>
    </w:tblStylePr>
    <w:tblStylePr w:type="lastCol">
      <w:rPr>
        <w:b/>
        <w:bCs/>
      </w:rPr>
    </w:tblStylePr>
    <w:tblStylePr w:type="band1Vert">
      <w:tblPr/>
      <w:tcPr>
        <w:shd w:val="clear" w:color="auto" w:fill="EAD1E1" w:themeFill="accent2" w:themeFillTint="33"/>
      </w:tcPr>
    </w:tblStylePr>
    <w:tblStylePr w:type="band1Horz">
      <w:tblPr/>
      <w:tcPr>
        <w:shd w:val="clear" w:color="auto" w:fill="EAD1E1" w:themeFill="accent2" w:themeFillTint="33"/>
      </w:tcPr>
    </w:tblStylePr>
  </w:style>
  <w:style w:type="table" w:styleId="ListTable2-Accent1">
    <w:name w:val="List Table 2 Accent 1"/>
    <w:basedOn w:val="TableNormal"/>
    <w:uiPriority w:val="47"/>
    <w:rsid w:val="00501D97"/>
    <w:pPr>
      <w:spacing w:after="0"/>
    </w:pPr>
    <w:rPr>
      <w:rFonts w:ascii="Poppins" w:hAnsi="Poppins"/>
      <w:color w:val="3F0731"/>
      <w:kern w:val="2"/>
      <w:szCs w:val="22"/>
      <w:lang w:val="en-GB"/>
      <w14:ligatures w14:val="standardContextual"/>
    </w:rPr>
    <w:tblPr>
      <w:tblStyleRowBandSize w:val="1"/>
      <w:tblStyleColBandSize w:val="1"/>
      <w:tblBorders>
        <w:top w:val="single" w:sz="4" w:space="0" w:color="DD18AB" w:themeColor="accent1" w:themeTint="99"/>
        <w:bottom w:val="single" w:sz="4" w:space="0" w:color="DD18AB" w:themeColor="accent1" w:themeTint="99"/>
        <w:insideH w:val="single" w:sz="4" w:space="0" w:color="DD18A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AFE4" w:themeFill="accent1" w:themeFillTint="33"/>
      </w:tcPr>
    </w:tblStylePr>
    <w:tblStylePr w:type="band1Horz">
      <w:tblPr/>
      <w:tcPr>
        <w:shd w:val="clear" w:color="auto" w:fill="F6AFE4" w:themeFill="accent1" w:themeFillTint="33"/>
      </w:tcPr>
    </w:tblStylePr>
  </w:style>
  <w:style w:type="paragraph" w:styleId="FootnoteText">
    <w:name w:val="footnote text"/>
    <w:basedOn w:val="Normal"/>
    <w:link w:val="FootnoteTextChar"/>
    <w:uiPriority w:val="99"/>
    <w:semiHidden/>
    <w:unhideWhenUsed/>
    <w:rsid w:val="00BB369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3690"/>
    <w:rPr>
      <w:rFonts w:ascii="Poppins" w:hAnsi="Poppins"/>
      <w:lang w:val="en-GB"/>
    </w:rPr>
  </w:style>
  <w:style w:type="character" w:styleId="FootnoteReference">
    <w:name w:val="footnote reference"/>
    <w:basedOn w:val="DefaultParagraphFont"/>
    <w:uiPriority w:val="99"/>
    <w:semiHidden/>
    <w:unhideWhenUsed/>
    <w:rsid w:val="00BB3690"/>
    <w:rPr>
      <w:vertAlign w:val="superscript"/>
    </w:rPr>
  </w:style>
  <w:style w:type="table" w:styleId="ListTable6Colorful-Accent1">
    <w:name w:val="List Table 6 Colorful Accent 1"/>
    <w:basedOn w:val="TableNormal"/>
    <w:uiPriority w:val="51"/>
    <w:rsid w:val="00E52D6A"/>
    <w:pPr>
      <w:spacing w:after="0"/>
    </w:pPr>
    <w:rPr>
      <w:color w:val="3F0731"/>
      <w:sz w:val="22"/>
      <w:szCs w:val="22"/>
      <w:lang w:val="en-GB"/>
    </w:rPr>
    <w:tblPr>
      <w:tblStyleRowBandSize w:val="1"/>
      <w:tblStyleColBandSize w:val="1"/>
      <w:tblBorders>
        <w:top w:val="single" w:sz="4" w:space="0" w:color="3F0731" w:themeColor="accent1"/>
        <w:bottom w:val="single" w:sz="4" w:space="0" w:color="3F0731" w:themeColor="accent1"/>
      </w:tblBorders>
    </w:tblPr>
    <w:tblStylePr w:type="firstRow">
      <w:rPr>
        <w:b/>
        <w:bCs/>
      </w:rPr>
      <w:tblPr/>
      <w:tcPr>
        <w:tcBorders>
          <w:bottom w:val="single" w:sz="4" w:space="0" w:color="3F0731" w:themeColor="accent1"/>
        </w:tcBorders>
      </w:tcPr>
    </w:tblStylePr>
    <w:tblStylePr w:type="lastRow">
      <w:rPr>
        <w:b/>
        <w:bCs/>
      </w:rPr>
      <w:tblPr/>
      <w:tcPr>
        <w:tcBorders>
          <w:top w:val="double" w:sz="4" w:space="0" w:color="3F0731" w:themeColor="accent1"/>
        </w:tcBorders>
      </w:tcPr>
    </w:tblStylePr>
    <w:tblStylePr w:type="firstCol">
      <w:rPr>
        <w:b/>
        <w:bCs/>
      </w:rPr>
    </w:tblStylePr>
    <w:tblStylePr w:type="lastCol">
      <w:rPr>
        <w:b/>
        <w:bCs/>
      </w:rPr>
    </w:tblStylePr>
    <w:tblStylePr w:type="band1Vert">
      <w:tblPr/>
      <w:tcPr>
        <w:shd w:val="clear" w:color="auto" w:fill="F6AFE4" w:themeFill="accent1" w:themeFillTint="33"/>
      </w:tcPr>
    </w:tblStylePr>
    <w:tblStylePr w:type="band1Horz">
      <w:tblPr/>
      <w:tcPr>
        <w:shd w:val="clear" w:color="auto" w:fill="F6AFE4" w:themeFill="accent1" w:themeFillTint="33"/>
      </w:tcPr>
    </w:tblStylePr>
  </w:style>
  <w:style w:type="table" w:styleId="ListTable1Light-Accent5">
    <w:name w:val="List Table 1 Light Accent 5"/>
    <w:basedOn w:val="TableNormal"/>
    <w:uiPriority w:val="46"/>
    <w:rsid w:val="000707E1"/>
    <w:pPr>
      <w:spacing w:after="0"/>
    </w:pPr>
    <w:rPr>
      <w:sz w:val="22"/>
      <w:szCs w:val="22"/>
      <w:lang w:val="en-GB"/>
    </w:rPr>
    <w:tblPr>
      <w:tblStyleRowBandSize w:val="1"/>
      <w:tblStyleColBandSize w:val="1"/>
    </w:tblPr>
    <w:tblStylePr w:type="firstRow">
      <w:rPr>
        <w:b/>
        <w:bCs/>
      </w:rPr>
      <w:tblPr/>
      <w:tcPr>
        <w:tcBorders>
          <w:bottom w:val="single" w:sz="4" w:space="0" w:color="86D03F" w:themeColor="accent5" w:themeTint="99"/>
        </w:tcBorders>
      </w:tcPr>
    </w:tblStylePr>
    <w:tblStylePr w:type="lastRow">
      <w:rPr>
        <w:b/>
        <w:bCs/>
      </w:rPr>
      <w:tblPr/>
      <w:tcPr>
        <w:tcBorders>
          <w:top w:val="single" w:sz="4" w:space="0" w:color="86D03F" w:themeColor="accent5" w:themeTint="99"/>
        </w:tcBorders>
      </w:tcPr>
    </w:tblStylePr>
    <w:tblStylePr w:type="firstCol">
      <w:rPr>
        <w:b/>
        <w:bCs/>
      </w:rPr>
    </w:tblStylePr>
    <w:tblStylePr w:type="lastCol">
      <w:rPr>
        <w:b/>
        <w:bCs/>
      </w:rPr>
    </w:tblStylePr>
    <w:tblStylePr w:type="band1Vert">
      <w:tblPr/>
      <w:tcPr>
        <w:shd w:val="clear" w:color="auto" w:fill="D6EFBE" w:themeFill="accent5" w:themeFillTint="33"/>
      </w:tcPr>
    </w:tblStylePr>
    <w:tblStylePr w:type="band1Horz">
      <w:tblPr/>
      <w:tcPr>
        <w:shd w:val="clear" w:color="auto" w:fill="D6EFBE" w:themeFill="accent5" w:themeFillTint="33"/>
      </w:tcPr>
    </w:tblStylePr>
  </w:style>
  <w:style w:type="table" w:styleId="ListTable1Light-Accent1">
    <w:name w:val="List Table 1 Light Accent 1"/>
    <w:basedOn w:val="TableNormal"/>
    <w:uiPriority w:val="46"/>
    <w:rsid w:val="00316A82"/>
    <w:pPr>
      <w:spacing w:after="0"/>
    </w:pPr>
    <w:tblPr>
      <w:tblStyleRowBandSize w:val="1"/>
      <w:tblStyleColBandSize w:val="1"/>
    </w:tblPr>
    <w:tblStylePr w:type="firstRow">
      <w:rPr>
        <w:b/>
        <w:bCs/>
      </w:rPr>
      <w:tblPr/>
      <w:tcPr>
        <w:tcBorders>
          <w:bottom w:val="single" w:sz="4" w:space="0" w:color="DD18AB" w:themeColor="accent1" w:themeTint="99"/>
        </w:tcBorders>
      </w:tcPr>
    </w:tblStylePr>
    <w:tblStylePr w:type="lastRow">
      <w:rPr>
        <w:b/>
        <w:bCs/>
      </w:rPr>
      <w:tblPr/>
      <w:tcPr>
        <w:tcBorders>
          <w:top w:val="single" w:sz="4" w:space="0" w:color="DD18AB" w:themeColor="accent1" w:themeTint="99"/>
        </w:tcBorders>
      </w:tcPr>
    </w:tblStylePr>
    <w:tblStylePr w:type="firstCol">
      <w:rPr>
        <w:b/>
        <w:bCs/>
      </w:rPr>
    </w:tblStylePr>
    <w:tblStylePr w:type="lastCol">
      <w:rPr>
        <w:b/>
        <w:bCs/>
      </w:rPr>
    </w:tblStylePr>
    <w:tblStylePr w:type="band1Vert">
      <w:tblPr/>
      <w:tcPr>
        <w:shd w:val="clear" w:color="auto" w:fill="F6AFE4" w:themeFill="accent1" w:themeFillTint="33"/>
      </w:tcPr>
    </w:tblStylePr>
    <w:tblStylePr w:type="band1Horz">
      <w:tblPr/>
      <w:tcPr>
        <w:shd w:val="clear" w:color="auto" w:fill="F6AFE4" w:themeFill="accent1" w:themeFillTint="33"/>
      </w:tcPr>
    </w:tblStylePr>
  </w:style>
  <w:style w:type="paragraph" w:styleId="TOC3">
    <w:name w:val="toc 3"/>
    <w:basedOn w:val="Normal"/>
    <w:next w:val="Normal"/>
    <w:autoRedefine/>
    <w:uiPriority w:val="39"/>
    <w:qFormat/>
    <w:rsid w:val="00267493"/>
    <w:pPr>
      <w:tabs>
        <w:tab w:val="left" w:pos="1320"/>
        <w:tab w:val="right" w:leader="dot" w:pos="9736"/>
      </w:tabs>
      <w:spacing w:after="0"/>
      <w:ind w:left="442"/>
    </w:pPr>
    <w:rPr>
      <w:noProof/>
    </w:rPr>
  </w:style>
  <w:style w:type="paragraph" w:styleId="Revision">
    <w:name w:val="Revision"/>
    <w:hidden/>
    <w:uiPriority w:val="99"/>
    <w:semiHidden/>
    <w:rsid w:val="0089316B"/>
    <w:pPr>
      <w:spacing w:after="0"/>
    </w:pPr>
    <w:rPr>
      <w:rFonts w:ascii="Poppins" w:hAnsi="Poppins"/>
      <w:kern w:val="2"/>
      <w:sz w:val="22"/>
      <w:szCs w:val="22"/>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NGESO_2021">
  <a:themeElements>
    <a:clrScheme name="NESO II">
      <a:dk1>
        <a:sysClr val="windowText" lastClr="000000"/>
      </a:dk1>
      <a:lt1>
        <a:sysClr val="window" lastClr="FFFFFF"/>
      </a:lt1>
      <a:dk2>
        <a:srgbClr val="3F0731"/>
      </a:dk2>
      <a:lt2>
        <a:srgbClr val="070E40"/>
      </a:lt2>
      <a:accent1>
        <a:srgbClr val="3F0731"/>
      </a:accent1>
      <a:accent2>
        <a:srgbClr val="7A3864"/>
      </a:accent2>
      <a:accent3>
        <a:srgbClr val="FF00FF"/>
      </a:accent3>
      <a:accent4>
        <a:srgbClr val="070E40"/>
      </a:accent4>
      <a:accent5>
        <a:srgbClr val="385B16"/>
      </a:accent5>
      <a:accent6>
        <a:srgbClr val="B0322B"/>
      </a:accent6>
      <a:hlink>
        <a:srgbClr val="2CB9FF"/>
      </a:hlink>
      <a:folHlink>
        <a:srgbClr val="3F87A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27b2e6f288715c22383b0f9c66f9cbe8">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c179a6d534b2b6d6d10f8e841e0796d3"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70B77E-FCDB-4F61-BA51-2C466E3D6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5B44EFE6-547C-46A6-9E02-B11BD741E93E}">
  <ds:schemaRefs>
    <ds:schemaRef ds:uri="http://schemas.microsoft.com/office/infopath/2007/PartnerControls"/>
    <ds:schemaRef ds:uri="http://www.w3.org/XML/1998/namespace"/>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97b6fe81-1556-4112-94ca-31043ca39b71"/>
    <ds:schemaRef ds:uri="dec74c4c-1639-4502-8f90-b4ce03410dfb"/>
    <ds:schemaRef ds:uri="http://purl.org/dc/dcmitype/"/>
    <ds:schemaRef ds:uri="http://purl.org/dc/terms/"/>
  </ds:schemaRefs>
</ds:datastoreItem>
</file>

<file path=customXml/itemProps4.xml><?xml version="1.0" encoding="utf-8"?>
<ds:datastoreItem xmlns:ds="http://schemas.openxmlformats.org/officeDocument/2006/customXml" ds:itemID="{2FDCFE5A-CFAC-436D-B868-45F50530B477}">
  <ds:schemaRefs>
    <ds:schemaRef ds:uri="http://schemas.microsoft.com/sharepoint/v3/contenttype/forms"/>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0</TotalTime>
  <Pages>29</Pages>
  <Words>5025</Words>
  <Characters>24924</Characters>
  <Application>Microsoft Office Word</Application>
  <DocSecurity>0</DocSecurity>
  <Lines>1780</Lines>
  <Paragraphs>1426</Paragraphs>
  <ScaleCrop>false</ScaleCrop>
  <Company>Hamilton-Brown</Company>
  <LinksUpToDate>false</LinksUpToDate>
  <CharactersWithSpaces>28523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McLarnon, Stuart</dc:creator>
  <cp:keywords/>
  <dc:description/>
  <cp:lastModifiedBy>Lizzie Timmins</cp:lastModifiedBy>
  <cp:revision>9</cp:revision>
  <cp:lastPrinted>2025-04-03T23:06:00Z</cp:lastPrinted>
  <dcterms:created xsi:type="dcterms:W3CDTF">2025-12-19T11:24:00Z</dcterms:created>
  <dcterms:modified xsi:type="dcterms:W3CDTF">2026-01-21T10:29:00Z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0x0101000B60FA14D799924BADC265839397913B</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docLang">
    <vt:lpwstr>en</vt:lpwstr>
  </property>
</Properties>
</file>